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1377BD" w14:paraId="2B7D80F4" w14:textId="77777777" w:rsidTr="00F320AA">
        <w:trPr>
          <w:cantSplit/>
        </w:trPr>
        <w:tc>
          <w:tcPr>
            <w:tcW w:w="1418" w:type="dxa"/>
            <w:vAlign w:val="center"/>
          </w:tcPr>
          <w:p w14:paraId="4DD7649E" w14:textId="77777777" w:rsidR="00F320AA" w:rsidRPr="001377BD" w:rsidRDefault="00F320AA" w:rsidP="00F320AA">
            <w:pPr>
              <w:spacing w:before="0"/>
              <w:rPr>
                <w:rFonts w:ascii="Verdana" w:hAnsi="Verdana"/>
                <w:position w:val="6"/>
              </w:rPr>
            </w:pPr>
            <w:r w:rsidRPr="001377BD">
              <w:rPr>
                <w:noProof/>
                <w:lang w:val="en-US"/>
              </w:rPr>
              <w:drawing>
                <wp:inline distT="0" distB="0" distL="0" distR="0" wp14:anchorId="1C76A1CE" wp14:editId="0E2A2A4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B3BD026" w14:textId="77777777" w:rsidR="00F320AA" w:rsidRPr="001377BD" w:rsidRDefault="00F320AA" w:rsidP="00F320AA">
            <w:pPr>
              <w:spacing w:before="400" w:after="48" w:line="240" w:lineRule="atLeast"/>
              <w:rPr>
                <w:rFonts w:ascii="Verdana" w:hAnsi="Verdana"/>
                <w:position w:val="6"/>
              </w:rPr>
            </w:pPr>
            <w:r w:rsidRPr="001377BD">
              <w:rPr>
                <w:rFonts w:ascii="Verdana" w:hAnsi="Verdana" w:cs="Times"/>
                <w:b/>
                <w:position w:val="6"/>
                <w:sz w:val="22"/>
                <w:szCs w:val="22"/>
              </w:rPr>
              <w:t>World Radiocommunication Conference (WRC-23)</w:t>
            </w:r>
            <w:r w:rsidRPr="001377BD">
              <w:rPr>
                <w:rFonts w:ascii="Verdana" w:hAnsi="Verdana" w:cs="Times"/>
                <w:b/>
                <w:position w:val="6"/>
                <w:sz w:val="26"/>
                <w:szCs w:val="26"/>
              </w:rPr>
              <w:br/>
            </w:r>
            <w:r w:rsidRPr="001377BD">
              <w:rPr>
                <w:rFonts w:ascii="Verdana" w:hAnsi="Verdana"/>
                <w:b/>
                <w:bCs/>
                <w:position w:val="6"/>
                <w:sz w:val="18"/>
                <w:szCs w:val="18"/>
                <w:lang w:val="en-US"/>
              </w:rPr>
              <w:t>Dubai, 20 November - 15 December 2023</w:t>
            </w:r>
          </w:p>
        </w:tc>
        <w:tc>
          <w:tcPr>
            <w:tcW w:w="1951" w:type="dxa"/>
            <w:vAlign w:val="center"/>
          </w:tcPr>
          <w:p w14:paraId="20AD17F9" w14:textId="77777777" w:rsidR="00F320AA" w:rsidRPr="001377BD" w:rsidRDefault="00EB0812" w:rsidP="00F320AA">
            <w:pPr>
              <w:spacing w:before="0" w:line="240" w:lineRule="atLeast"/>
            </w:pPr>
            <w:r w:rsidRPr="001377BD">
              <w:rPr>
                <w:noProof/>
              </w:rPr>
              <w:drawing>
                <wp:inline distT="0" distB="0" distL="0" distR="0" wp14:anchorId="02A5132E" wp14:editId="11DD8B54">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1377BD" w14:paraId="6E1E0A52" w14:textId="77777777">
        <w:trPr>
          <w:cantSplit/>
        </w:trPr>
        <w:tc>
          <w:tcPr>
            <w:tcW w:w="6911" w:type="dxa"/>
            <w:gridSpan w:val="2"/>
            <w:tcBorders>
              <w:bottom w:val="single" w:sz="12" w:space="0" w:color="auto"/>
            </w:tcBorders>
          </w:tcPr>
          <w:p w14:paraId="08C8CDC9" w14:textId="77777777" w:rsidR="00A066F1" w:rsidRPr="001377BD"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1A8B53E4" w14:textId="77777777" w:rsidR="00A066F1" w:rsidRPr="001377BD" w:rsidRDefault="00A066F1" w:rsidP="00A066F1">
            <w:pPr>
              <w:spacing w:before="0" w:line="240" w:lineRule="atLeast"/>
              <w:rPr>
                <w:rFonts w:ascii="Verdana" w:hAnsi="Verdana"/>
                <w:szCs w:val="24"/>
              </w:rPr>
            </w:pPr>
          </w:p>
        </w:tc>
      </w:tr>
      <w:tr w:rsidR="00A066F1" w:rsidRPr="001377BD" w14:paraId="552E2394" w14:textId="77777777">
        <w:trPr>
          <w:cantSplit/>
        </w:trPr>
        <w:tc>
          <w:tcPr>
            <w:tcW w:w="6911" w:type="dxa"/>
            <w:gridSpan w:val="2"/>
            <w:tcBorders>
              <w:top w:val="single" w:sz="12" w:space="0" w:color="auto"/>
            </w:tcBorders>
          </w:tcPr>
          <w:p w14:paraId="117EEA59" w14:textId="77777777" w:rsidR="00A066F1" w:rsidRPr="001377BD"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CF103DD" w14:textId="3C87608F" w:rsidR="00A066F1" w:rsidRPr="001377BD" w:rsidRDefault="00A84B2C" w:rsidP="00A066F1">
            <w:pPr>
              <w:spacing w:before="0" w:line="240" w:lineRule="atLeast"/>
              <w:rPr>
                <w:rFonts w:ascii="Verdana" w:hAnsi="Verdana"/>
                <w:b/>
                <w:bCs/>
                <w:sz w:val="20"/>
              </w:rPr>
            </w:pPr>
            <w:r w:rsidRPr="001377BD">
              <w:rPr>
                <w:rFonts w:ascii="Verdana" w:hAnsi="Verdana"/>
                <w:b/>
                <w:bCs/>
                <w:sz w:val="20"/>
              </w:rPr>
              <w:t xml:space="preserve">Doc. </w:t>
            </w:r>
            <w:proofErr w:type="gramStart"/>
            <w:r w:rsidRPr="001377BD">
              <w:rPr>
                <w:rFonts w:ascii="Verdana" w:hAnsi="Verdana"/>
                <w:b/>
                <w:bCs/>
                <w:sz w:val="20"/>
              </w:rPr>
              <w:t>CPG(</w:t>
            </w:r>
            <w:proofErr w:type="gramEnd"/>
            <w:r w:rsidRPr="001377BD">
              <w:rPr>
                <w:rFonts w:ascii="Verdana" w:hAnsi="Verdana"/>
                <w:b/>
                <w:bCs/>
                <w:sz w:val="20"/>
              </w:rPr>
              <w:t>23)045 ANNEX V-27</w:t>
            </w:r>
            <w:r w:rsidR="00B717D7">
              <w:rPr>
                <w:rFonts w:ascii="Verdana" w:hAnsi="Verdana"/>
                <w:b/>
                <w:bCs/>
                <w:sz w:val="20"/>
              </w:rPr>
              <w:t>A</w:t>
            </w:r>
          </w:p>
        </w:tc>
      </w:tr>
      <w:tr w:rsidR="00A066F1" w:rsidRPr="001377BD" w14:paraId="77A60E94" w14:textId="77777777">
        <w:trPr>
          <w:cantSplit/>
          <w:trHeight w:val="23"/>
        </w:trPr>
        <w:tc>
          <w:tcPr>
            <w:tcW w:w="6911" w:type="dxa"/>
            <w:gridSpan w:val="2"/>
            <w:shd w:val="clear" w:color="auto" w:fill="auto"/>
          </w:tcPr>
          <w:p w14:paraId="6617CCFD" w14:textId="77777777" w:rsidR="00A066F1" w:rsidRPr="001377BD"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1377BD">
              <w:rPr>
                <w:rFonts w:ascii="Verdana" w:hAnsi="Verdana"/>
                <w:sz w:val="20"/>
                <w:szCs w:val="20"/>
              </w:rPr>
              <w:t>PLENARY MEETING</w:t>
            </w:r>
          </w:p>
        </w:tc>
        <w:tc>
          <w:tcPr>
            <w:tcW w:w="3120" w:type="dxa"/>
            <w:gridSpan w:val="2"/>
          </w:tcPr>
          <w:p w14:paraId="3A1FF927" w14:textId="4CE051B5" w:rsidR="00A066F1" w:rsidRPr="001377BD" w:rsidRDefault="00C5238B" w:rsidP="00AA666F">
            <w:pPr>
              <w:tabs>
                <w:tab w:val="left" w:pos="851"/>
              </w:tabs>
              <w:spacing w:before="0" w:line="240" w:lineRule="atLeast"/>
              <w:rPr>
                <w:rFonts w:ascii="Verdana" w:hAnsi="Verdana"/>
                <w:sz w:val="20"/>
              </w:rPr>
            </w:pPr>
            <w:r w:rsidRPr="001377BD">
              <w:rPr>
                <w:rFonts w:ascii="Verdana" w:hAnsi="Verdana"/>
                <w:b/>
                <w:sz w:val="20"/>
              </w:rPr>
              <w:t xml:space="preserve">Addendum 1 to </w:t>
            </w:r>
            <w:r w:rsidR="00E55816" w:rsidRPr="001377BD">
              <w:rPr>
                <w:rFonts w:ascii="Verdana" w:hAnsi="Verdana"/>
                <w:b/>
                <w:sz w:val="20"/>
              </w:rPr>
              <w:t>Addendum 27 to</w:t>
            </w:r>
            <w:r w:rsidR="00E55816" w:rsidRPr="001377BD">
              <w:rPr>
                <w:rFonts w:ascii="Verdana" w:hAnsi="Verdana"/>
                <w:b/>
                <w:sz w:val="20"/>
              </w:rPr>
              <w:br/>
              <w:t xml:space="preserve">Document </w:t>
            </w:r>
            <w:r w:rsidR="00C1076E" w:rsidRPr="001377BD">
              <w:rPr>
                <w:rFonts w:ascii="Verdana" w:hAnsi="Verdana"/>
                <w:b/>
                <w:sz w:val="20"/>
              </w:rPr>
              <w:t>XXXX</w:t>
            </w:r>
            <w:r w:rsidR="00A066F1" w:rsidRPr="001377BD">
              <w:rPr>
                <w:rFonts w:ascii="Verdana" w:hAnsi="Verdana"/>
                <w:b/>
                <w:sz w:val="20"/>
              </w:rPr>
              <w:t>-</w:t>
            </w:r>
            <w:r w:rsidR="005E10C9" w:rsidRPr="001377BD">
              <w:rPr>
                <w:rFonts w:ascii="Verdana" w:hAnsi="Verdana"/>
                <w:b/>
                <w:sz w:val="20"/>
              </w:rPr>
              <w:t>E</w:t>
            </w:r>
          </w:p>
        </w:tc>
      </w:tr>
      <w:tr w:rsidR="00A066F1" w:rsidRPr="001377BD" w14:paraId="065D6C8B" w14:textId="77777777">
        <w:trPr>
          <w:cantSplit/>
          <w:trHeight w:val="23"/>
        </w:trPr>
        <w:tc>
          <w:tcPr>
            <w:tcW w:w="6911" w:type="dxa"/>
            <w:gridSpan w:val="2"/>
            <w:shd w:val="clear" w:color="auto" w:fill="auto"/>
          </w:tcPr>
          <w:p w14:paraId="388A338F" w14:textId="77777777" w:rsidR="00A066F1" w:rsidRPr="001377BD"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28E8CF17" w14:textId="77777777" w:rsidR="00A066F1" w:rsidRPr="001377BD" w:rsidRDefault="00420873" w:rsidP="00A066F1">
            <w:pPr>
              <w:tabs>
                <w:tab w:val="left" w:pos="993"/>
              </w:tabs>
              <w:spacing w:before="0"/>
              <w:rPr>
                <w:rFonts w:ascii="Verdana" w:hAnsi="Verdana"/>
                <w:sz w:val="20"/>
              </w:rPr>
            </w:pPr>
            <w:r w:rsidRPr="001377BD">
              <w:rPr>
                <w:rFonts w:ascii="Verdana" w:hAnsi="Verdana"/>
                <w:b/>
                <w:sz w:val="20"/>
              </w:rPr>
              <w:t>1 September 2023</w:t>
            </w:r>
          </w:p>
        </w:tc>
      </w:tr>
      <w:tr w:rsidR="00A066F1" w:rsidRPr="001377BD" w14:paraId="7A5BC516" w14:textId="77777777">
        <w:trPr>
          <w:cantSplit/>
          <w:trHeight w:val="23"/>
        </w:trPr>
        <w:tc>
          <w:tcPr>
            <w:tcW w:w="6911" w:type="dxa"/>
            <w:gridSpan w:val="2"/>
            <w:shd w:val="clear" w:color="auto" w:fill="auto"/>
          </w:tcPr>
          <w:p w14:paraId="4919B30A" w14:textId="77777777" w:rsidR="00A066F1" w:rsidRPr="001377BD"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9F6565A" w14:textId="77777777" w:rsidR="00A066F1" w:rsidRPr="001377BD" w:rsidRDefault="00E55816" w:rsidP="00A066F1">
            <w:pPr>
              <w:tabs>
                <w:tab w:val="left" w:pos="993"/>
              </w:tabs>
              <w:spacing w:before="0"/>
              <w:rPr>
                <w:rFonts w:ascii="Verdana" w:hAnsi="Verdana"/>
                <w:b/>
                <w:sz w:val="20"/>
              </w:rPr>
            </w:pPr>
            <w:r w:rsidRPr="001377BD">
              <w:rPr>
                <w:rFonts w:ascii="Verdana" w:hAnsi="Verdana"/>
                <w:b/>
                <w:sz w:val="20"/>
              </w:rPr>
              <w:t>Original: English</w:t>
            </w:r>
          </w:p>
        </w:tc>
      </w:tr>
      <w:tr w:rsidR="00A066F1" w:rsidRPr="001377BD" w14:paraId="25DB3A8A" w14:textId="77777777" w:rsidTr="00025864">
        <w:trPr>
          <w:cantSplit/>
          <w:trHeight w:val="23"/>
        </w:trPr>
        <w:tc>
          <w:tcPr>
            <w:tcW w:w="10031" w:type="dxa"/>
            <w:gridSpan w:val="4"/>
            <w:shd w:val="clear" w:color="auto" w:fill="auto"/>
          </w:tcPr>
          <w:p w14:paraId="2DA4C9B7" w14:textId="77777777" w:rsidR="00A066F1" w:rsidRPr="001377BD" w:rsidRDefault="00A066F1" w:rsidP="00A066F1">
            <w:pPr>
              <w:tabs>
                <w:tab w:val="left" w:pos="993"/>
              </w:tabs>
              <w:spacing w:before="0"/>
              <w:rPr>
                <w:rFonts w:ascii="Verdana" w:hAnsi="Verdana"/>
                <w:b/>
                <w:sz w:val="20"/>
              </w:rPr>
            </w:pPr>
          </w:p>
        </w:tc>
      </w:tr>
      <w:tr w:rsidR="00E55816" w:rsidRPr="001377BD" w14:paraId="442F92C0" w14:textId="77777777" w:rsidTr="00025864">
        <w:trPr>
          <w:cantSplit/>
          <w:trHeight w:val="23"/>
        </w:trPr>
        <w:tc>
          <w:tcPr>
            <w:tcW w:w="10031" w:type="dxa"/>
            <w:gridSpan w:val="4"/>
            <w:shd w:val="clear" w:color="auto" w:fill="auto"/>
          </w:tcPr>
          <w:p w14:paraId="6661776E" w14:textId="77777777" w:rsidR="00E55816" w:rsidRPr="001377BD" w:rsidRDefault="00884D60" w:rsidP="00E55816">
            <w:pPr>
              <w:pStyle w:val="Source"/>
            </w:pPr>
            <w:r w:rsidRPr="001377BD">
              <w:t>European Common Proposals</w:t>
            </w:r>
          </w:p>
        </w:tc>
      </w:tr>
      <w:tr w:rsidR="00E55816" w:rsidRPr="001377BD" w14:paraId="3A2E57FD" w14:textId="77777777" w:rsidTr="00025864">
        <w:trPr>
          <w:cantSplit/>
          <w:trHeight w:val="23"/>
        </w:trPr>
        <w:tc>
          <w:tcPr>
            <w:tcW w:w="10031" w:type="dxa"/>
            <w:gridSpan w:val="4"/>
            <w:shd w:val="clear" w:color="auto" w:fill="auto"/>
          </w:tcPr>
          <w:p w14:paraId="701D96C8" w14:textId="77777777" w:rsidR="00E55816" w:rsidRPr="001377BD" w:rsidRDefault="007D5320" w:rsidP="00E55816">
            <w:pPr>
              <w:pStyle w:val="Title1"/>
            </w:pPr>
            <w:r w:rsidRPr="001377BD">
              <w:t>Proposals for the work of the conference</w:t>
            </w:r>
          </w:p>
        </w:tc>
      </w:tr>
      <w:tr w:rsidR="00E55816" w:rsidRPr="001377BD" w14:paraId="52E4C086" w14:textId="77777777" w:rsidTr="00025864">
        <w:trPr>
          <w:cantSplit/>
          <w:trHeight w:val="23"/>
        </w:trPr>
        <w:tc>
          <w:tcPr>
            <w:tcW w:w="10031" w:type="dxa"/>
            <w:gridSpan w:val="4"/>
            <w:shd w:val="clear" w:color="auto" w:fill="auto"/>
          </w:tcPr>
          <w:p w14:paraId="1EF25CF4" w14:textId="77777777" w:rsidR="00E55816" w:rsidRPr="001377BD" w:rsidRDefault="00E55816" w:rsidP="00E55816">
            <w:pPr>
              <w:pStyle w:val="Title2"/>
            </w:pPr>
          </w:p>
        </w:tc>
      </w:tr>
      <w:tr w:rsidR="00A538A6" w:rsidRPr="001377BD" w14:paraId="1407907D" w14:textId="77777777" w:rsidTr="00025864">
        <w:trPr>
          <w:cantSplit/>
          <w:trHeight w:val="23"/>
        </w:trPr>
        <w:tc>
          <w:tcPr>
            <w:tcW w:w="10031" w:type="dxa"/>
            <w:gridSpan w:val="4"/>
            <w:shd w:val="clear" w:color="auto" w:fill="auto"/>
          </w:tcPr>
          <w:p w14:paraId="2CBAC440" w14:textId="77777777" w:rsidR="00A538A6" w:rsidRPr="001377BD" w:rsidRDefault="004B13CB" w:rsidP="004B13CB">
            <w:pPr>
              <w:pStyle w:val="Agendaitem"/>
            </w:pPr>
            <w:r w:rsidRPr="001377BD">
              <w:t>Agenda item 10</w:t>
            </w:r>
          </w:p>
        </w:tc>
      </w:tr>
    </w:tbl>
    <w:bookmarkEnd w:id="5"/>
    <w:bookmarkEnd w:id="6"/>
    <w:p w14:paraId="013EB899" w14:textId="77777777" w:rsidR="00187BD9" w:rsidRPr="001377BD" w:rsidRDefault="00BA5614" w:rsidP="00025A01">
      <w:r w:rsidRPr="001377BD">
        <w:t>10</w:t>
      </w:r>
      <w:r w:rsidRPr="001377BD">
        <w:rPr>
          <w:b/>
          <w:bCs/>
        </w:rPr>
        <w:tab/>
      </w:r>
      <w:r w:rsidRPr="001377BD">
        <w:t xml:space="preserve">to recommend to the ITU Council items for inclusion in the agenda for the next world radiocommunication conference, </w:t>
      </w:r>
      <w:r w:rsidRPr="001377BD">
        <w:rPr>
          <w:iCs/>
        </w:rPr>
        <w:t xml:space="preserve">and items for the preliminary agenda of future conferences, </w:t>
      </w:r>
      <w:r w:rsidRPr="001377BD">
        <w:t xml:space="preserve">in accordance with Article 7 of the ITU Convention </w:t>
      </w:r>
      <w:r w:rsidRPr="001377BD">
        <w:rPr>
          <w:iCs/>
        </w:rPr>
        <w:t xml:space="preserve">and Resolution </w:t>
      </w:r>
      <w:r w:rsidRPr="001377BD">
        <w:rPr>
          <w:b/>
          <w:bCs/>
          <w:iCs/>
        </w:rPr>
        <w:t>804 (Rev.WRC</w:t>
      </w:r>
      <w:r w:rsidRPr="001377BD">
        <w:rPr>
          <w:b/>
          <w:bCs/>
          <w:iCs/>
        </w:rPr>
        <w:noBreakHyphen/>
        <w:t>19)</w:t>
      </w:r>
      <w:r w:rsidRPr="001377BD">
        <w:rPr>
          <w:iCs/>
        </w:rPr>
        <w:t>,</w:t>
      </w:r>
    </w:p>
    <w:p w14:paraId="11CF4182" w14:textId="40EAF883" w:rsidR="00C5238B" w:rsidRPr="001377BD" w:rsidRDefault="00C5238B" w:rsidP="00C5238B">
      <w:pPr>
        <w:pStyle w:val="Part1"/>
      </w:pPr>
      <w:r w:rsidRPr="001377BD">
        <w:t xml:space="preserve">Part 1: </w:t>
      </w:r>
      <w:r w:rsidR="00BA5614" w:rsidRPr="001377BD">
        <w:t>Agenda for the 2027 World Radiocommunication Conference</w:t>
      </w:r>
    </w:p>
    <w:p w14:paraId="4680DB0F" w14:textId="77777777" w:rsidR="0004665E" w:rsidRPr="001377BD" w:rsidRDefault="0004665E" w:rsidP="0004665E">
      <w:pPr>
        <w:pStyle w:val="Headingb"/>
        <w:rPr>
          <w:lang w:val="en-GB"/>
        </w:rPr>
      </w:pPr>
      <w:r w:rsidRPr="001377BD">
        <w:rPr>
          <w:lang w:val="en-GB"/>
        </w:rPr>
        <w:t>Introduction</w:t>
      </w:r>
    </w:p>
    <w:p w14:paraId="5860AB36" w14:textId="5EFFD9D2" w:rsidR="0004665E" w:rsidRPr="001377BD" w:rsidRDefault="0004665E" w:rsidP="0004665E">
      <w:r w:rsidRPr="001377BD">
        <w:t xml:space="preserve">Agenda item 10 requests WRC-23 to recommend to the </w:t>
      </w:r>
      <w:r w:rsidR="00A022AF" w:rsidRPr="001377BD">
        <w:t xml:space="preserve">ITU </w:t>
      </w:r>
      <w:r w:rsidRPr="001377BD">
        <w:t>Council items for inclusion in the agenda for the next WRC, and to give its view on the preliminary agenda for the subsequent Conference and on possible agenda items for future Conferences, taking into account Resolution </w:t>
      </w:r>
      <w:r w:rsidRPr="001377BD">
        <w:rPr>
          <w:b/>
        </w:rPr>
        <w:t>812 (WRC</w:t>
      </w:r>
      <w:r w:rsidRPr="001377BD">
        <w:rPr>
          <w:b/>
        </w:rPr>
        <w:noBreakHyphen/>
        <w:t>19)</w:t>
      </w:r>
      <w:r w:rsidRPr="001377BD">
        <w:t>.</w:t>
      </w:r>
    </w:p>
    <w:p w14:paraId="0F950B84" w14:textId="20516D99" w:rsidR="0004665E" w:rsidRPr="001377BD" w:rsidRDefault="0004665E" w:rsidP="0004665E">
      <w:r w:rsidRPr="001377BD">
        <w:t>The European proposals for the Agenda for WRC-2</w:t>
      </w:r>
      <w:r w:rsidR="00A022AF" w:rsidRPr="001377BD">
        <w:t>7</w:t>
      </w:r>
      <w:r w:rsidRPr="001377BD">
        <w:t xml:space="preserve"> builds upon some of the preliminary agenda items contained in Resolution </w:t>
      </w:r>
      <w:r w:rsidRPr="001377BD">
        <w:rPr>
          <w:b/>
        </w:rPr>
        <w:t>812 (WRC-19)</w:t>
      </w:r>
      <w:r w:rsidRPr="001377BD">
        <w:t>, as well as proposals for the consideration of new topics.</w:t>
      </w:r>
    </w:p>
    <w:p w14:paraId="63E772B6" w14:textId="567BC4D0" w:rsidR="0004665E" w:rsidRPr="001377BD" w:rsidRDefault="0004665E" w:rsidP="0004665E">
      <w:r w:rsidRPr="001377BD">
        <w:t xml:space="preserve">On a general basis, all proposed agenda items have to be considered under the general principle to take due regard </w:t>
      </w:r>
      <w:r w:rsidR="007F271C" w:rsidRPr="001377BD">
        <w:t>of</w:t>
      </w:r>
      <w:r w:rsidRPr="001377BD">
        <w:t xml:space="preserve"> the requirements of existing and future services in the frequency bands under consideration in a view of not putting undue constraints on existing services. </w:t>
      </w:r>
    </w:p>
    <w:p w14:paraId="41288CF4" w14:textId="50E237B4" w:rsidR="0004665E" w:rsidRPr="001377BD" w:rsidRDefault="0004665E" w:rsidP="0004665E">
      <w:r w:rsidRPr="001377BD">
        <w:t xml:space="preserve">On this basis, Europe proposes that WRC-23 suppresses Resolution </w:t>
      </w:r>
      <w:r w:rsidRPr="001377BD">
        <w:rPr>
          <w:b/>
        </w:rPr>
        <w:t>812 (WRC-19)</w:t>
      </w:r>
      <w:r w:rsidRPr="001377BD">
        <w:t xml:space="preserve"> and adopts the new Resolution </w:t>
      </w:r>
      <w:r w:rsidRPr="001377BD">
        <w:rPr>
          <w:b/>
        </w:rPr>
        <w:t>[EUR-</w:t>
      </w:r>
      <w:r w:rsidR="00343A66" w:rsidRPr="001377BD">
        <w:rPr>
          <w:b/>
        </w:rPr>
        <w:t>A10</w:t>
      </w:r>
      <w:r w:rsidRPr="001377BD">
        <w:rPr>
          <w:b/>
        </w:rPr>
        <w:t>] (WRC-23)</w:t>
      </w:r>
      <w:r w:rsidRPr="001377BD">
        <w:t xml:space="preserve"> as the basis for the provisional agenda for WRC-2</w:t>
      </w:r>
      <w:r w:rsidR="00343A66" w:rsidRPr="001377BD">
        <w:t>7</w:t>
      </w:r>
      <w:r w:rsidRPr="001377BD">
        <w:t xml:space="preserve"> for adoption by the </w:t>
      </w:r>
      <w:r w:rsidR="00343A66" w:rsidRPr="001377BD">
        <w:t xml:space="preserve">ITU </w:t>
      </w:r>
      <w:r w:rsidRPr="001377BD">
        <w:t>Council.</w:t>
      </w:r>
    </w:p>
    <w:p w14:paraId="4BB44881" w14:textId="77777777" w:rsidR="0004665E" w:rsidRPr="001377BD" w:rsidRDefault="0004665E" w:rsidP="0004665E">
      <w:pPr>
        <w:pStyle w:val="Headingb"/>
        <w:pageBreakBefore/>
        <w:rPr>
          <w:lang w:val="en-GB"/>
        </w:rPr>
      </w:pPr>
      <w:r w:rsidRPr="001377BD">
        <w:rPr>
          <w:lang w:val="en-GB"/>
        </w:rPr>
        <w:lastRenderedPageBreak/>
        <w:t>Proposals</w:t>
      </w:r>
    </w:p>
    <w:p w14:paraId="6F0DEF91" w14:textId="4713EEAD" w:rsidR="006947A8" w:rsidRPr="001377BD" w:rsidRDefault="006947A8" w:rsidP="006947A8">
      <w:pPr>
        <w:pStyle w:val="Proposal"/>
      </w:pPr>
      <w:r w:rsidRPr="001377BD">
        <w:t>SUP</w:t>
      </w:r>
      <w:r w:rsidRPr="001377BD">
        <w:tab/>
        <w:t>EUR/</w:t>
      </w:r>
      <w:r w:rsidR="000E157E" w:rsidRPr="001377BD">
        <w:t>XXXX</w:t>
      </w:r>
      <w:r w:rsidR="00BA5614" w:rsidRPr="001377BD">
        <w:t>A27A1/</w:t>
      </w:r>
      <w:r w:rsidRPr="001377BD">
        <w:t>1</w:t>
      </w:r>
    </w:p>
    <w:p w14:paraId="04AC6E0A" w14:textId="77777777" w:rsidR="006947A8" w:rsidRPr="001377BD" w:rsidRDefault="006947A8" w:rsidP="006947A8">
      <w:pPr>
        <w:pStyle w:val="ResNo"/>
      </w:pPr>
      <w:r w:rsidRPr="001377BD">
        <w:t xml:space="preserve">RESOLUTION </w:t>
      </w:r>
      <w:r w:rsidRPr="001377BD">
        <w:rPr>
          <w:rStyle w:val="href"/>
        </w:rPr>
        <w:t>812</w:t>
      </w:r>
      <w:r w:rsidRPr="001377BD">
        <w:t xml:space="preserve"> (WRC-19)</w:t>
      </w:r>
    </w:p>
    <w:p w14:paraId="66061985" w14:textId="2D0A55DB" w:rsidR="006947A8" w:rsidRPr="001377BD" w:rsidRDefault="006947A8" w:rsidP="006947A8">
      <w:pPr>
        <w:pStyle w:val="Restitle"/>
      </w:pPr>
      <w:r w:rsidRPr="001377BD">
        <w:t>Preliminary agenda for the 2027 World Radiocommunication Conference</w:t>
      </w:r>
    </w:p>
    <w:p w14:paraId="1BB2769A" w14:textId="0A3B2974" w:rsidR="006947A8" w:rsidRPr="001377BD" w:rsidRDefault="006947A8" w:rsidP="006947A8">
      <w:pPr>
        <w:pStyle w:val="Reasons"/>
      </w:pPr>
      <w:r w:rsidRPr="001377BD">
        <w:rPr>
          <w:b/>
        </w:rPr>
        <w:t>Reasons:</w:t>
      </w:r>
      <w:r w:rsidRPr="001377BD">
        <w:tab/>
        <w:t xml:space="preserve">The Resolution is not needed anymore. </w:t>
      </w:r>
    </w:p>
    <w:p w14:paraId="7BC8807E" w14:textId="2D50DF4A" w:rsidR="006947A8" w:rsidRPr="001377BD" w:rsidRDefault="006947A8" w:rsidP="006947A8">
      <w:pPr>
        <w:pStyle w:val="Proposal"/>
      </w:pPr>
      <w:r w:rsidRPr="001377BD">
        <w:t>ADD</w:t>
      </w:r>
      <w:r w:rsidRPr="001377BD">
        <w:tab/>
        <w:t>EUR/</w:t>
      </w:r>
      <w:r w:rsidR="000E157E" w:rsidRPr="001377BD">
        <w:t>XXXX</w:t>
      </w:r>
      <w:r w:rsidR="00BA5614" w:rsidRPr="001377BD">
        <w:t>A27A1/</w:t>
      </w:r>
      <w:r w:rsidRPr="001377BD">
        <w:t>2</w:t>
      </w:r>
    </w:p>
    <w:p w14:paraId="0DE1C201" w14:textId="5F190AC7" w:rsidR="006947A8" w:rsidRPr="001377BD" w:rsidRDefault="006947A8" w:rsidP="006947A8">
      <w:pPr>
        <w:pStyle w:val="ResNo"/>
      </w:pPr>
      <w:r w:rsidRPr="001377BD">
        <w:t xml:space="preserve">Draft New Resolution </w:t>
      </w:r>
      <w:bookmarkStart w:id="7" w:name="_Hlk144918760"/>
      <w:r w:rsidRPr="001377BD">
        <w:t>[EUR-</w:t>
      </w:r>
      <w:r w:rsidR="00E75C99" w:rsidRPr="001377BD">
        <w:t>A10</w:t>
      </w:r>
      <w:r w:rsidRPr="001377BD">
        <w:t>]</w:t>
      </w:r>
      <w:r w:rsidR="0063074D" w:rsidRPr="001377BD">
        <w:t xml:space="preserve"> </w:t>
      </w:r>
      <w:r w:rsidRPr="001377BD">
        <w:t>(WRC-23)</w:t>
      </w:r>
      <w:bookmarkEnd w:id="7"/>
    </w:p>
    <w:p w14:paraId="28DC66B9" w14:textId="59E18E16" w:rsidR="006947A8" w:rsidRPr="001377BD" w:rsidRDefault="00E75C99" w:rsidP="006947A8">
      <w:pPr>
        <w:pStyle w:val="Restitle"/>
      </w:pPr>
      <w:bookmarkStart w:id="8" w:name="_Toc319401924"/>
      <w:bookmarkStart w:id="9" w:name="_Toc450048855"/>
      <w:r w:rsidRPr="001377BD">
        <w:t>Agenda for the 2027 World Radiocommunication Conference</w:t>
      </w:r>
      <w:bookmarkEnd w:id="8"/>
      <w:bookmarkEnd w:id="9"/>
    </w:p>
    <w:p w14:paraId="2A5D9030" w14:textId="77777777" w:rsidR="006947A8" w:rsidRPr="001377BD" w:rsidRDefault="006947A8" w:rsidP="006947A8">
      <w:pPr>
        <w:spacing w:before="280"/>
      </w:pPr>
      <w:r w:rsidRPr="001377BD">
        <w:t>The World Radiocommunication Conference (Dubai, 2023),</w:t>
      </w:r>
    </w:p>
    <w:p w14:paraId="62715821" w14:textId="77777777" w:rsidR="006947A8" w:rsidRPr="001377BD" w:rsidRDefault="006947A8" w:rsidP="006947A8">
      <w:pPr>
        <w:pStyle w:val="Call"/>
      </w:pPr>
      <w:r w:rsidRPr="001377BD">
        <w:t>considering</w:t>
      </w:r>
    </w:p>
    <w:p w14:paraId="29A25E34" w14:textId="77777777" w:rsidR="00E75C99" w:rsidRPr="001377BD" w:rsidRDefault="00E75C99" w:rsidP="00DC022C">
      <w:pPr>
        <w:jc w:val="both"/>
      </w:pPr>
      <w:r w:rsidRPr="001377BD">
        <w:rPr>
          <w:i/>
          <w:iCs/>
        </w:rPr>
        <w:t>a)</w:t>
      </w:r>
      <w:r w:rsidRPr="001377BD">
        <w:tab/>
        <w:t>that, in accordance with No. 118 of the ITU Convention, the general scope of the agenda for a world radiocommunication conference should be established four to six years in advance and a final agenda shall be established by the Council two years before the conference;</w:t>
      </w:r>
    </w:p>
    <w:p w14:paraId="5504C170" w14:textId="77777777" w:rsidR="00E75C99" w:rsidRPr="001377BD" w:rsidRDefault="00E75C99" w:rsidP="00DC022C">
      <w:pPr>
        <w:jc w:val="both"/>
      </w:pPr>
      <w:r w:rsidRPr="001377BD">
        <w:rPr>
          <w:i/>
          <w:iCs/>
        </w:rPr>
        <w:t>b)</w:t>
      </w:r>
      <w:r w:rsidRPr="001377BD">
        <w:tab/>
        <w:t>Article 13 of the ITU Constitution relating to the competence and scheduling of world radiocommunication conferences and Article 7 of the Convention relating to their agendas;</w:t>
      </w:r>
    </w:p>
    <w:p w14:paraId="327DC9A5" w14:textId="77777777" w:rsidR="00E75C99" w:rsidRPr="001377BD" w:rsidRDefault="00E75C99" w:rsidP="00DC022C">
      <w:pPr>
        <w:jc w:val="both"/>
      </w:pPr>
      <w:r w:rsidRPr="001377BD">
        <w:rPr>
          <w:i/>
          <w:iCs/>
        </w:rPr>
        <w:t>c)</w:t>
      </w:r>
      <w:r w:rsidRPr="001377BD">
        <w:tab/>
        <w:t>the relevant resolutions and recommendations of previous world administrative radio conferences (WARCs) and world radiocommunication conferences (WRCs),</w:t>
      </w:r>
    </w:p>
    <w:p w14:paraId="1A55348A" w14:textId="77777777" w:rsidR="006947A8" w:rsidRPr="001377BD" w:rsidRDefault="006947A8" w:rsidP="006947A8">
      <w:pPr>
        <w:pStyle w:val="Call"/>
      </w:pPr>
      <w:r w:rsidRPr="001377BD">
        <w:t>recognizing</w:t>
      </w:r>
    </w:p>
    <w:p w14:paraId="1185777A" w14:textId="77777777" w:rsidR="00437019" w:rsidRPr="001377BD" w:rsidRDefault="00437019" w:rsidP="00DC022C">
      <w:pPr>
        <w:jc w:val="both"/>
      </w:pPr>
      <w:r w:rsidRPr="001377BD">
        <w:t>that, in preparing this agenda, many items proposed by administrations could not be included and have had to be deferred to future conference agendas,</w:t>
      </w:r>
    </w:p>
    <w:p w14:paraId="5811DA98" w14:textId="77777777" w:rsidR="006947A8" w:rsidRPr="001377BD" w:rsidRDefault="006947A8" w:rsidP="006947A8">
      <w:pPr>
        <w:pStyle w:val="Call"/>
      </w:pPr>
      <w:r w:rsidRPr="001377BD">
        <w:t>resolves</w:t>
      </w:r>
    </w:p>
    <w:p w14:paraId="2709AFE3" w14:textId="77777777" w:rsidR="00437019" w:rsidRPr="001377BD" w:rsidRDefault="00437019" w:rsidP="00DC022C">
      <w:pPr>
        <w:jc w:val="both"/>
      </w:pPr>
      <w:r w:rsidRPr="001377BD">
        <w:t xml:space="preserve">to recommend to the </w:t>
      </w:r>
      <w:r w:rsidRPr="001377BD">
        <w:rPr>
          <w:rStyle w:val="BRNormal"/>
        </w:rPr>
        <w:t>Council that a world radiocommunication conference be held in 2027 for a period of four weeks, with the following agenda:</w:t>
      </w:r>
    </w:p>
    <w:p w14:paraId="39AD5116" w14:textId="5461F540" w:rsidR="00437019" w:rsidRPr="001377BD" w:rsidRDefault="00437019" w:rsidP="00DC022C">
      <w:pPr>
        <w:jc w:val="both"/>
      </w:pPr>
      <w:r w:rsidRPr="001377BD">
        <w:t>1</w:t>
      </w:r>
      <w:r w:rsidRPr="001377BD">
        <w:tab/>
        <w:t>on the basis of proposals from administrations, taking account of the results of WRC</w:t>
      </w:r>
      <w:r w:rsidRPr="001377BD">
        <w:noBreakHyphen/>
      </w:r>
      <w:r w:rsidR="001377BD" w:rsidRPr="001377BD">
        <w:t>23</w:t>
      </w:r>
      <w:r w:rsidRPr="001377BD">
        <w:t xml:space="preserve"> and the Report of the Conference Preparatory Meeting, and with due regard to the requirements of existing and future services in the frequency bands under consideration, to consider and take appropriate action in respect of the following items:</w:t>
      </w:r>
    </w:p>
    <w:p w14:paraId="490C869E" w14:textId="77777777" w:rsidR="00437019" w:rsidRPr="001377BD" w:rsidRDefault="00437019" w:rsidP="00DC022C">
      <w:pPr>
        <w:jc w:val="both"/>
      </w:pPr>
      <w:r w:rsidRPr="001377BD">
        <w:t>1.1</w:t>
      </w:r>
      <w:r w:rsidRPr="001377BD">
        <w:tab/>
        <w:t xml:space="preserve">to consider, in accordance with Resolution </w:t>
      </w:r>
      <w:r w:rsidRPr="001377BD">
        <w:rPr>
          <w:rStyle w:val="lev"/>
        </w:rPr>
        <w:t>663 (Rev.WRC-23)</w:t>
      </w:r>
      <w:r w:rsidRPr="001377BD">
        <w:t>, additional spectrum allocations to the radiolocation service on a co-primary basis in the frequency band 231.5-275 GHz and an identification for radiolocation applications in frequency bands in the frequency range 275-700 GHz for millimetre and sub-millimetre wave imaging systems;</w:t>
      </w:r>
    </w:p>
    <w:p w14:paraId="00953C23" w14:textId="15A0B655" w:rsidR="00437019" w:rsidRPr="001377BD" w:rsidRDefault="00437019" w:rsidP="00DC022C">
      <w:pPr>
        <w:jc w:val="both"/>
      </w:pPr>
      <w:r w:rsidRPr="001377BD">
        <w:t>1.2</w:t>
      </w:r>
      <w:r w:rsidRPr="001377BD">
        <w:tab/>
        <w:t>to study and develop technical, operational and regulatory measures, as appropriate, to facilitate the use of the frequency bands 37.5-39.5 GHz (space-to-Earth), 40.5-42.5 GHz (space-to-Earth), 47.2-50.2 GHz (Earth-to-space) and 50.4-51.4 GHz (Earth-to-space) by aeronautical</w:t>
      </w:r>
      <w:r w:rsidR="00730551" w:rsidRPr="001377BD">
        <w:t xml:space="preserve">, </w:t>
      </w:r>
      <w:r w:rsidRPr="001377BD">
        <w:t xml:space="preserve">maritime </w:t>
      </w:r>
      <w:r w:rsidR="00730551" w:rsidRPr="001377BD">
        <w:t xml:space="preserve">and land </w:t>
      </w:r>
      <w:r w:rsidRPr="001377BD">
        <w:t xml:space="preserve">earth stations in motion communicating with geostationary </w:t>
      </w:r>
      <w:r w:rsidR="00730551" w:rsidRPr="001377BD">
        <w:t xml:space="preserve">or non-geostationary </w:t>
      </w:r>
      <w:r w:rsidRPr="001377BD">
        <w:t>space stations in the fixed</w:t>
      </w:r>
      <w:r w:rsidR="00043A3D" w:rsidRPr="001377BD">
        <w:t>-</w:t>
      </w:r>
      <w:r w:rsidRPr="001377BD">
        <w:t xml:space="preserve">satellite service, in accordance with Resolution </w:t>
      </w:r>
      <w:r w:rsidRPr="001377BD">
        <w:rPr>
          <w:rStyle w:val="lev"/>
        </w:rPr>
        <w:t>176 (Rev.WRC-23)</w:t>
      </w:r>
      <w:r w:rsidRPr="001377BD">
        <w:t>;</w:t>
      </w:r>
    </w:p>
    <w:p w14:paraId="7830AAEE" w14:textId="5BEF1752" w:rsidR="00437019" w:rsidRPr="001377BD" w:rsidRDefault="00437019" w:rsidP="00DC022C">
      <w:pPr>
        <w:jc w:val="both"/>
      </w:pPr>
      <w:r w:rsidRPr="001377BD">
        <w:lastRenderedPageBreak/>
        <w:t>1.3</w:t>
      </w:r>
      <w:r w:rsidRPr="001377BD">
        <w:tab/>
      </w:r>
      <w:r w:rsidR="002306E1" w:rsidRPr="001377BD">
        <w:t xml:space="preserve">to consider </w:t>
      </w:r>
      <w:r w:rsidRPr="001377BD">
        <w:t xml:space="preserve">the introduction of power flux-density (pfd) and equivalent isotropically radiated power (e.i.r.p.) limits in Article </w:t>
      </w:r>
      <w:r w:rsidRPr="001377BD">
        <w:rPr>
          <w:b/>
          <w:bCs/>
        </w:rPr>
        <w:t>21</w:t>
      </w:r>
      <w:r w:rsidRPr="001377BD">
        <w:t xml:space="preserve"> for the frequency bands 71-76 GHz and 81-86 GHz in accordance with Resolution </w:t>
      </w:r>
      <w:r w:rsidRPr="001377BD">
        <w:rPr>
          <w:rStyle w:val="lev"/>
        </w:rPr>
        <w:t>775 (Rev.WRC-23)</w:t>
      </w:r>
      <w:r w:rsidRPr="001377BD">
        <w:t>;</w:t>
      </w:r>
    </w:p>
    <w:p w14:paraId="7E1A70B5" w14:textId="7E24FD98" w:rsidR="00437019" w:rsidRPr="001377BD" w:rsidRDefault="00437019" w:rsidP="00DC022C">
      <w:pPr>
        <w:jc w:val="both"/>
      </w:pPr>
      <w:r w:rsidRPr="001377BD">
        <w:t>1.4</w:t>
      </w:r>
      <w:r w:rsidRPr="001377BD">
        <w:tab/>
        <w:t xml:space="preserve">to consider regulatory provisions for receive-only space weather sensors and their protection in the Radio Regulations, taking into account the results of ITU Radiocommunication Sector studies reported to WRC-23 under agenda item 9.1 and its corresponding Resolution </w:t>
      </w:r>
      <w:r w:rsidRPr="001377BD">
        <w:rPr>
          <w:rStyle w:val="lev"/>
        </w:rPr>
        <w:t>[</w:t>
      </w:r>
      <w:r w:rsidR="00730551" w:rsidRPr="001377BD">
        <w:rPr>
          <w:rStyle w:val="lev"/>
        </w:rPr>
        <w:t>EUR-A10-1.4</w:t>
      </w:r>
      <w:r w:rsidRPr="001377BD">
        <w:rPr>
          <w:rStyle w:val="lev"/>
        </w:rPr>
        <w:t>] (WRC-23)</w:t>
      </w:r>
      <w:r w:rsidRPr="001377BD">
        <w:t xml:space="preserve">; </w:t>
      </w:r>
    </w:p>
    <w:p w14:paraId="5762CC0F" w14:textId="4A31D890" w:rsidR="00437019" w:rsidRPr="001377BD" w:rsidRDefault="00437019" w:rsidP="00DC022C">
      <w:pPr>
        <w:jc w:val="both"/>
      </w:pPr>
      <w:r w:rsidRPr="001377BD">
        <w:t>1.5</w:t>
      </w:r>
      <w:r w:rsidRPr="001377BD">
        <w:tab/>
        <w:t>to study the technical and operational matters, and regulatory provisions, for space-to</w:t>
      </w:r>
      <w:r w:rsidR="00C1123A" w:rsidRPr="001377BD">
        <w:t>-</w:t>
      </w:r>
      <w:r w:rsidRPr="001377BD">
        <w:t>space links in the frequency bands 1 525-1 544 MHz, 1 545-1 559 MHz, 1 610-1 645.5 MHz, 1</w:t>
      </w:r>
      <w:r w:rsidR="00042662" w:rsidRPr="001377BD">
        <w:t> </w:t>
      </w:r>
      <w:r w:rsidRPr="001377BD">
        <w:t>646.5-1 660.0 MHz, 1670 - 1675 MHz and 2 483.5-2 500 MHz among non-geostationary and geostationary satellites operating in the mobile-satellite service, in accordance with Resolution</w:t>
      </w:r>
      <w:r w:rsidR="00042662" w:rsidRPr="001377BD">
        <w:t> </w:t>
      </w:r>
      <w:r w:rsidRPr="001377BD">
        <w:rPr>
          <w:rStyle w:val="lev"/>
        </w:rPr>
        <w:t>249</w:t>
      </w:r>
      <w:r w:rsidR="00042662" w:rsidRPr="001377BD">
        <w:rPr>
          <w:rStyle w:val="lev"/>
        </w:rPr>
        <w:t> </w:t>
      </w:r>
      <w:r w:rsidRPr="001377BD">
        <w:rPr>
          <w:rStyle w:val="lev"/>
        </w:rPr>
        <w:t>(Rev WRC-23)</w:t>
      </w:r>
      <w:r w:rsidRPr="001377BD">
        <w:t>;</w:t>
      </w:r>
      <w:r w:rsidRPr="001377BD">
        <w:rPr>
          <w:i/>
        </w:rPr>
        <w:t xml:space="preserve"> </w:t>
      </w:r>
    </w:p>
    <w:p w14:paraId="043B427B" w14:textId="4FC4AAC4" w:rsidR="00437019" w:rsidRPr="001377BD" w:rsidRDefault="00437019" w:rsidP="00DC022C">
      <w:pPr>
        <w:jc w:val="both"/>
      </w:pPr>
      <w:r w:rsidRPr="001377BD">
        <w:t>1.6</w:t>
      </w:r>
      <w:r w:rsidRPr="001377BD">
        <w:tab/>
        <w:t>to consider a new global primary allocation to the Earth exploration-satellite service (Earth-to-space) in the frequency band 22.55-23.15 GHz, in accordance with Resolution</w:t>
      </w:r>
      <w:r w:rsidR="00042662" w:rsidRPr="001377BD">
        <w:t> </w:t>
      </w:r>
      <w:r w:rsidRPr="001377BD">
        <w:rPr>
          <w:rStyle w:val="lev"/>
        </w:rPr>
        <w:t>664</w:t>
      </w:r>
      <w:r w:rsidR="00042662" w:rsidRPr="001377BD">
        <w:rPr>
          <w:rStyle w:val="lev"/>
        </w:rPr>
        <w:t> </w:t>
      </w:r>
      <w:r w:rsidRPr="001377BD">
        <w:rPr>
          <w:rStyle w:val="lev"/>
        </w:rPr>
        <w:t>(Rev.WRC-23)</w:t>
      </w:r>
      <w:r w:rsidRPr="001377BD">
        <w:t>;</w:t>
      </w:r>
    </w:p>
    <w:p w14:paraId="707212CA" w14:textId="77777777" w:rsidR="00437019" w:rsidRPr="001377BD" w:rsidRDefault="00437019" w:rsidP="00DC022C">
      <w:pPr>
        <w:jc w:val="both"/>
      </w:pPr>
      <w:r w:rsidRPr="001377BD">
        <w:t>1.7</w:t>
      </w:r>
      <w:r w:rsidRPr="001377BD">
        <w:tab/>
        <w:t xml:space="preserve">to consider the use of existing International Mobile Telecommunications (IMT) identifications in the frequency range 694-960 MHz, by consideration of the possible removal of the limitation regarding aeronautical mobile in IMT for the use of IMT user equipment by non-safety applications, where appropriate, in accordance with Resolution </w:t>
      </w:r>
      <w:r w:rsidRPr="001377BD">
        <w:rPr>
          <w:rStyle w:val="lev"/>
        </w:rPr>
        <w:t>251 (Rev.WRC-23)</w:t>
      </w:r>
      <w:r w:rsidRPr="001377BD">
        <w:t>;</w:t>
      </w:r>
    </w:p>
    <w:p w14:paraId="6347D2BB" w14:textId="1F98B292" w:rsidR="00437019" w:rsidRPr="001377BD" w:rsidRDefault="00437019" w:rsidP="00DC022C">
      <w:pPr>
        <w:jc w:val="both"/>
      </w:pPr>
      <w:r w:rsidRPr="001377BD">
        <w:t>1.8</w:t>
      </w:r>
      <w:r w:rsidRPr="001377BD">
        <w:tab/>
        <w:t>to consider, based on the results of studies, global allocations to the mobile-satellite service and regulatory actions in the frequency bands 1 645.5-1 646.5 MHz, 1880-1920 MHz and 2</w:t>
      </w:r>
      <w:r w:rsidR="00042662" w:rsidRPr="001377BD">
        <w:t> </w:t>
      </w:r>
      <w:r w:rsidRPr="001377BD">
        <w:t xml:space="preserve">010-2 025 MHz required for the future development of low data rate mobile-satellite systems that can coexist in the same frequency band, in accordance with Resolution </w:t>
      </w:r>
      <w:r w:rsidRPr="001377BD">
        <w:rPr>
          <w:b/>
          <w:bCs/>
        </w:rPr>
        <w:t>[</w:t>
      </w:r>
      <w:r w:rsidR="00730551" w:rsidRPr="001377BD">
        <w:rPr>
          <w:b/>
          <w:bCs/>
        </w:rPr>
        <w:t>EUR-A10-1.8</w:t>
      </w:r>
      <w:r w:rsidRPr="001377BD">
        <w:rPr>
          <w:b/>
          <w:bCs/>
        </w:rPr>
        <w:t>] (WRC</w:t>
      </w:r>
      <w:r w:rsidR="00042662" w:rsidRPr="001377BD">
        <w:rPr>
          <w:b/>
          <w:bCs/>
        </w:rPr>
        <w:noBreakHyphen/>
      </w:r>
      <w:r w:rsidRPr="001377BD">
        <w:rPr>
          <w:b/>
          <w:bCs/>
        </w:rPr>
        <w:t>23)</w:t>
      </w:r>
      <w:r w:rsidRPr="001377BD">
        <w:t xml:space="preserve">; </w:t>
      </w:r>
    </w:p>
    <w:p w14:paraId="556C39CE" w14:textId="583A2DBA" w:rsidR="00437019" w:rsidRPr="001377BD" w:rsidRDefault="00437019" w:rsidP="00DC022C">
      <w:pPr>
        <w:jc w:val="both"/>
        <w:rPr>
          <w:rStyle w:val="lev"/>
          <w:b w:val="0"/>
          <w:bCs w:val="0"/>
        </w:rPr>
      </w:pPr>
      <w:r w:rsidRPr="001377BD">
        <w:t>1.9</w:t>
      </w:r>
      <w:r w:rsidRPr="001377BD">
        <w:tab/>
        <w:t xml:space="preserve">to consider, based on the results of ITU-R studies, adequate regulatory measures regarding the protection of the </w:t>
      </w:r>
      <w:r w:rsidR="00C1123A" w:rsidRPr="001377BD">
        <w:t xml:space="preserve">Earth exploration-satellite service </w:t>
      </w:r>
      <w:r w:rsidRPr="001377BD">
        <w:t>(passive) in certain frequency bands above 86 GHz subject to No.</w:t>
      </w:r>
      <w:r w:rsidR="00042662" w:rsidRPr="001377BD">
        <w:t xml:space="preserve"> </w:t>
      </w:r>
      <w:r w:rsidRPr="001377BD">
        <w:rPr>
          <w:b/>
          <w:bCs/>
        </w:rPr>
        <w:t>5</w:t>
      </w:r>
      <w:r w:rsidR="00042662" w:rsidRPr="001377BD">
        <w:rPr>
          <w:b/>
          <w:bCs/>
        </w:rPr>
        <w:t>.</w:t>
      </w:r>
      <w:r w:rsidRPr="001377BD">
        <w:rPr>
          <w:b/>
          <w:bCs/>
        </w:rPr>
        <w:t>340</w:t>
      </w:r>
      <w:r w:rsidRPr="001377BD">
        <w:t>, from unwanted emissions of active services, in accordance with Resolution </w:t>
      </w:r>
      <w:r w:rsidRPr="001377BD">
        <w:rPr>
          <w:b/>
          <w:bCs/>
        </w:rPr>
        <w:t>[</w:t>
      </w:r>
      <w:r w:rsidR="00730551" w:rsidRPr="001377BD">
        <w:rPr>
          <w:b/>
          <w:bCs/>
        </w:rPr>
        <w:t>EUR-A10-1.9</w:t>
      </w:r>
      <w:r w:rsidRPr="001377BD">
        <w:rPr>
          <w:b/>
          <w:bCs/>
        </w:rPr>
        <w:t>] (WRC</w:t>
      </w:r>
      <w:r w:rsidRPr="001377BD">
        <w:rPr>
          <w:b/>
          <w:bCs/>
        </w:rPr>
        <w:noBreakHyphen/>
        <w:t>23)</w:t>
      </w:r>
      <w:r w:rsidRPr="001377BD">
        <w:t>;</w:t>
      </w:r>
    </w:p>
    <w:p w14:paraId="33F286ED" w14:textId="479023E8" w:rsidR="00437019" w:rsidRPr="001377BD" w:rsidRDefault="00437019" w:rsidP="00DC022C">
      <w:pPr>
        <w:jc w:val="both"/>
        <w:rPr>
          <w:rStyle w:val="lev"/>
          <w:b w:val="0"/>
          <w:bCs w:val="0"/>
        </w:rPr>
      </w:pPr>
      <w:r w:rsidRPr="001377BD">
        <w:t>1.10</w:t>
      </w:r>
      <w:r w:rsidRPr="001377BD">
        <w:tab/>
        <w:t xml:space="preserve">to consider the results of studies regarding the compatibility between the radio astronomy service and the active space services in certain adjacent and nearby frequency bands in accordance with Resolution </w:t>
      </w:r>
      <w:r w:rsidRPr="001377BD">
        <w:rPr>
          <w:b/>
          <w:bCs/>
        </w:rPr>
        <w:t>[</w:t>
      </w:r>
      <w:r w:rsidR="00730551" w:rsidRPr="001377BD">
        <w:rPr>
          <w:b/>
          <w:bCs/>
        </w:rPr>
        <w:t>EUR-A10-1.10</w:t>
      </w:r>
      <w:r w:rsidRPr="001377BD">
        <w:rPr>
          <w:b/>
          <w:bCs/>
        </w:rPr>
        <w:t>]</w:t>
      </w:r>
      <w:r w:rsidRPr="001377BD">
        <w:t xml:space="preserve"> </w:t>
      </w:r>
      <w:r w:rsidRPr="001377BD">
        <w:rPr>
          <w:b/>
          <w:bCs/>
        </w:rPr>
        <w:t>(WRC-23)</w:t>
      </w:r>
      <w:r w:rsidRPr="001377BD">
        <w:t xml:space="preserve">, in order to review and update tables of threshold levels in </w:t>
      </w:r>
      <w:bookmarkStart w:id="10" w:name="_Hlk145438276"/>
      <w:r w:rsidRPr="001377BD">
        <w:t xml:space="preserve">Resolution </w:t>
      </w:r>
      <w:r w:rsidRPr="001377BD">
        <w:rPr>
          <w:b/>
        </w:rPr>
        <w:t>739</w:t>
      </w:r>
      <w:bookmarkEnd w:id="10"/>
      <w:r w:rsidRPr="001377BD">
        <w:rPr>
          <w:b/>
        </w:rPr>
        <w:t xml:space="preserve"> </w:t>
      </w:r>
      <w:r w:rsidRPr="001377BD">
        <w:rPr>
          <w:b/>
          <w:bCs/>
        </w:rPr>
        <w:t>(</w:t>
      </w:r>
      <w:r w:rsidR="00D32E1A" w:rsidRPr="001377BD">
        <w:rPr>
          <w:b/>
          <w:bCs/>
        </w:rPr>
        <w:t>Rev.</w:t>
      </w:r>
      <w:r w:rsidRPr="001377BD">
        <w:rPr>
          <w:b/>
          <w:bCs/>
        </w:rPr>
        <w:t>WRC-19)</w:t>
      </w:r>
      <w:r w:rsidRPr="001377BD">
        <w:rPr>
          <w:lang w:val="da-DK"/>
        </w:rPr>
        <w:t>;</w:t>
      </w:r>
    </w:p>
    <w:p w14:paraId="7A2F0BEF" w14:textId="503F3FF4" w:rsidR="00437019" w:rsidRPr="001377BD" w:rsidRDefault="00437019" w:rsidP="00DC022C">
      <w:pPr>
        <w:jc w:val="both"/>
        <w:rPr>
          <w:rStyle w:val="lev"/>
        </w:rPr>
      </w:pPr>
      <w:r w:rsidRPr="001377BD">
        <w:t>1.11</w:t>
      </w:r>
      <w:r w:rsidRPr="001377BD">
        <w:tab/>
        <w:t>to consider, based on the results of ITU</w:t>
      </w:r>
      <w:r w:rsidRPr="001377BD">
        <w:noBreakHyphen/>
        <w:t xml:space="preserve">R studies, revisions to the allocation to the fixed-satellite service (FSS) (Earth-to-space) in the </w:t>
      </w:r>
      <w:r w:rsidR="000E157E" w:rsidRPr="001377BD">
        <w:t xml:space="preserve">frequency band </w:t>
      </w:r>
      <w:r w:rsidRPr="001377BD">
        <w:t>51.4-52.4 GHz, and associated regulatory provisions, to enable use by non-geostationary satellite orbit systems and associated gateway earth stations on a primary basis in accordance with Resolution </w:t>
      </w:r>
      <w:r w:rsidRPr="001377BD">
        <w:rPr>
          <w:b/>
          <w:bCs/>
        </w:rPr>
        <w:t>[</w:t>
      </w:r>
      <w:r w:rsidR="00730551" w:rsidRPr="001377BD">
        <w:rPr>
          <w:b/>
          <w:bCs/>
        </w:rPr>
        <w:t>EUR-A10-1.11</w:t>
      </w:r>
      <w:r w:rsidRPr="001377BD">
        <w:rPr>
          <w:b/>
          <w:bCs/>
        </w:rPr>
        <w:t>] (WRC</w:t>
      </w:r>
      <w:r w:rsidRPr="001377BD">
        <w:rPr>
          <w:b/>
          <w:bCs/>
        </w:rPr>
        <w:noBreakHyphen/>
        <w:t>23)</w:t>
      </w:r>
      <w:r w:rsidRPr="001377BD">
        <w:rPr>
          <w:rStyle w:val="lev"/>
        </w:rPr>
        <w:t>;</w:t>
      </w:r>
    </w:p>
    <w:p w14:paraId="79E9C7DB" w14:textId="0CA4097B" w:rsidR="00437019" w:rsidRPr="001377BD" w:rsidRDefault="00437019" w:rsidP="00DC022C">
      <w:pPr>
        <w:jc w:val="both"/>
        <w:rPr>
          <w:b/>
          <w:bCs/>
        </w:rPr>
      </w:pPr>
      <w:bookmarkStart w:id="11" w:name="_Hlk134129605"/>
      <w:r w:rsidRPr="001377BD">
        <w:t>1.12</w:t>
      </w:r>
      <w:r w:rsidRPr="001377BD">
        <w:tab/>
        <w:t>to consider, based on the results of ITU</w:t>
      </w:r>
      <w:r w:rsidRPr="001377BD">
        <w:noBreakHyphen/>
        <w:t>R studies, to support space</w:t>
      </w:r>
      <w:r w:rsidR="00354456" w:rsidRPr="001377BD">
        <w:t>-</w:t>
      </w:r>
      <w:r w:rsidRPr="001377BD">
        <w:t>to</w:t>
      </w:r>
      <w:r w:rsidR="00354456" w:rsidRPr="001377BD">
        <w:t>-</w:t>
      </w:r>
      <w:r w:rsidRPr="001377BD">
        <w:t>space connectivity in the frequency bands 3 700-4 200 MHz and 5 925-6 425 MHz, and associated regulatory provisions,</w:t>
      </w:r>
      <w:r w:rsidR="00D87D11" w:rsidRPr="001377BD">
        <w:t xml:space="preserve"> including revised frequency allocations to the </w:t>
      </w:r>
      <w:r w:rsidR="00AF3624" w:rsidRPr="001377BD">
        <w:t>fixed-satellite service (FSS)</w:t>
      </w:r>
      <w:r w:rsidR="00D87D11" w:rsidRPr="001377BD">
        <w:t xml:space="preserve"> or the addition of frequency allocations to the inter-satellite service (ISS)</w:t>
      </w:r>
      <w:r w:rsidR="00AF3624" w:rsidRPr="001377BD">
        <w:t>,</w:t>
      </w:r>
      <w:r w:rsidRPr="001377BD">
        <w:t xml:space="preserve"> to enable links between non-geostationary satellites and geostationary satellites in accordance with Resolution </w:t>
      </w:r>
      <w:r w:rsidRPr="001377BD">
        <w:rPr>
          <w:b/>
          <w:bCs/>
        </w:rPr>
        <w:t>[</w:t>
      </w:r>
      <w:r w:rsidR="00730551" w:rsidRPr="001377BD">
        <w:rPr>
          <w:b/>
          <w:bCs/>
        </w:rPr>
        <w:t>EUR-A10-1.12</w:t>
      </w:r>
      <w:r w:rsidRPr="001377BD">
        <w:rPr>
          <w:b/>
          <w:bCs/>
        </w:rPr>
        <w:t>] (WRC</w:t>
      </w:r>
      <w:r w:rsidRPr="001377BD">
        <w:rPr>
          <w:b/>
          <w:bCs/>
        </w:rPr>
        <w:noBreakHyphen/>
        <w:t>23);</w:t>
      </w:r>
    </w:p>
    <w:bookmarkEnd w:id="11"/>
    <w:p w14:paraId="18A51C77" w14:textId="1F042367" w:rsidR="00437019" w:rsidRPr="001377BD" w:rsidRDefault="00437019" w:rsidP="00C1123A">
      <w:pPr>
        <w:jc w:val="both"/>
      </w:pPr>
      <w:r w:rsidRPr="001377BD">
        <w:t>2</w:t>
      </w:r>
      <w:r w:rsidRPr="001377BD">
        <w:tab/>
        <w:t>to examine the revised ITU</w:t>
      </w:r>
      <w:r w:rsidRPr="001377BD">
        <w:noBreakHyphen/>
        <w:t xml:space="preserve">R Recommendations incorporated by reference in the Radio Regulations communicated by the Radiocommunication Assembly, in accordance with </w:t>
      </w:r>
      <w:r w:rsidR="00C1123A" w:rsidRPr="001377BD">
        <w:rPr>
          <w:i/>
          <w:iCs/>
        </w:rPr>
        <w:t>further resolves</w:t>
      </w:r>
      <w:r w:rsidR="00C1123A" w:rsidRPr="001377BD">
        <w:t xml:space="preserve"> of </w:t>
      </w:r>
      <w:r w:rsidRPr="001377BD">
        <w:t>Resolution</w:t>
      </w:r>
      <w:r w:rsidRPr="001377BD">
        <w:rPr>
          <w:sz w:val="18"/>
          <w:szCs w:val="18"/>
        </w:rPr>
        <w:t xml:space="preserve"> </w:t>
      </w:r>
      <w:r w:rsidR="00C1123A" w:rsidRPr="001377BD">
        <w:rPr>
          <w:b/>
          <w:bCs/>
        </w:rPr>
        <w:t xml:space="preserve">27 </w:t>
      </w:r>
      <w:r w:rsidRPr="001377BD">
        <w:rPr>
          <w:b/>
          <w:bCs/>
        </w:rPr>
        <w:t>(Rev.WRC</w:t>
      </w:r>
      <w:r w:rsidRPr="001377BD">
        <w:rPr>
          <w:b/>
          <w:bCs/>
        </w:rPr>
        <w:noBreakHyphen/>
      </w:r>
      <w:r w:rsidR="00C1123A" w:rsidRPr="001377BD">
        <w:rPr>
          <w:b/>
          <w:bCs/>
        </w:rPr>
        <w:t>19</w:t>
      </w:r>
      <w:r w:rsidRPr="001377BD">
        <w:rPr>
          <w:b/>
          <w:bCs/>
        </w:rPr>
        <w:t>)</w:t>
      </w:r>
      <w:r w:rsidRPr="001377BD">
        <w:t xml:space="preserve">, and to decide whether or not to update the corresponding references in the Radio Regulations, in accordance with the principles contained in </w:t>
      </w:r>
      <w:r w:rsidR="00C1123A" w:rsidRPr="001377BD">
        <w:rPr>
          <w:i/>
          <w:iCs/>
        </w:rPr>
        <w:t>resolves</w:t>
      </w:r>
      <w:r w:rsidR="00C1123A" w:rsidRPr="001377BD">
        <w:t xml:space="preserve"> of that </w:t>
      </w:r>
      <w:r w:rsidRPr="001377BD">
        <w:t>Resolution;</w:t>
      </w:r>
    </w:p>
    <w:p w14:paraId="1141B71B" w14:textId="77777777" w:rsidR="00437019" w:rsidRPr="001377BD" w:rsidRDefault="00437019" w:rsidP="00DC022C">
      <w:pPr>
        <w:jc w:val="both"/>
      </w:pPr>
      <w:r w:rsidRPr="001377BD">
        <w:lastRenderedPageBreak/>
        <w:t>3</w:t>
      </w:r>
      <w:r w:rsidRPr="001377BD">
        <w:tab/>
        <w:t>to consider such consequential changes and amendments to the Radio Regulations as may be necessitated by the decisions of the Conference;</w:t>
      </w:r>
    </w:p>
    <w:p w14:paraId="211A514A" w14:textId="4F65A41C" w:rsidR="00437019" w:rsidRPr="001377BD" w:rsidRDefault="00437019" w:rsidP="00DC022C">
      <w:pPr>
        <w:jc w:val="both"/>
      </w:pPr>
      <w:r w:rsidRPr="001377BD">
        <w:t>4</w:t>
      </w:r>
      <w:r w:rsidRPr="001377BD">
        <w:tab/>
        <w:t>in accordance with Resolution </w:t>
      </w:r>
      <w:r w:rsidRPr="001377BD">
        <w:rPr>
          <w:b/>
          <w:bCs/>
        </w:rPr>
        <w:t>95 (Rev.WRC</w:t>
      </w:r>
      <w:r w:rsidRPr="001377BD">
        <w:rPr>
          <w:b/>
          <w:bCs/>
        </w:rPr>
        <w:noBreakHyphen/>
      </w:r>
      <w:r w:rsidR="00E81523" w:rsidRPr="001377BD">
        <w:rPr>
          <w:b/>
          <w:bCs/>
        </w:rPr>
        <w:t>19</w:t>
      </w:r>
      <w:r w:rsidRPr="001377BD">
        <w:rPr>
          <w:b/>
          <w:bCs/>
        </w:rPr>
        <w:t>)</w:t>
      </w:r>
      <w:r w:rsidRPr="001377BD">
        <w:t>, to review the Resolutions and Recommendations of previous conferences with a view to their possible revision, replacement or abrogation;</w:t>
      </w:r>
    </w:p>
    <w:p w14:paraId="09AD4C7E" w14:textId="77777777" w:rsidR="00437019" w:rsidRPr="001377BD" w:rsidRDefault="00437019" w:rsidP="00DC022C">
      <w:pPr>
        <w:jc w:val="both"/>
      </w:pPr>
      <w:r w:rsidRPr="001377BD">
        <w:t>5</w:t>
      </w:r>
      <w:r w:rsidRPr="001377BD">
        <w:tab/>
        <w:t>to review, and take appropriate action on, the Report from the Radiocommunication Assembly submitted in accordance with Nos. 135 and 136 of the Convention;</w:t>
      </w:r>
    </w:p>
    <w:p w14:paraId="585C319F" w14:textId="25F9C680" w:rsidR="00437019" w:rsidRPr="001377BD" w:rsidRDefault="00437019" w:rsidP="00DC022C">
      <w:pPr>
        <w:jc w:val="both"/>
      </w:pPr>
      <w:r w:rsidRPr="001377BD">
        <w:t>6</w:t>
      </w:r>
      <w:r w:rsidRPr="001377BD">
        <w:tab/>
        <w:t xml:space="preserve">to identify those items requiring urgent action by the radiocommunication study groups in preparation for the next </w:t>
      </w:r>
      <w:r w:rsidR="000E157E" w:rsidRPr="001377BD">
        <w:t>w</w:t>
      </w:r>
      <w:r w:rsidRPr="001377BD">
        <w:t xml:space="preserve">orld </w:t>
      </w:r>
      <w:r w:rsidR="000E157E" w:rsidRPr="001377BD">
        <w:t>r</w:t>
      </w:r>
      <w:r w:rsidRPr="001377BD">
        <w:t xml:space="preserve">adiocommunication </w:t>
      </w:r>
      <w:r w:rsidR="000E157E" w:rsidRPr="001377BD">
        <w:t>c</w:t>
      </w:r>
      <w:r w:rsidRPr="001377BD">
        <w:t>onference;</w:t>
      </w:r>
    </w:p>
    <w:p w14:paraId="63E89546" w14:textId="687BA36F" w:rsidR="00437019" w:rsidRPr="001377BD" w:rsidRDefault="00437019" w:rsidP="00E81523">
      <w:pPr>
        <w:jc w:val="both"/>
      </w:pPr>
      <w:r w:rsidRPr="001377BD">
        <w:t>7</w:t>
      </w:r>
      <w:r w:rsidRPr="001377BD">
        <w:tab/>
        <w:t>to consider possible changes in response to Resolution</w:t>
      </w:r>
      <w:r w:rsidRPr="001377BD">
        <w:rPr>
          <w:bCs/>
        </w:rPr>
        <w:t xml:space="preserve"> 86 (Rev.Marrakesh, 2002)</w:t>
      </w:r>
      <w:r w:rsidRPr="001377BD">
        <w:t xml:space="preserve"> of the Plenipotentiary Conference</w:t>
      </w:r>
      <w:r w:rsidR="00E81523" w:rsidRPr="001377BD">
        <w:t xml:space="preserve"> on a</w:t>
      </w:r>
      <w:r w:rsidRPr="001377BD">
        <w:t xml:space="preserve">dvance publication, coordination, notification and recording procedures for frequency assignments pertaining to satellite networks, in accordance with Resolution </w:t>
      </w:r>
      <w:r w:rsidRPr="001377BD">
        <w:rPr>
          <w:b/>
        </w:rPr>
        <w:t>86 (Rev.WRC-07)</w:t>
      </w:r>
      <w:r w:rsidR="00E81523" w:rsidRPr="001377BD">
        <w:t>, in order to facilitate the rational, efficient and economical use of radio frequencies and any associated orbits, including the geostationary-satellite orbit</w:t>
      </w:r>
      <w:r w:rsidRPr="001377BD">
        <w:t>;</w:t>
      </w:r>
    </w:p>
    <w:p w14:paraId="6CB38993" w14:textId="6A39D8A0" w:rsidR="00437019" w:rsidRPr="001377BD" w:rsidRDefault="00437019" w:rsidP="00DC022C">
      <w:pPr>
        <w:jc w:val="both"/>
      </w:pPr>
      <w:r w:rsidRPr="001377BD">
        <w:t>8</w:t>
      </w:r>
      <w:r w:rsidRPr="001377BD">
        <w:tab/>
        <w:t>to consider and take appropriate action on requests from administrations to delete their country footnotes or to have their country name deleted from footnotes, if no longer required, taking into account Resolution </w:t>
      </w:r>
      <w:r w:rsidRPr="001377BD">
        <w:rPr>
          <w:b/>
          <w:bCs/>
        </w:rPr>
        <w:t>26 (Rev.WRC</w:t>
      </w:r>
      <w:r w:rsidRPr="001377BD">
        <w:rPr>
          <w:b/>
          <w:bCs/>
        </w:rPr>
        <w:noBreakHyphen/>
      </w:r>
      <w:r w:rsidR="00E81523" w:rsidRPr="001377BD">
        <w:rPr>
          <w:b/>
          <w:bCs/>
        </w:rPr>
        <w:t>19</w:t>
      </w:r>
      <w:r w:rsidRPr="001377BD">
        <w:rPr>
          <w:b/>
          <w:bCs/>
        </w:rPr>
        <w:t>)</w:t>
      </w:r>
      <w:r w:rsidRPr="001377BD">
        <w:t>;</w:t>
      </w:r>
    </w:p>
    <w:p w14:paraId="3EB1C2DD" w14:textId="77777777" w:rsidR="00437019" w:rsidRPr="001377BD" w:rsidRDefault="00437019" w:rsidP="00DC022C">
      <w:pPr>
        <w:jc w:val="both"/>
      </w:pPr>
      <w:r w:rsidRPr="001377BD">
        <w:t>9</w:t>
      </w:r>
      <w:r w:rsidRPr="001377BD">
        <w:tab/>
        <w:t>to consider and approve the Report of the Director of the Radiocommunication Bureau, in accordance with Article 7 of the Convention:</w:t>
      </w:r>
    </w:p>
    <w:p w14:paraId="448D78DE" w14:textId="77777777" w:rsidR="00437019" w:rsidRPr="001377BD" w:rsidRDefault="00437019" w:rsidP="00DC022C">
      <w:pPr>
        <w:jc w:val="both"/>
      </w:pPr>
      <w:r w:rsidRPr="001377BD">
        <w:t>9.1</w:t>
      </w:r>
      <w:r w:rsidRPr="001377BD">
        <w:tab/>
        <w:t>on the activities of the Radiocommunication Sector since WRC</w:t>
      </w:r>
      <w:r w:rsidRPr="001377BD">
        <w:noBreakHyphen/>
        <w:t>23;</w:t>
      </w:r>
    </w:p>
    <w:p w14:paraId="0262BBA9" w14:textId="77777777" w:rsidR="00437019" w:rsidRPr="001377BD" w:rsidRDefault="00437019" w:rsidP="00DC022C">
      <w:pPr>
        <w:jc w:val="both"/>
      </w:pPr>
      <w:r w:rsidRPr="001377BD">
        <w:t>9.2</w:t>
      </w:r>
      <w:r w:rsidRPr="001377BD">
        <w:tab/>
        <w:t>on any difficulties or inconsistencies encountered in the application of the Radio Regulations</w:t>
      </w:r>
      <w:r w:rsidRPr="001377BD">
        <w:rPr>
          <w:rStyle w:val="Appelnotedebasdep"/>
        </w:rPr>
        <w:footnoteReference w:customMarkFollows="1" w:id="1"/>
        <w:t>*</w:t>
      </w:r>
      <w:r w:rsidRPr="001377BD">
        <w:t>; and</w:t>
      </w:r>
    </w:p>
    <w:p w14:paraId="20C60229" w14:textId="77777777" w:rsidR="00437019" w:rsidRPr="001377BD" w:rsidRDefault="00437019" w:rsidP="00DC022C">
      <w:pPr>
        <w:jc w:val="both"/>
      </w:pPr>
      <w:r w:rsidRPr="001377BD">
        <w:t>9.3</w:t>
      </w:r>
      <w:r w:rsidRPr="001377BD">
        <w:tab/>
        <w:t>on action in response to Resolution </w:t>
      </w:r>
      <w:r w:rsidRPr="001377BD">
        <w:rPr>
          <w:b/>
          <w:bCs/>
        </w:rPr>
        <w:t>80 (Rev.WRC</w:t>
      </w:r>
      <w:r w:rsidRPr="001377BD">
        <w:rPr>
          <w:b/>
          <w:bCs/>
        </w:rPr>
        <w:noBreakHyphen/>
        <w:t>07)</w:t>
      </w:r>
      <w:r w:rsidRPr="001377BD">
        <w:t>;</w:t>
      </w:r>
    </w:p>
    <w:p w14:paraId="674DA879" w14:textId="23B43CED" w:rsidR="00437019" w:rsidRPr="001377BD" w:rsidRDefault="00437019" w:rsidP="0063074D">
      <w:pPr>
        <w:jc w:val="both"/>
      </w:pPr>
      <w:r w:rsidRPr="001377BD">
        <w:t>10</w:t>
      </w:r>
      <w:r w:rsidRPr="001377BD">
        <w:rPr>
          <w:b/>
          <w:bCs/>
        </w:rPr>
        <w:tab/>
      </w:r>
      <w:r w:rsidRPr="001377BD">
        <w:t xml:space="preserve">to recommend to the </w:t>
      </w:r>
      <w:r w:rsidR="0063074D" w:rsidRPr="001377BD">
        <w:t xml:space="preserve">ITU </w:t>
      </w:r>
      <w:r w:rsidRPr="001377BD">
        <w:t>Council items for inclusion in the agenda for the next</w:t>
      </w:r>
      <w:r w:rsidR="0063074D" w:rsidRPr="001377BD">
        <w:t xml:space="preserve"> world radiocommunication conference</w:t>
      </w:r>
      <w:r w:rsidRPr="001377BD">
        <w:t>, and to give its views on the preliminary agenda for the subsequent conference and on possible agenda items for future conferences, in accordance with Article 7</w:t>
      </w:r>
      <w:r w:rsidRPr="001377BD">
        <w:rPr>
          <w:b/>
          <w:bCs/>
        </w:rPr>
        <w:t xml:space="preserve"> </w:t>
      </w:r>
      <w:r w:rsidRPr="001377BD">
        <w:t>of the Convention</w:t>
      </w:r>
      <w:r w:rsidR="0063074D" w:rsidRPr="001377BD">
        <w:t xml:space="preserve"> </w:t>
      </w:r>
      <w:bookmarkStart w:id="12" w:name="_Hlk144918850"/>
      <w:r w:rsidR="0063074D" w:rsidRPr="001377BD">
        <w:t xml:space="preserve">and Resolution </w:t>
      </w:r>
      <w:r w:rsidR="0063074D" w:rsidRPr="001377BD">
        <w:rPr>
          <w:b/>
          <w:bCs/>
        </w:rPr>
        <w:t>804 (Rev.WRC-2</w:t>
      </w:r>
      <w:r w:rsidR="00A524DB" w:rsidRPr="001377BD">
        <w:rPr>
          <w:b/>
          <w:bCs/>
        </w:rPr>
        <w:t>3</w:t>
      </w:r>
      <w:r w:rsidR="00A16C04" w:rsidRPr="001377BD">
        <w:rPr>
          <w:b/>
          <w:bCs/>
        </w:rPr>
        <w:t>)</w:t>
      </w:r>
      <w:bookmarkEnd w:id="12"/>
      <w:r w:rsidRPr="001377BD">
        <w:t>,</w:t>
      </w:r>
    </w:p>
    <w:p w14:paraId="790B7833" w14:textId="77777777" w:rsidR="00437019" w:rsidRPr="001377BD" w:rsidRDefault="00437019" w:rsidP="00437019">
      <w:pPr>
        <w:pStyle w:val="Call"/>
      </w:pPr>
      <w:r w:rsidRPr="001377BD">
        <w:t>resolves further</w:t>
      </w:r>
    </w:p>
    <w:p w14:paraId="480F40DA" w14:textId="77777777" w:rsidR="00437019" w:rsidRPr="001377BD" w:rsidRDefault="00437019" w:rsidP="00437019">
      <w:r w:rsidRPr="001377BD">
        <w:t>to activate the Conference Preparatory Meeting,</w:t>
      </w:r>
    </w:p>
    <w:p w14:paraId="0C37BCA5" w14:textId="77777777" w:rsidR="00437019" w:rsidRPr="001377BD" w:rsidRDefault="00437019" w:rsidP="00437019">
      <w:pPr>
        <w:pStyle w:val="Call"/>
      </w:pPr>
      <w:r w:rsidRPr="001377BD">
        <w:t>invites the Council</w:t>
      </w:r>
    </w:p>
    <w:p w14:paraId="514CCA6D" w14:textId="77777777" w:rsidR="00437019" w:rsidRPr="001377BD" w:rsidRDefault="00437019" w:rsidP="00DC022C">
      <w:pPr>
        <w:jc w:val="both"/>
      </w:pPr>
      <w:r w:rsidRPr="001377BD">
        <w:t>to finalize the agenda and arrange for the convening of WRC</w:t>
      </w:r>
      <w:r w:rsidRPr="001377BD">
        <w:noBreakHyphen/>
        <w:t>27, and to initiate as soon as possible the necessary consultations with Member States,</w:t>
      </w:r>
    </w:p>
    <w:p w14:paraId="09FE9231" w14:textId="77777777" w:rsidR="00437019" w:rsidRPr="001377BD" w:rsidRDefault="00437019" w:rsidP="00437019">
      <w:pPr>
        <w:pStyle w:val="Call"/>
      </w:pPr>
      <w:bookmarkStart w:id="13" w:name="_Hlk144919114"/>
      <w:r w:rsidRPr="001377BD">
        <w:t>instructs the Director of the Radiocommunication Bureau</w:t>
      </w:r>
      <w:bookmarkEnd w:id="13"/>
    </w:p>
    <w:p w14:paraId="063B0612" w14:textId="5A314990" w:rsidR="00437019" w:rsidRPr="001377BD" w:rsidRDefault="009F067F" w:rsidP="00DC022C">
      <w:pPr>
        <w:jc w:val="both"/>
      </w:pPr>
      <w:r w:rsidRPr="001377BD">
        <w:t>1</w:t>
      </w:r>
      <w:r w:rsidRPr="001377BD">
        <w:tab/>
      </w:r>
      <w:r w:rsidR="00437019" w:rsidRPr="001377BD">
        <w:t>to make the necessary arrangements to convene meetings of the Conference Preparatory Meeting</w:t>
      </w:r>
      <w:r w:rsidRPr="001377BD">
        <w:t xml:space="preserve"> (CPM) </w:t>
      </w:r>
      <w:r w:rsidR="00437019" w:rsidRPr="001377BD">
        <w:t>and to prepare a report to WRC</w:t>
      </w:r>
      <w:r w:rsidR="00437019" w:rsidRPr="001377BD">
        <w:noBreakHyphen/>
        <w:t>27</w:t>
      </w:r>
      <w:r w:rsidRPr="001377BD">
        <w:t>;</w:t>
      </w:r>
    </w:p>
    <w:p w14:paraId="30985E2D" w14:textId="1EC97A45" w:rsidR="00A524DB" w:rsidRPr="001377BD" w:rsidRDefault="00A524DB" w:rsidP="00A524DB">
      <w:pPr>
        <w:jc w:val="both"/>
      </w:pPr>
      <w:r w:rsidRPr="001377BD">
        <w:t>2</w:t>
      </w:r>
      <w:r w:rsidRPr="001377BD">
        <w:tab/>
        <w:t>to submit a draft report on any difficulties or inconsistencies encountered in the application of the Radio Regulations referred in agenda item 9.2 to the second session of the CPM and to submit the final report at least five months before the next WRC,</w:t>
      </w:r>
    </w:p>
    <w:p w14:paraId="44DCA1BC" w14:textId="53E1CF18" w:rsidR="00437019" w:rsidRPr="001377BD" w:rsidRDefault="00437019" w:rsidP="00437019">
      <w:pPr>
        <w:pStyle w:val="Call"/>
      </w:pPr>
      <w:r w:rsidRPr="001377BD">
        <w:lastRenderedPageBreak/>
        <w:t xml:space="preserve">invites the </w:t>
      </w:r>
      <w:r w:rsidR="00A951FD" w:rsidRPr="001377BD">
        <w:t>Secretary General</w:t>
      </w:r>
    </w:p>
    <w:p w14:paraId="5F357C9E" w14:textId="2DD942F6" w:rsidR="00437019" w:rsidRPr="001377BD" w:rsidRDefault="00437019" w:rsidP="00437019">
      <w:r w:rsidRPr="001377BD">
        <w:t>to communicate this Resolution to international and regional organizations concerned.</w:t>
      </w:r>
    </w:p>
    <w:p w14:paraId="5B76C302" w14:textId="0D48C868" w:rsidR="006947A8" w:rsidRPr="001377BD" w:rsidRDefault="006947A8" w:rsidP="006947A8">
      <w:pPr>
        <w:pStyle w:val="Reasons"/>
      </w:pPr>
    </w:p>
    <w:p w14:paraId="58E8B79E" w14:textId="77777777" w:rsidR="006947A8" w:rsidRPr="001377BD" w:rsidRDefault="006947A8">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55AD7B75" w14:textId="4311442F" w:rsidR="000E157E" w:rsidRPr="001377BD" w:rsidRDefault="000E157E" w:rsidP="000E157E">
      <w:pPr>
        <w:pStyle w:val="Proposal"/>
      </w:pPr>
      <w:r w:rsidRPr="001377BD">
        <w:lastRenderedPageBreak/>
        <w:t>MOD</w:t>
      </w:r>
      <w:r w:rsidRPr="001377BD">
        <w:tab/>
        <w:t>EUR/XXXX</w:t>
      </w:r>
      <w:r w:rsidR="00BA5614" w:rsidRPr="001377BD">
        <w:t>A27A1/</w:t>
      </w:r>
      <w:r w:rsidRPr="001377BD">
        <w:t>3</w:t>
      </w:r>
    </w:p>
    <w:p w14:paraId="7B66268B" w14:textId="3C8D79E2" w:rsidR="000E157E" w:rsidRPr="001377BD" w:rsidRDefault="000E157E" w:rsidP="000E157E">
      <w:pPr>
        <w:pStyle w:val="ResNo"/>
      </w:pPr>
      <w:bookmarkStart w:id="14" w:name="_Toc39649573"/>
      <w:bookmarkStart w:id="15" w:name="_Hlk144496959"/>
      <w:r w:rsidRPr="001377BD">
        <w:t xml:space="preserve">RESOLUTION </w:t>
      </w:r>
      <w:r w:rsidRPr="001377BD">
        <w:rPr>
          <w:rStyle w:val="href"/>
        </w:rPr>
        <w:t>663</w:t>
      </w:r>
      <w:r w:rsidRPr="001377BD">
        <w:t xml:space="preserve"> (</w:t>
      </w:r>
      <w:ins w:id="16" w:author="CEPT" w:date="2023-09-01T21:45:00Z">
        <w:r w:rsidRPr="001377BD">
          <w:t>REV.</w:t>
        </w:r>
      </w:ins>
      <w:r w:rsidRPr="001377BD">
        <w:t>WRC</w:t>
      </w:r>
      <w:r w:rsidRPr="001377BD">
        <w:noBreakHyphen/>
      </w:r>
      <w:del w:id="17" w:author="CEPT" w:date="2023-09-01T21:45:00Z">
        <w:r w:rsidRPr="001377BD" w:rsidDel="000E157E">
          <w:delText>19</w:delText>
        </w:r>
      </w:del>
      <w:ins w:id="18" w:author="CEPT" w:date="2023-09-01T21:45:00Z">
        <w:r w:rsidRPr="001377BD">
          <w:t>23</w:t>
        </w:r>
      </w:ins>
      <w:r w:rsidRPr="001377BD">
        <w:t>)</w:t>
      </w:r>
      <w:bookmarkEnd w:id="14"/>
    </w:p>
    <w:p w14:paraId="18E1AA0B" w14:textId="223581AB" w:rsidR="000E157E" w:rsidRPr="001377BD" w:rsidRDefault="000E157E" w:rsidP="000E157E">
      <w:pPr>
        <w:pStyle w:val="Restitle"/>
      </w:pPr>
      <w:bookmarkStart w:id="19" w:name="_Toc35789401"/>
      <w:bookmarkStart w:id="20" w:name="_Toc35857098"/>
      <w:bookmarkStart w:id="21" w:name="_Toc35877733"/>
      <w:bookmarkStart w:id="22" w:name="_Toc35963676"/>
      <w:bookmarkStart w:id="23" w:name="_Toc39649574"/>
      <w:del w:id="24" w:author="CEPT" w:date="2023-09-01T21:43:00Z">
        <w:r w:rsidRPr="001377BD">
          <w:delText>New</w:delText>
        </w:r>
      </w:del>
      <w:ins w:id="25" w:author="CEPT" w:date="2023-09-01T21:43:00Z">
        <w:r w:rsidRPr="001377BD">
          <w:t>Studies on possible new additional</w:t>
        </w:r>
      </w:ins>
      <w:r w:rsidRPr="001377BD">
        <w:t xml:space="preserve"> allocations for </w:t>
      </w:r>
      <w:ins w:id="26" w:author="CEPT" w:date="2023-09-01T21:43:00Z">
        <w:r w:rsidRPr="001377BD">
          <w:t xml:space="preserve">systems and applications of </w:t>
        </w:r>
      </w:ins>
      <w:r w:rsidRPr="001377BD">
        <w:t xml:space="preserve">the radiolocation service </w:t>
      </w:r>
      <w:ins w:id="27" w:author="CEPT" w:date="2023-09-01T21:43:00Z">
        <w:r w:rsidRPr="001377BD">
          <w:t xml:space="preserve">on a co-primary basis </w:t>
        </w:r>
      </w:ins>
      <w:r w:rsidRPr="001377BD">
        <w:t>in the frequency band 231.5</w:t>
      </w:r>
      <w:r w:rsidRPr="001377BD">
        <w:noBreakHyphen/>
        <w:t xml:space="preserve">275 GHz, and </w:t>
      </w:r>
      <w:del w:id="28" w:author="CEPT" w:date="2023-09-01T21:43:00Z">
        <w:r w:rsidRPr="001377BD">
          <w:delText xml:space="preserve">a </w:delText>
        </w:r>
      </w:del>
      <w:r w:rsidRPr="001377BD">
        <w:t xml:space="preserve">new </w:t>
      </w:r>
      <w:del w:id="29" w:author="CEPT" w:date="2023-09-01T21:43:00Z">
        <w:r w:rsidRPr="001377BD">
          <w:delText>identification</w:delText>
        </w:r>
      </w:del>
      <w:ins w:id="30" w:author="CEPT" w:date="2023-09-01T21:43:00Z">
        <w:r w:rsidRPr="001377BD">
          <w:t>identifications</w:t>
        </w:r>
      </w:ins>
      <w:r w:rsidRPr="001377BD">
        <w:t xml:space="preserve"> for radiolocation service </w:t>
      </w:r>
      <w:del w:id="31" w:author="CEPT" w:date="2023-09-01T21:43:00Z">
        <w:r w:rsidRPr="001377BD">
          <w:br/>
        </w:r>
      </w:del>
      <w:r w:rsidRPr="001377BD">
        <w:t xml:space="preserve">applications in frequency bands </w:t>
      </w:r>
      <w:del w:id="32" w:author="CEPT" w:date="2023-09-01T21:43:00Z">
        <w:r w:rsidRPr="001377BD">
          <w:delText>in</w:delText>
        </w:r>
      </w:del>
      <w:ins w:id="33" w:author="CEPT" w:date="2023-09-01T21:43:00Z">
        <w:r w:rsidRPr="001377BD">
          <w:t>within</w:t>
        </w:r>
      </w:ins>
      <w:r w:rsidRPr="001377BD">
        <w:t xml:space="preserve"> the frequency range 275-700</w:t>
      </w:r>
      <w:del w:id="34" w:author="CEPT" w:date="2023-09-01T21:43:00Z">
        <w:r w:rsidRPr="001377BD">
          <w:delText> </w:delText>
        </w:r>
      </w:del>
      <w:ins w:id="35" w:author="CEPT" w:date="2023-09-01T21:43:00Z">
        <w:r w:rsidRPr="001377BD">
          <w:t xml:space="preserve"> </w:t>
        </w:r>
      </w:ins>
      <w:r w:rsidRPr="001377BD">
        <w:t>GHz</w:t>
      </w:r>
      <w:bookmarkEnd w:id="19"/>
      <w:bookmarkEnd w:id="20"/>
      <w:bookmarkEnd w:id="21"/>
      <w:bookmarkEnd w:id="22"/>
      <w:bookmarkEnd w:id="23"/>
    </w:p>
    <w:p w14:paraId="2445321A" w14:textId="256C00E2" w:rsidR="000E157E" w:rsidRPr="001377BD" w:rsidRDefault="000E157E" w:rsidP="000E157E">
      <w:pPr>
        <w:pStyle w:val="Normalaftertitle"/>
      </w:pPr>
      <w:r w:rsidRPr="001377BD">
        <w:t>The World Radiocommunication Conference (</w:t>
      </w:r>
      <w:del w:id="36" w:author="CEPT" w:date="2023-09-01T21:46:00Z">
        <w:r w:rsidRPr="001377BD" w:rsidDel="000E157E">
          <w:delText>Sharm el-Sheikh</w:delText>
        </w:r>
      </w:del>
      <w:ins w:id="37" w:author="CEPT" w:date="2023-09-01T21:46:00Z">
        <w:r w:rsidRPr="001377BD">
          <w:t>Dubai</w:t>
        </w:r>
      </w:ins>
      <w:r w:rsidRPr="001377BD">
        <w:t>, 20</w:t>
      </w:r>
      <w:ins w:id="38" w:author="CEPT" w:date="2023-09-01T21:46:00Z">
        <w:r w:rsidRPr="001377BD">
          <w:t>23</w:t>
        </w:r>
      </w:ins>
      <w:del w:id="39" w:author="CEPT" w:date="2023-09-01T21:46:00Z">
        <w:r w:rsidRPr="001377BD" w:rsidDel="000E157E">
          <w:delText>19</w:delText>
        </w:r>
      </w:del>
      <w:r w:rsidRPr="001377BD">
        <w:t>),</w:t>
      </w:r>
    </w:p>
    <w:p w14:paraId="0D9FDB93" w14:textId="77777777" w:rsidR="000E157E" w:rsidRPr="001377BD" w:rsidRDefault="000E157E" w:rsidP="000E157E">
      <w:pPr>
        <w:pStyle w:val="Call"/>
      </w:pPr>
      <w:r w:rsidRPr="001377BD">
        <w:t>considering</w:t>
      </w:r>
    </w:p>
    <w:p w14:paraId="34921C87" w14:textId="0E4A2EBF" w:rsidR="000E157E" w:rsidRPr="001377BD" w:rsidRDefault="000E157E" w:rsidP="000E157E">
      <w:pPr>
        <w:rPr>
          <w:ins w:id="40" w:author="CEPT" w:date="2023-09-01T21:47:00Z"/>
        </w:rPr>
      </w:pPr>
      <w:r w:rsidRPr="001377BD">
        <w:rPr>
          <w:i/>
        </w:rPr>
        <w:t>a)</w:t>
      </w:r>
      <w:r w:rsidRPr="001377BD">
        <w:tab/>
        <w:t>that</w:t>
      </w:r>
      <w:ins w:id="41" w:author="CEPT" w:date="2023-09-01T21:46:00Z">
        <w:r w:rsidRPr="001377BD">
          <w:t xml:space="preserve"> all</w:t>
        </w:r>
      </w:ins>
      <w:r w:rsidRPr="001377BD">
        <w:t xml:space="preserve"> millimetre and sub-millimetre wave </w:t>
      </w:r>
      <w:del w:id="42" w:author="CEPT" w:date="2023-09-01T21:47:00Z">
        <w:r w:rsidR="00344FED" w:rsidRPr="001377BD" w:rsidDel="000E157E">
          <w:delText xml:space="preserve">frequencies </w:delText>
        </w:r>
      </w:del>
      <w:ins w:id="43" w:author="CEPT" w:date="2023-09-01T21:47:00Z">
        <w:r w:rsidRPr="001377BD">
          <w:t xml:space="preserve">systems and applications in the radiolocation service (RLS) to be considered by this Resolution fall under the categories ranging, imaging (including material analysis), and localisation; </w:t>
        </w:r>
      </w:ins>
    </w:p>
    <w:p w14:paraId="645D2E39" w14:textId="77777777" w:rsidR="000E157E" w:rsidRPr="001377BD" w:rsidRDefault="000E157E" w:rsidP="000E157E">
      <w:pPr>
        <w:rPr>
          <w:ins w:id="44" w:author="CEPT" w:date="2023-09-01T21:47:00Z"/>
        </w:rPr>
      </w:pPr>
      <w:ins w:id="45" w:author="CEPT" w:date="2023-09-01T21:47:00Z">
        <w:r w:rsidRPr="001377BD">
          <w:rPr>
            <w:i/>
          </w:rPr>
          <w:t>b)</w:t>
        </w:r>
        <w:r w:rsidRPr="001377BD">
          <w:tab/>
          <w:t>that that those systems and applications are typically designed in two main configurations: active (radars) and receive-only (radiometers);</w:t>
        </w:r>
      </w:ins>
    </w:p>
    <w:p w14:paraId="65C32FF9" w14:textId="77777777" w:rsidR="000E157E" w:rsidRPr="001377BD" w:rsidRDefault="000E157E" w:rsidP="000E157E">
      <w:pPr>
        <w:rPr>
          <w:ins w:id="46" w:author="CEPT" w:date="2023-09-01T21:47:00Z"/>
        </w:rPr>
      </w:pPr>
      <w:ins w:id="47" w:author="CEPT" w:date="2023-09-01T21:47:00Z">
        <w:r w:rsidRPr="001377BD">
          <w:rPr>
            <w:i/>
          </w:rPr>
          <w:t>c)</w:t>
        </w:r>
        <w:r w:rsidRPr="001377BD">
          <w:tab/>
          <w:t>that those RLS systems and applications:</w:t>
        </w:r>
      </w:ins>
    </w:p>
    <w:p w14:paraId="48B75EDC" w14:textId="3CA53795" w:rsidR="000E157E" w:rsidRPr="001377BD" w:rsidRDefault="00344FED" w:rsidP="00344FED">
      <w:pPr>
        <w:pStyle w:val="enumlev1"/>
        <w:tabs>
          <w:tab w:val="clear" w:pos="1134"/>
          <w:tab w:val="left" w:pos="1560"/>
        </w:tabs>
        <w:ind w:left="1560" w:hanging="426"/>
      </w:pPr>
      <w:ins w:id="48" w:author="CEPT" w:date="2023-09-01T21:43:00Z">
        <w:r w:rsidRPr="001377BD">
          <w:t>–</w:t>
        </w:r>
      </w:ins>
      <w:ins w:id="49" w:author="CEPT" w:date="2023-09-01T21:48:00Z">
        <w:r w:rsidRPr="001377BD">
          <w:tab/>
        </w:r>
      </w:ins>
      <w:r w:rsidR="000E157E" w:rsidRPr="001377BD">
        <w:t>have been recognized by scientific communities and governmental organizations as well suited for stand-off detection of concealed objects</w:t>
      </w:r>
      <w:ins w:id="50" w:author="CEPT" w:date="2023-09-01T21:50:00Z">
        <w:r w:rsidRPr="001377BD">
          <w:t xml:space="preserve"> in the imaging category</w:t>
        </w:r>
      </w:ins>
      <w:r w:rsidR="000E157E" w:rsidRPr="001377BD">
        <w:t>;</w:t>
      </w:r>
    </w:p>
    <w:p w14:paraId="3DBEEA33" w14:textId="2AF95CF4" w:rsidR="000E157E" w:rsidRPr="001377BD" w:rsidRDefault="00344FED" w:rsidP="00344FED">
      <w:pPr>
        <w:pStyle w:val="enumlev1"/>
        <w:tabs>
          <w:tab w:val="clear" w:pos="1134"/>
          <w:tab w:val="left" w:pos="1560"/>
        </w:tabs>
        <w:ind w:left="1560" w:hanging="426"/>
      </w:pPr>
      <w:ins w:id="51" w:author="CEPT" w:date="2023-09-01T21:51:00Z">
        <w:r w:rsidRPr="001377BD">
          <w:t>–</w:t>
        </w:r>
        <w:r w:rsidRPr="001377BD">
          <w:tab/>
        </w:r>
      </w:ins>
      <w:del w:id="52" w:author="CEPT" w:date="2023-09-01T21:50:00Z">
        <w:r w:rsidR="000E157E" w:rsidRPr="001377BD" w:rsidDel="00344FED">
          <w:delText>b)</w:delText>
        </w:r>
        <w:r w:rsidR="000E157E" w:rsidRPr="001377BD" w:rsidDel="00344FED">
          <w:tab/>
          <w:delText xml:space="preserve">that millimetre and sub-millimetre wave imaging systems </w:delText>
        </w:r>
      </w:del>
      <w:r w:rsidR="000E157E" w:rsidRPr="001377BD">
        <w:t>will provide a significant contribution to public safety, counterterrorism and the security of high-risk/high-value assets or areas</w:t>
      </w:r>
      <w:ins w:id="53" w:author="CEPT" w:date="2023-09-01T21:51:00Z">
        <w:r w:rsidRPr="001377BD">
          <w:t>- in the imaging and localisation categories</w:t>
        </w:r>
      </w:ins>
      <w:r w:rsidR="000E157E" w:rsidRPr="001377BD">
        <w:t>;</w:t>
      </w:r>
    </w:p>
    <w:p w14:paraId="2660F68A" w14:textId="4DF27A15" w:rsidR="009677CC" w:rsidRPr="001377BD" w:rsidRDefault="009677CC" w:rsidP="009677CC">
      <w:pPr>
        <w:pStyle w:val="enumlev1"/>
        <w:tabs>
          <w:tab w:val="clear" w:pos="1134"/>
          <w:tab w:val="clear" w:pos="1871"/>
        </w:tabs>
        <w:ind w:left="1560" w:hanging="425"/>
        <w:rPr>
          <w:ins w:id="54" w:author="CEPT" w:date="2023-09-02T07:41:00Z"/>
        </w:rPr>
      </w:pPr>
      <w:ins w:id="55" w:author="CEPT" w:date="2023-09-02T07:41:00Z">
        <w:r w:rsidRPr="001377BD">
          <w:t>–</w:t>
        </w:r>
        <w:r w:rsidRPr="001377BD">
          <w:tab/>
          <w:t xml:space="preserve">will significantly contribute to improve road safety in the near ranges around vehicles and in the </w:t>
        </w:r>
      </w:ins>
      <w:ins w:id="56" w:author="CEPT" w:date="2023-09-02T07:53:00Z">
        <w:r w:rsidR="0008318D" w:rsidRPr="001377BD">
          <w:t>Intell</w:t>
        </w:r>
      </w:ins>
      <w:ins w:id="57" w:author="CEPT" w:date="2023-09-02T07:54:00Z">
        <w:r w:rsidR="0008318D" w:rsidRPr="001377BD">
          <w:t>igent Transport System</w:t>
        </w:r>
        <w:r w:rsidR="00323C12" w:rsidRPr="001377BD">
          <w:t>s</w:t>
        </w:r>
        <w:r w:rsidR="0008318D" w:rsidRPr="001377BD">
          <w:t xml:space="preserve"> (</w:t>
        </w:r>
      </w:ins>
      <w:ins w:id="58" w:author="CEPT" w:date="2023-09-02T07:41:00Z">
        <w:r w:rsidRPr="001377BD">
          <w:t>ITS</w:t>
        </w:r>
      </w:ins>
      <w:ins w:id="59" w:author="CEPT" w:date="2023-09-02T07:54:00Z">
        <w:r w:rsidR="00323C12" w:rsidRPr="001377BD">
          <w:t>)</w:t>
        </w:r>
      </w:ins>
      <w:ins w:id="60" w:author="CEPT" w:date="2023-09-02T07:41:00Z">
        <w:r w:rsidRPr="001377BD">
          <w:t xml:space="preserve"> context in general - in the ranging, localisation and imaging categories; </w:t>
        </w:r>
      </w:ins>
    </w:p>
    <w:p w14:paraId="602B7CEB" w14:textId="2A2700DD" w:rsidR="000E157E" w:rsidRPr="001377BD" w:rsidRDefault="000E157E" w:rsidP="000E157E">
      <w:del w:id="61" w:author="CEPT" w:date="2023-09-02T07:48:00Z">
        <w:r w:rsidRPr="001377BD" w:rsidDel="00166803">
          <w:rPr>
            <w:i/>
          </w:rPr>
          <w:delText>c</w:delText>
        </w:r>
      </w:del>
      <w:ins w:id="62" w:author="CEPT" w:date="2023-09-02T08:08:00Z">
        <w:r w:rsidR="00A70978" w:rsidRPr="001377BD">
          <w:rPr>
            <w:i/>
          </w:rPr>
          <w:t>cbis</w:t>
        </w:r>
      </w:ins>
      <w:r w:rsidRPr="001377BD">
        <w:rPr>
          <w:i/>
        </w:rPr>
        <w:t>)</w:t>
      </w:r>
      <w:r w:rsidRPr="001377BD">
        <w:tab/>
        <w:t xml:space="preserve">that </w:t>
      </w:r>
      <w:ins w:id="63" w:author="CEPT" w:date="2023-09-02T07:45:00Z">
        <w:r w:rsidR="00E44A3E" w:rsidRPr="001377BD">
          <w:t xml:space="preserve">the RLS </w:t>
        </w:r>
      </w:ins>
      <w:del w:id="64" w:author="CEPT" w:date="2023-09-02T07:45:00Z">
        <w:r w:rsidRPr="001377BD" w:rsidDel="003D4556">
          <w:delText>millimetre and sub-millimetre wave imaging</w:delText>
        </w:r>
      </w:del>
      <w:r w:rsidRPr="001377BD">
        <w:t xml:space="preserve"> systems </w:t>
      </w:r>
      <w:ins w:id="65" w:author="CEPT" w:date="2023-09-02T07:45:00Z">
        <w:r w:rsidR="003D4556" w:rsidRPr="001377BD">
          <w:t xml:space="preserve">and applications </w:t>
        </w:r>
      </w:ins>
      <w:r w:rsidRPr="001377BD">
        <w:t xml:space="preserve">are </w:t>
      </w:r>
      <w:del w:id="66" w:author="CEPT" w:date="2023-09-02T07:45:00Z">
        <w:r w:rsidRPr="001377BD" w:rsidDel="003D4556">
          <w:delText>typically designed in two main configurations: active (radars) and receive-only (radiometers</w:delText>
        </w:r>
        <w:r w:rsidRPr="001377BD" w:rsidDel="00767996">
          <w:delText>);</w:delText>
        </w:r>
      </w:del>
      <w:ins w:id="67" w:author="CEPT" w:date="2023-09-02T07:45:00Z">
        <w:r w:rsidR="00767996" w:rsidRPr="001377BD">
          <w:t>divide</w:t>
        </w:r>
      </w:ins>
      <w:ins w:id="68" w:author="CEPT" w:date="2023-09-03T12:50:00Z">
        <w:r w:rsidR="00904683" w:rsidRPr="001377BD">
          <w:t>d</w:t>
        </w:r>
      </w:ins>
      <w:ins w:id="69" w:author="CEPT" w:date="2023-09-02T07:45:00Z">
        <w:r w:rsidR="00767996" w:rsidRPr="001377BD">
          <w:t xml:space="preserve"> into:</w:t>
        </w:r>
      </w:ins>
    </w:p>
    <w:p w14:paraId="7F642DC4" w14:textId="05964186" w:rsidR="000E157E" w:rsidRPr="001377BD" w:rsidRDefault="00EA0674" w:rsidP="002E53A8">
      <w:pPr>
        <w:pStyle w:val="enumlev1"/>
        <w:tabs>
          <w:tab w:val="clear" w:pos="1134"/>
          <w:tab w:val="left" w:pos="1560"/>
        </w:tabs>
        <w:ind w:left="1560" w:hanging="426"/>
      </w:pPr>
      <w:ins w:id="70" w:author="CEPT" w:date="2023-09-02T07:46:00Z">
        <w:r w:rsidRPr="001377BD">
          <w:t>–</w:t>
        </w:r>
      </w:ins>
      <w:del w:id="71" w:author="CEPT" w:date="2023-09-02T07:46:00Z">
        <w:r w:rsidR="000E157E" w:rsidRPr="001377BD" w:rsidDel="00EA0674">
          <w:rPr>
            <w:rPrChange w:id="72" w:author="CEPT" w:date="2023-09-02T07:46:00Z">
              <w:rPr>
                <w:i/>
              </w:rPr>
            </w:rPrChange>
          </w:rPr>
          <w:delText>d)</w:delText>
        </w:r>
      </w:del>
      <w:r w:rsidR="000E157E" w:rsidRPr="001377BD">
        <w:tab/>
      </w:r>
      <w:del w:id="73" w:author="CEPT" w:date="2023-09-02T07:46:00Z">
        <w:r w:rsidR="000E157E" w:rsidRPr="001377BD" w:rsidDel="00EA0674">
          <w:delText xml:space="preserve">that </w:delText>
        </w:r>
      </w:del>
      <w:r w:rsidR="000E157E" w:rsidRPr="001377BD">
        <w:t xml:space="preserve">active </w:t>
      </w:r>
      <w:del w:id="74" w:author="CEPT" w:date="2023-09-02T07:46:00Z">
        <w:r w:rsidR="000E157E" w:rsidRPr="001377BD" w:rsidDel="00EA0674">
          <w:delText>millimetre and sub-millimetre wave imaging systems</w:delText>
        </w:r>
      </w:del>
      <w:ins w:id="75" w:author="CEPT" w:date="2023-09-02T07:46:00Z">
        <w:r w:rsidRPr="001377BD">
          <w:t>use, which</w:t>
        </w:r>
        <w:r w:rsidR="00F9278E" w:rsidRPr="001377BD">
          <w:t xml:space="preserve"> may</w:t>
        </w:r>
      </w:ins>
      <w:r w:rsidR="000E157E" w:rsidRPr="001377BD">
        <w:t xml:space="preserve"> require a frequency bandwidth </w:t>
      </w:r>
      <w:del w:id="76" w:author="CEPT" w:date="2023-09-02T07:46:00Z">
        <w:r w:rsidR="000E157E" w:rsidRPr="001377BD" w:rsidDel="00F9278E">
          <w:delText>wider than</w:delText>
        </w:r>
      </w:del>
      <w:ins w:id="77" w:author="CEPT" w:date="2023-09-02T07:46:00Z">
        <w:r w:rsidR="00F9278E" w:rsidRPr="001377BD">
          <w:t>up to</w:t>
        </w:r>
      </w:ins>
      <w:r w:rsidR="000E157E" w:rsidRPr="001377BD">
        <w:t xml:space="preserve"> 30 GHz to achieve range resolutions in the order of </w:t>
      </w:r>
      <w:del w:id="78" w:author="CEPT" w:date="2023-09-02T07:47:00Z">
        <w:r w:rsidR="000E157E" w:rsidRPr="001377BD" w:rsidDel="00F9278E">
          <w:delText xml:space="preserve">one </w:delText>
        </w:r>
      </w:del>
      <w:ins w:id="79" w:author="CEPT" w:date="2023-09-02T07:47:00Z">
        <w:r w:rsidR="00F9278E" w:rsidRPr="001377BD">
          <w:t xml:space="preserve">half a </w:t>
        </w:r>
      </w:ins>
      <w:r w:rsidR="000E157E" w:rsidRPr="001377BD">
        <w:t>centimetre;</w:t>
      </w:r>
    </w:p>
    <w:p w14:paraId="413CB5B5" w14:textId="1D29B068" w:rsidR="000E157E" w:rsidRPr="001377BD" w:rsidRDefault="00871603" w:rsidP="002E53A8">
      <w:pPr>
        <w:pStyle w:val="enumlev1"/>
        <w:tabs>
          <w:tab w:val="clear" w:pos="1134"/>
          <w:tab w:val="clear" w:pos="1871"/>
        </w:tabs>
        <w:ind w:left="1560" w:hanging="425"/>
      </w:pPr>
      <w:ins w:id="80" w:author="CEPT" w:date="2023-09-02T07:47:00Z">
        <w:r w:rsidRPr="001377BD">
          <w:t>–</w:t>
        </w:r>
      </w:ins>
      <w:del w:id="81" w:author="CEPT" w:date="2023-09-02T07:42:00Z">
        <w:r w:rsidR="000E157E" w:rsidRPr="001377BD" w:rsidDel="00BC6EF3">
          <w:rPr>
            <w:rPrChange w:id="82" w:author="CEPT" w:date="2023-09-02T07:47:00Z">
              <w:rPr>
                <w:i/>
              </w:rPr>
            </w:rPrChange>
          </w:rPr>
          <w:delText>e</w:delText>
        </w:r>
      </w:del>
      <w:del w:id="83" w:author="CEPT" w:date="2023-09-02T07:47:00Z">
        <w:r w:rsidR="000E157E" w:rsidRPr="001377BD" w:rsidDel="00871603">
          <w:rPr>
            <w:rPrChange w:id="84" w:author="CEPT" w:date="2023-09-02T07:47:00Z">
              <w:rPr>
                <w:i/>
              </w:rPr>
            </w:rPrChange>
          </w:rPr>
          <w:delText>)</w:delText>
        </w:r>
      </w:del>
      <w:r w:rsidR="000E157E" w:rsidRPr="001377BD">
        <w:tab/>
      </w:r>
      <w:del w:id="85" w:author="CEPT" w:date="2023-09-02T07:47:00Z">
        <w:r w:rsidR="000E157E" w:rsidRPr="001377BD" w:rsidDel="00871603">
          <w:delText xml:space="preserve">that </w:delText>
        </w:r>
      </w:del>
      <w:r w:rsidR="000E157E" w:rsidRPr="001377BD">
        <w:t xml:space="preserve">receive-only </w:t>
      </w:r>
      <w:del w:id="86" w:author="CEPT" w:date="2023-09-02T07:47:00Z">
        <w:r w:rsidR="000E157E" w:rsidRPr="001377BD" w:rsidDel="00871603">
          <w:delText>millimetre and sub-millimetre wave imaging systems</w:delText>
        </w:r>
      </w:del>
      <w:ins w:id="87" w:author="CEPT" w:date="2023-09-02T07:47:00Z">
        <w:r w:rsidRPr="001377BD">
          <w:t>use, which will</w:t>
        </w:r>
      </w:ins>
      <w:r w:rsidR="000E157E" w:rsidRPr="001377BD">
        <w:t xml:space="preserve"> detect the extremely weak power that is naturally radiated by objects and require a much wider frequency bandwidth than active systems to collect enough power for detection;</w:t>
      </w:r>
    </w:p>
    <w:p w14:paraId="41892710" w14:textId="59538E32" w:rsidR="008D7BD4" w:rsidRPr="001377BD" w:rsidRDefault="008D7BD4" w:rsidP="008D7BD4">
      <w:del w:id="88" w:author="CEPT" w:date="2023-09-01T21:43:00Z">
        <w:r w:rsidRPr="001377BD">
          <w:rPr>
            <w:i/>
          </w:rPr>
          <w:delText>f</w:delText>
        </w:r>
      </w:del>
      <w:ins w:id="89" w:author="CEPT" w:date="2023-09-02T08:08:00Z">
        <w:r w:rsidR="00A70978" w:rsidRPr="001377BD">
          <w:rPr>
            <w:i/>
          </w:rPr>
          <w:t>d</w:t>
        </w:r>
      </w:ins>
      <w:r w:rsidRPr="001377BD">
        <w:rPr>
          <w:i/>
        </w:rPr>
        <w:t>)</w:t>
      </w:r>
      <w:r w:rsidRPr="001377BD">
        <w:tab/>
        <w:t xml:space="preserve">that globally harmonized spectrum for </w:t>
      </w:r>
      <w:del w:id="90" w:author="CEPT" w:date="2023-09-01T21:43:00Z">
        <w:r w:rsidRPr="001377BD">
          <w:delText>the</w:delText>
        </w:r>
      </w:del>
      <w:ins w:id="91" w:author="CEPT" w:date="2023-09-01T21:43:00Z">
        <w:r w:rsidRPr="001377BD">
          <w:t>those</w:t>
        </w:r>
      </w:ins>
      <w:r w:rsidRPr="001377BD">
        <w:t xml:space="preserve"> millimetre and sub-millimetre wave </w:t>
      </w:r>
      <w:del w:id="92" w:author="CEPT" w:date="2023-09-01T21:43:00Z">
        <w:r w:rsidRPr="001377BD">
          <w:delText>imaging</w:delText>
        </w:r>
      </w:del>
      <w:ins w:id="93" w:author="CEPT" w:date="2023-09-01T21:43:00Z">
        <w:r w:rsidRPr="001377BD">
          <w:t>RLS</w:t>
        </w:r>
      </w:ins>
      <w:r w:rsidRPr="001377BD">
        <w:t xml:space="preserve"> systems </w:t>
      </w:r>
      <w:ins w:id="94" w:author="CEPT" w:date="2023-09-01T21:43:00Z">
        <w:r w:rsidRPr="001377BD">
          <w:t xml:space="preserve">and applications </w:t>
        </w:r>
      </w:ins>
      <w:r w:rsidRPr="001377BD">
        <w:t>is required;</w:t>
      </w:r>
    </w:p>
    <w:p w14:paraId="45AC6D46" w14:textId="408E14A9" w:rsidR="008D7BD4" w:rsidRPr="001377BD" w:rsidRDefault="008D7BD4" w:rsidP="008D7BD4">
      <w:del w:id="95" w:author="CEPT" w:date="2023-09-01T21:43:00Z">
        <w:r w:rsidRPr="001377BD">
          <w:rPr>
            <w:i/>
          </w:rPr>
          <w:delText>g</w:delText>
        </w:r>
      </w:del>
      <w:ins w:id="96" w:author="CEPT" w:date="2023-09-02T08:08:00Z">
        <w:r w:rsidR="00A70978" w:rsidRPr="001377BD">
          <w:rPr>
            <w:i/>
          </w:rPr>
          <w:t>e</w:t>
        </w:r>
      </w:ins>
      <w:r w:rsidRPr="001377BD">
        <w:rPr>
          <w:i/>
        </w:rPr>
        <w:t>)</w:t>
      </w:r>
      <w:r w:rsidRPr="001377BD">
        <w:tab/>
        <w:t xml:space="preserve">that the optimal frequency range for the operation of </w:t>
      </w:r>
      <w:del w:id="97" w:author="CEPT" w:date="2023-09-01T21:43:00Z">
        <w:r w:rsidRPr="001377BD">
          <w:delText>the</w:delText>
        </w:r>
      </w:del>
      <w:ins w:id="98" w:author="CEPT" w:date="2023-09-01T21:43:00Z">
        <w:r w:rsidRPr="001377BD">
          <w:t>those</w:t>
        </w:r>
      </w:ins>
      <w:r w:rsidRPr="001377BD">
        <w:t xml:space="preserve"> active millimetre and sub-millimetre wave </w:t>
      </w:r>
      <w:del w:id="99" w:author="CEPT" w:date="2023-09-01T21:43:00Z">
        <w:r w:rsidRPr="001377BD">
          <w:delText>imaging</w:delText>
        </w:r>
      </w:del>
      <w:ins w:id="100" w:author="CEPT" w:date="2023-09-01T21:43:00Z">
        <w:r w:rsidRPr="001377BD">
          <w:t>RLS</w:t>
        </w:r>
      </w:ins>
      <w:r w:rsidRPr="001377BD">
        <w:t xml:space="preserve"> systems is between 231.5 GHz and 320 GHz, where the atmospheric absorption is relatively low;</w:t>
      </w:r>
    </w:p>
    <w:p w14:paraId="02E8F5D1" w14:textId="03EC7FE8" w:rsidR="008D7BD4" w:rsidRPr="001377BD" w:rsidRDefault="008D7BD4" w:rsidP="008D7BD4">
      <w:pPr>
        <w:rPr>
          <w:del w:id="101" w:author="CEPT" w:date="2023-09-01T21:43:00Z"/>
        </w:rPr>
      </w:pPr>
      <w:del w:id="102" w:author="CEPT" w:date="2023-09-01T21:43:00Z">
        <w:r w:rsidRPr="001377BD">
          <w:rPr>
            <w:i/>
          </w:rPr>
          <w:delText>h</w:delText>
        </w:r>
      </w:del>
      <w:ins w:id="103" w:author="CEPT" w:date="2023-09-02T08:09:00Z">
        <w:r w:rsidR="00A70978" w:rsidRPr="001377BD">
          <w:rPr>
            <w:i/>
          </w:rPr>
          <w:t>f</w:t>
        </w:r>
      </w:ins>
      <w:r w:rsidRPr="001377BD">
        <w:rPr>
          <w:i/>
        </w:rPr>
        <w:t>)</w:t>
      </w:r>
      <w:r w:rsidRPr="001377BD">
        <w:tab/>
        <w:t xml:space="preserve">that there are some narrower existing allocations to the </w:t>
      </w:r>
      <w:del w:id="104" w:author="CEPT" w:date="2023-09-01T21:43:00Z">
        <w:r w:rsidRPr="001377BD">
          <w:delText>radiolocation service (RLS)</w:delText>
        </w:r>
      </w:del>
      <w:ins w:id="105" w:author="CEPT" w:date="2023-09-01T21:43:00Z">
        <w:r w:rsidRPr="001377BD">
          <w:t>RLS</w:t>
        </w:r>
      </w:ins>
      <w:r w:rsidRPr="001377BD">
        <w:t xml:space="preserve"> in the frequency range 217-275 GHz in the three ITU Regions, which however </w:t>
      </w:r>
      <w:del w:id="106" w:author="CEPT" w:date="2023-09-01T21:43:00Z">
        <w:r w:rsidRPr="001377BD">
          <w:delText>do</w:delText>
        </w:r>
      </w:del>
      <w:ins w:id="107" w:author="CEPT" w:date="2023-09-01T21:43:00Z">
        <w:r w:rsidRPr="001377BD">
          <w:t>may</w:t>
        </w:r>
      </w:ins>
      <w:r w:rsidRPr="001377BD">
        <w:t xml:space="preserve"> not support the bandwidth required for these </w:t>
      </w:r>
      <w:del w:id="108" w:author="CEPT" w:date="2023-09-01T21:43:00Z">
        <w:r w:rsidRPr="001377BD">
          <w:delText>systems;</w:delText>
        </w:r>
      </w:del>
    </w:p>
    <w:p w14:paraId="5D8ABB75" w14:textId="77777777" w:rsidR="009F2B83" w:rsidRPr="001377BD" w:rsidRDefault="009F2B83" w:rsidP="009F2B83">
      <w:del w:id="109" w:author="CEPT" w:date="2023-09-01T21:43:00Z">
        <w:r w:rsidRPr="001377BD">
          <w:rPr>
            <w:i/>
          </w:rPr>
          <w:lastRenderedPageBreak/>
          <w:delText>i)</w:delText>
        </w:r>
        <w:r w:rsidRPr="001377BD">
          <w:tab/>
          <w:delText xml:space="preserve">that, for the receive-only </w:delText>
        </w:r>
      </w:del>
      <w:r w:rsidRPr="001377BD">
        <w:t xml:space="preserve">millimetre and sub-millimetre wave </w:t>
      </w:r>
      <w:del w:id="110" w:author="CEPT" w:date="2023-09-01T21:43:00Z">
        <w:r w:rsidRPr="001377BD">
          <w:delText>imagers, an identification in the frequency range 275-700 GHz is envisaged</w:delText>
        </w:r>
      </w:del>
      <w:ins w:id="111" w:author="CEPT" w:date="2023-09-01T21:43:00Z">
        <w:r w:rsidRPr="001377BD">
          <w:t>RLS systems and applications</w:t>
        </w:r>
      </w:ins>
      <w:r w:rsidRPr="001377BD">
        <w:t>;</w:t>
      </w:r>
    </w:p>
    <w:p w14:paraId="4B9F48EB" w14:textId="00B0B79D" w:rsidR="0083477D" w:rsidRPr="001377BD" w:rsidRDefault="00A70978" w:rsidP="0083477D">
      <w:pPr>
        <w:rPr>
          <w:ins w:id="112" w:author="CEPT" w:date="2023-09-01T21:43:00Z"/>
        </w:rPr>
      </w:pPr>
      <w:ins w:id="113" w:author="CEPT" w:date="2023-09-02T08:09:00Z">
        <w:r w:rsidRPr="001377BD">
          <w:rPr>
            <w:i/>
          </w:rPr>
          <w:t>g</w:t>
        </w:r>
      </w:ins>
      <w:ins w:id="114" w:author="CEPT" w:date="2023-09-01T21:43:00Z">
        <w:r w:rsidR="0083477D" w:rsidRPr="001377BD">
          <w:rPr>
            <w:i/>
          </w:rPr>
          <w:t>)</w:t>
        </w:r>
        <w:r w:rsidR="0083477D" w:rsidRPr="001377BD">
          <w:rPr>
            <w:i/>
          </w:rPr>
          <w:tab/>
        </w:r>
        <w:r w:rsidR="0083477D" w:rsidRPr="001377BD">
          <w:t xml:space="preserve">that those RLS systems and applications in the </w:t>
        </w:r>
      </w:ins>
    </w:p>
    <w:p w14:paraId="38BD3431" w14:textId="77777777" w:rsidR="0083477D" w:rsidRPr="001377BD" w:rsidRDefault="0083477D" w:rsidP="00FD7899">
      <w:pPr>
        <w:pStyle w:val="enumlev1"/>
        <w:tabs>
          <w:tab w:val="clear" w:pos="1134"/>
          <w:tab w:val="clear" w:pos="1871"/>
        </w:tabs>
        <w:ind w:left="1560" w:hanging="425"/>
        <w:rPr>
          <w:ins w:id="115" w:author="CEPT" w:date="2023-09-01T21:43:00Z"/>
        </w:rPr>
      </w:pPr>
      <w:ins w:id="116" w:author="CEPT" w:date="2023-09-01T21:43:00Z">
        <w:r w:rsidRPr="001377BD">
          <w:t>–</w:t>
        </w:r>
        <w:r w:rsidRPr="001377BD">
          <w:tab/>
          <w:t xml:space="preserve">imaging category will operate at low transmit powers, in ranges up to 300 metres, are limited in space and in time; </w:t>
        </w:r>
      </w:ins>
    </w:p>
    <w:p w14:paraId="4D8806F4" w14:textId="77777777" w:rsidR="0083477D" w:rsidRPr="001377BD" w:rsidRDefault="0083477D" w:rsidP="00FD7899">
      <w:pPr>
        <w:pStyle w:val="enumlev1"/>
        <w:tabs>
          <w:tab w:val="clear" w:pos="1134"/>
          <w:tab w:val="clear" w:pos="1871"/>
        </w:tabs>
        <w:ind w:left="1560" w:hanging="425"/>
        <w:rPr>
          <w:ins w:id="117" w:author="CEPT" w:date="2023-09-01T21:43:00Z"/>
        </w:rPr>
      </w:pPr>
      <w:ins w:id="118" w:author="CEPT" w:date="2023-09-01T21:43:00Z">
        <w:r w:rsidRPr="001377BD">
          <w:t>–</w:t>
        </w:r>
        <w:r w:rsidRPr="001377BD">
          <w:tab/>
          <w:t xml:space="preserve">ranging category are expected to be ubiquitously deployed specifically in the near ranges around vehicles, while the category localisation is used in general in the ITS context; </w:t>
        </w:r>
      </w:ins>
    </w:p>
    <w:p w14:paraId="767F9F98" w14:textId="77777777" w:rsidR="0083477D" w:rsidRPr="001377BD" w:rsidRDefault="0083477D" w:rsidP="00FD7899">
      <w:pPr>
        <w:pStyle w:val="enumlev1"/>
        <w:tabs>
          <w:tab w:val="clear" w:pos="1134"/>
          <w:tab w:val="clear" w:pos="1871"/>
        </w:tabs>
        <w:ind w:left="1560" w:hanging="425"/>
        <w:rPr>
          <w:ins w:id="119" w:author="CEPT" w:date="2023-09-01T21:43:00Z"/>
        </w:rPr>
      </w:pPr>
      <w:ins w:id="120" w:author="CEPT" w:date="2023-09-01T21:43:00Z">
        <w:r w:rsidRPr="001377BD">
          <w:t>–</w:t>
        </w:r>
        <w:r w:rsidRPr="001377BD">
          <w:tab/>
          <w:t>all categories may be severely affected by other power sources operating in the same frequency band;</w:t>
        </w:r>
      </w:ins>
    </w:p>
    <w:p w14:paraId="191A8C12" w14:textId="62CD039F" w:rsidR="0083477D" w:rsidRPr="001377BD" w:rsidRDefault="00A70978" w:rsidP="0083477D">
      <w:pPr>
        <w:rPr>
          <w:ins w:id="121" w:author="CEPT" w:date="2023-09-01T21:43:00Z"/>
        </w:rPr>
      </w:pPr>
      <w:ins w:id="122" w:author="CEPT" w:date="2023-09-02T08:09:00Z">
        <w:r w:rsidRPr="001377BD">
          <w:rPr>
            <w:i/>
          </w:rPr>
          <w:t>h</w:t>
        </w:r>
      </w:ins>
      <w:ins w:id="123" w:author="CEPT" w:date="2023-09-01T21:43:00Z">
        <w:r w:rsidR="0083477D" w:rsidRPr="001377BD">
          <w:rPr>
            <w:i/>
          </w:rPr>
          <w:t>)</w:t>
        </w:r>
        <w:r w:rsidR="0083477D" w:rsidRPr="001377BD">
          <w:rPr>
            <w:i/>
          </w:rPr>
          <w:tab/>
        </w:r>
        <w:r w:rsidR="0083477D" w:rsidRPr="001377BD">
          <w:t>that the technical and operational characteristics for those receive-only and active millimetre and sub-millimetre wave systems and applications in the different categories need to be defined, including protection criteria in particular for receive-only systems and applications;</w:t>
        </w:r>
      </w:ins>
    </w:p>
    <w:p w14:paraId="2A7C6023" w14:textId="67DECE7A" w:rsidR="0083477D" w:rsidRPr="001377BD" w:rsidRDefault="00A70978" w:rsidP="0083477D">
      <w:pPr>
        <w:rPr>
          <w:ins w:id="124" w:author="CEPT" w:date="2023-09-01T21:43:00Z"/>
        </w:rPr>
      </w:pPr>
      <w:ins w:id="125" w:author="CEPT" w:date="2023-09-02T08:09:00Z">
        <w:r w:rsidRPr="001377BD">
          <w:rPr>
            <w:i/>
            <w:iCs/>
          </w:rPr>
          <w:t>i</w:t>
        </w:r>
      </w:ins>
      <w:ins w:id="126" w:author="CEPT" w:date="2023-09-01T21:43:00Z">
        <w:r w:rsidR="0083477D" w:rsidRPr="001377BD">
          <w:rPr>
            <w:i/>
            <w:iCs/>
          </w:rPr>
          <w:t>)</w:t>
        </w:r>
        <w:r w:rsidR="0083477D" w:rsidRPr="001377BD">
          <w:rPr>
            <w:i/>
            <w:iCs/>
          </w:rPr>
          <w:tab/>
        </w:r>
        <w:r w:rsidR="0083477D" w:rsidRPr="001377BD">
          <w:t>that the combination of chosen</w:t>
        </w:r>
      </w:ins>
      <w:ins w:id="127" w:author="CEPT" w:date="2023-09-13T09:31:00Z">
        <w:r w:rsidR="004F47BB" w:rsidRPr="001377BD">
          <w:t xml:space="preserve"> </w:t>
        </w:r>
      </w:ins>
      <w:ins w:id="128" w:author="CEPT" w:date="2023-09-13T09:32:00Z">
        <w:r w:rsidR="004F47BB" w:rsidRPr="001377BD">
          <w:t xml:space="preserve">transmitting </w:t>
        </w:r>
      </w:ins>
      <w:ins w:id="129" w:author="CEPT" w:date="2023-09-01T21:43:00Z">
        <w:r w:rsidR="0083477D" w:rsidRPr="001377BD">
          <w:t xml:space="preserve">power and bandwidth for some of the applications listed in </w:t>
        </w:r>
        <w:r w:rsidR="0083477D" w:rsidRPr="001377BD">
          <w:rPr>
            <w:i/>
          </w:rPr>
          <w:t xml:space="preserve">considering c) </w:t>
        </w:r>
        <w:r w:rsidR="0083477D" w:rsidRPr="001377BD">
          <w:t xml:space="preserve">within the regulatory framework, depends on the operational requirements in the used frequency band(s), </w:t>
        </w:r>
      </w:ins>
    </w:p>
    <w:p w14:paraId="6C717590" w14:textId="295B2A32" w:rsidR="00323C12" w:rsidRPr="001377BD" w:rsidRDefault="00323C12" w:rsidP="00323C12">
      <w:pPr>
        <w:pStyle w:val="Call"/>
        <w:rPr>
          <w:ins w:id="130" w:author="CEPT" w:date="2023-09-02T07:54:00Z"/>
        </w:rPr>
      </w:pPr>
      <w:ins w:id="131" w:author="CEPT" w:date="2023-09-02T07:54:00Z">
        <w:r w:rsidRPr="001377BD">
          <w:t>noting</w:t>
        </w:r>
      </w:ins>
    </w:p>
    <w:p w14:paraId="70F15BE4" w14:textId="224F4176" w:rsidR="000E157E" w:rsidRPr="001377BD" w:rsidRDefault="000E157E" w:rsidP="000E157E">
      <w:del w:id="132" w:author="CEPT" w:date="2023-09-02T07:48:00Z">
        <w:r w:rsidRPr="001377BD" w:rsidDel="00166803">
          <w:rPr>
            <w:i/>
            <w:iCs/>
          </w:rPr>
          <w:delText>j</w:delText>
        </w:r>
      </w:del>
      <w:ins w:id="133" w:author="CEPT" w:date="2023-09-02T07:54:00Z">
        <w:r w:rsidR="00323C12" w:rsidRPr="001377BD">
          <w:rPr>
            <w:i/>
            <w:iCs/>
          </w:rPr>
          <w:t>a</w:t>
        </w:r>
      </w:ins>
      <w:r w:rsidRPr="001377BD">
        <w:rPr>
          <w:i/>
          <w:iCs/>
        </w:rPr>
        <w:t>)</w:t>
      </w:r>
      <w:r w:rsidRPr="001377BD">
        <w:tab/>
        <w:t>that the frequency bands 235-238 GHz and 250-252 GHz are allocated to the Earth exploration-satellite service (EESS) (passive) on a primary basis;</w:t>
      </w:r>
    </w:p>
    <w:p w14:paraId="765F31A3" w14:textId="0F5DAD44" w:rsidR="000E157E" w:rsidRPr="001377BD" w:rsidRDefault="000E157E" w:rsidP="000E157E">
      <w:pPr>
        <w:rPr>
          <w:iCs/>
        </w:rPr>
      </w:pPr>
      <w:del w:id="134" w:author="CEPT" w:date="2023-09-02T07:55:00Z">
        <w:r w:rsidRPr="001377BD" w:rsidDel="00323C12">
          <w:rPr>
            <w:i/>
            <w:iCs/>
          </w:rPr>
          <w:delText>k</w:delText>
        </w:r>
      </w:del>
      <w:ins w:id="135" w:author="CEPT" w:date="2023-09-02T07:55:00Z">
        <w:r w:rsidR="00323C12" w:rsidRPr="001377BD">
          <w:rPr>
            <w:i/>
            <w:iCs/>
          </w:rPr>
          <w:t>b</w:t>
        </w:r>
      </w:ins>
      <w:r w:rsidRPr="001377BD">
        <w:rPr>
          <w:i/>
          <w:iCs/>
        </w:rPr>
        <w:t>)</w:t>
      </w:r>
      <w:r w:rsidRPr="001377BD">
        <w:tab/>
        <w:t>that the frequency bands 241-248 GHz and 250-275 GHz are allocated to the radio astronomy service (RAS) on a primary basis;</w:t>
      </w:r>
    </w:p>
    <w:p w14:paraId="5781C3AD" w14:textId="716CDFBD" w:rsidR="00466D75" w:rsidRPr="001377BD" w:rsidRDefault="00466D75" w:rsidP="00466D75">
      <w:pPr>
        <w:rPr>
          <w:ins w:id="136" w:author="CEPT" w:date="2023-09-02T07:55:00Z"/>
          <w:iCs/>
          <w:lang w:val="en-US"/>
        </w:rPr>
      </w:pPr>
      <w:ins w:id="137" w:author="CEPT" w:date="2023-09-02T07:55:00Z">
        <w:del w:id="138" w:author="CEPT" w:date="2023-09-01T21:43:00Z">
          <w:r w:rsidRPr="001377BD">
            <w:rPr>
              <w:i/>
            </w:rPr>
            <w:delText>l</w:delText>
          </w:r>
        </w:del>
        <w:r w:rsidRPr="001377BD">
          <w:rPr>
            <w:i/>
          </w:rPr>
          <w:t>c</w:t>
        </w:r>
        <w:r w:rsidRPr="001377BD">
          <w:rPr>
            <w:i/>
            <w:lang w:val="en-US"/>
          </w:rPr>
          <w:t>)</w:t>
        </w:r>
        <w:r w:rsidRPr="001377BD">
          <w:rPr>
            <w:i/>
            <w:lang w:val="en-US"/>
          </w:rPr>
          <w:tab/>
        </w:r>
        <w:r w:rsidRPr="001377BD">
          <w:rPr>
            <w:lang w:val="en-US"/>
          </w:rPr>
          <w:t>that the frequency band 248-250 GHz is allocated to the RAS a on a secondary basis;</w:t>
        </w:r>
      </w:ins>
    </w:p>
    <w:p w14:paraId="283CA961" w14:textId="1519A1A1" w:rsidR="00466D75" w:rsidRPr="001377BD" w:rsidRDefault="00466D75" w:rsidP="00466D75">
      <w:pPr>
        <w:pStyle w:val="enumlev1"/>
        <w:ind w:left="0" w:firstLine="0"/>
        <w:rPr>
          <w:ins w:id="139" w:author="CEPT" w:date="2023-09-02T07:55:00Z"/>
          <w:i/>
          <w:iCs/>
          <w:lang w:val="en-US"/>
        </w:rPr>
      </w:pPr>
      <w:ins w:id="140" w:author="CEPT" w:date="2023-09-02T07:55:00Z">
        <w:r w:rsidRPr="001377BD">
          <w:rPr>
            <w:i/>
          </w:rPr>
          <w:t>d</w:t>
        </w:r>
        <w:r w:rsidRPr="001377BD">
          <w:rPr>
            <w:i/>
            <w:lang w:val="en-US"/>
          </w:rPr>
          <w:t>)</w:t>
        </w:r>
        <w:r w:rsidRPr="001377BD">
          <w:rPr>
            <w:i/>
            <w:lang w:val="en-US"/>
          </w:rPr>
          <w:tab/>
        </w:r>
        <w:r w:rsidRPr="001377BD">
          <w:rPr>
            <w:lang w:val="en-US"/>
          </w:rPr>
          <w:t xml:space="preserve">that the frequency band 248-250 GHz is allocated to </w:t>
        </w:r>
      </w:ins>
      <w:ins w:id="141" w:author="CEPT" w:date="2023-09-02T07:56:00Z">
        <w:r w:rsidR="00E10752" w:rsidRPr="001377BD">
          <w:rPr>
            <w:lang w:val="en-US"/>
          </w:rPr>
          <w:t>a</w:t>
        </w:r>
      </w:ins>
      <w:ins w:id="142" w:author="CEPT" w:date="2023-09-02T07:55:00Z">
        <w:r w:rsidRPr="001377BD">
          <w:rPr>
            <w:lang w:val="en-US"/>
          </w:rPr>
          <w:t xml:space="preserve">mateur and </w:t>
        </w:r>
      </w:ins>
      <w:ins w:id="143" w:author="CEPT" w:date="2023-09-02T07:56:00Z">
        <w:r w:rsidR="00E10752" w:rsidRPr="001377BD">
          <w:rPr>
            <w:lang w:val="en-US"/>
          </w:rPr>
          <w:t>a</w:t>
        </w:r>
      </w:ins>
      <w:ins w:id="144" w:author="CEPT" w:date="2023-09-02T07:55:00Z">
        <w:r w:rsidRPr="001377BD">
          <w:rPr>
            <w:lang w:val="en-US"/>
          </w:rPr>
          <w:t>mateur</w:t>
        </w:r>
      </w:ins>
      <w:ins w:id="145" w:author="CEPT" w:date="2023-09-02T07:56:00Z">
        <w:r w:rsidR="00E10752" w:rsidRPr="001377BD">
          <w:rPr>
            <w:lang w:val="en-US"/>
          </w:rPr>
          <w:t>-s</w:t>
        </w:r>
      </w:ins>
      <w:ins w:id="146" w:author="CEPT" w:date="2023-09-02T07:55:00Z">
        <w:r w:rsidRPr="001377BD">
          <w:rPr>
            <w:lang w:val="en-US"/>
          </w:rPr>
          <w:t xml:space="preserve">atellite </w:t>
        </w:r>
      </w:ins>
      <w:ins w:id="147" w:author="CEPT" w:date="2023-09-02T07:56:00Z">
        <w:r w:rsidR="00E10752" w:rsidRPr="001377BD">
          <w:rPr>
            <w:lang w:val="en-US"/>
          </w:rPr>
          <w:t>s</w:t>
        </w:r>
      </w:ins>
      <w:ins w:id="148" w:author="CEPT" w:date="2023-09-02T07:55:00Z">
        <w:r w:rsidRPr="001377BD">
          <w:rPr>
            <w:lang w:val="en-US"/>
          </w:rPr>
          <w:t>ervice</w:t>
        </w:r>
      </w:ins>
      <w:ins w:id="149" w:author="CEPT" w:date="2023-09-02T07:56:00Z">
        <w:r w:rsidR="00E10752" w:rsidRPr="001377BD">
          <w:rPr>
            <w:lang w:val="en-US"/>
          </w:rPr>
          <w:t>s</w:t>
        </w:r>
      </w:ins>
      <w:ins w:id="150" w:author="CEPT" w:date="2023-09-02T07:55:00Z">
        <w:r w:rsidRPr="001377BD">
          <w:rPr>
            <w:lang w:val="en-US"/>
          </w:rPr>
          <w:t xml:space="preserve"> on </w:t>
        </w:r>
      </w:ins>
      <w:ins w:id="151" w:author="CEPT" w:date="2023-09-02T07:57:00Z">
        <w:r w:rsidR="00E10752" w:rsidRPr="001377BD">
          <w:rPr>
            <w:lang w:val="en-US"/>
          </w:rPr>
          <w:t xml:space="preserve">a </w:t>
        </w:r>
      </w:ins>
      <w:ins w:id="152" w:author="CEPT" w:date="2023-09-02T07:55:00Z">
        <w:r w:rsidRPr="001377BD">
          <w:rPr>
            <w:lang w:val="en-US"/>
          </w:rPr>
          <w:t>primary basis;</w:t>
        </w:r>
      </w:ins>
    </w:p>
    <w:p w14:paraId="499D9159" w14:textId="45000E1C" w:rsidR="000E157E" w:rsidRPr="001377BD" w:rsidRDefault="000E157E" w:rsidP="000E157E">
      <w:del w:id="153" w:author="CEPT" w:date="2023-09-02T07:56:00Z">
        <w:r w:rsidRPr="001377BD" w:rsidDel="00F85BF2">
          <w:rPr>
            <w:i/>
          </w:rPr>
          <w:delText>l</w:delText>
        </w:r>
      </w:del>
      <w:ins w:id="154" w:author="CEPT" w:date="2023-09-02T07:56:00Z">
        <w:r w:rsidR="00F85BF2" w:rsidRPr="001377BD">
          <w:rPr>
            <w:i/>
          </w:rPr>
          <w:t>e</w:t>
        </w:r>
      </w:ins>
      <w:r w:rsidRPr="001377BD">
        <w:rPr>
          <w:i/>
        </w:rPr>
        <w:t>)</w:t>
      </w:r>
      <w:r w:rsidRPr="001377BD">
        <w:tab/>
        <w:t>that a number of frequency bands in the frequency range 275-1 000 GHz are identified for use by passive services, such as the RAS, the EESS (passive) and the space research service (SRS) (passive);</w:t>
      </w:r>
    </w:p>
    <w:p w14:paraId="470E9610" w14:textId="61020770" w:rsidR="00D001D0" w:rsidRPr="001377BD" w:rsidRDefault="00D001D0" w:rsidP="00D001D0">
      <w:pPr>
        <w:pStyle w:val="enumlev1"/>
        <w:ind w:left="0" w:firstLine="0"/>
        <w:rPr>
          <w:ins w:id="155" w:author="CEPT" w:date="2023-09-02T07:58:00Z"/>
        </w:rPr>
      </w:pPr>
      <w:ins w:id="156" w:author="CEPT" w:date="2023-09-02T07:58:00Z">
        <w:r w:rsidRPr="001377BD">
          <w:rPr>
            <w:i/>
          </w:rPr>
          <w:t>f)</w:t>
        </w:r>
        <w:r w:rsidRPr="001377BD">
          <w:rPr>
            <w:i/>
          </w:rPr>
          <w:tab/>
        </w:r>
        <w:r w:rsidRPr="001377BD">
          <w:t xml:space="preserve">that WRC-23 reviewed under agenda item 1.14 the frequency allocations for the EESS (passive) in the frequency range 231.5-252 GHz, in accordance with Resolution </w:t>
        </w:r>
        <w:r w:rsidRPr="001377BD">
          <w:rPr>
            <w:b/>
          </w:rPr>
          <w:t xml:space="preserve">662 (WRC-19) </w:t>
        </w:r>
        <w:r w:rsidRPr="001377BD">
          <w:t xml:space="preserve">and related results of studies and decisions of WRC-23 under agenda item 1.14 should be taken into account under this Resolution; </w:t>
        </w:r>
      </w:ins>
    </w:p>
    <w:p w14:paraId="159FACA5" w14:textId="100E1431" w:rsidR="00D001D0" w:rsidRPr="001377BD" w:rsidRDefault="00D001D0" w:rsidP="00DF1380">
      <w:pPr>
        <w:rPr>
          <w:ins w:id="157" w:author="CEPT" w:date="2023-09-02T07:58:00Z"/>
          <w:i/>
          <w:iCs/>
        </w:rPr>
      </w:pPr>
      <w:ins w:id="158" w:author="CEPT" w:date="2023-09-02T07:58:00Z">
        <w:r w:rsidRPr="001377BD">
          <w:rPr>
            <w:i/>
            <w:iCs/>
          </w:rPr>
          <w:t>g)</w:t>
        </w:r>
        <w:r w:rsidRPr="001377BD">
          <w:rPr>
            <w:i/>
            <w:iCs/>
          </w:rPr>
          <w:tab/>
        </w:r>
        <w:r w:rsidRPr="001377BD">
          <w:t xml:space="preserve">that No. </w:t>
        </w:r>
        <w:r w:rsidRPr="001377BD">
          <w:rPr>
            <w:b/>
            <w:bCs/>
          </w:rPr>
          <w:t>5.563A</w:t>
        </w:r>
        <w:r w:rsidRPr="001377BD">
          <w:t xml:space="preserve"> applies</w:t>
        </w:r>
      </w:ins>
      <w:ins w:id="159" w:author="CEPT" w:date="2023-09-02T07:59:00Z">
        <w:r w:rsidR="000A6C3C" w:rsidRPr="001377BD">
          <w:t xml:space="preserve"> in the frequency ranges</w:t>
        </w:r>
      </w:ins>
      <w:ins w:id="160" w:author="CEPT" w:date="2023-09-02T07:58:00Z">
        <w:r w:rsidRPr="001377BD">
          <w:t xml:space="preserve"> 235-238 GHz, 250-252 GHz and 265-275 GHz, identifying using of these </w:t>
        </w:r>
      </w:ins>
      <w:ins w:id="161" w:author="CEPT" w:date="2023-09-02T07:59:00Z">
        <w:r w:rsidR="000A6C3C" w:rsidRPr="001377BD">
          <w:t xml:space="preserve">frequency </w:t>
        </w:r>
      </w:ins>
      <w:ins w:id="162" w:author="CEPT" w:date="2023-09-02T07:58:00Z">
        <w:r w:rsidRPr="001377BD">
          <w:t>bands by ground-based passive atmospheric sensing;</w:t>
        </w:r>
      </w:ins>
    </w:p>
    <w:p w14:paraId="29AEFEB3" w14:textId="7F5B7BF8" w:rsidR="00D001D0" w:rsidRPr="001377BD" w:rsidRDefault="00D001D0" w:rsidP="00DF1380">
      <w:pPr>
        <w:rPr>
          <w:ins w:id="163" w:author="CEPT" w:date="2023-09-02T07:58:00Z"/>
          <w:i/>
          <w:iCs/>
        </w:rPr>
      </w:pPr>
      <w:ins w:id="164" w:author="CEPT" w:date="2023-09-02T07:58:00Z">
        <w:r w:rsidRPr="001377BD">
          <w:rPr>
            <w:i/>
            <w:iCs/>
          </w:rPr>
          <w:t>h)</w:t>
        </w:r>
        <w:r w:rsidRPr="001377BD">
          <w:rPr>
            <w:i/>
            <w:iCs/>
          </w:rPr>
          <w:tab/>
        </w:r>
        <w:r w:rsidRPr="001377BD">
          <w:t xml:space="preserve">that No. </w:t>
        </w:r>
        <w:r w:rsidRPr="001377BD">
          <w:rPr>
            <w:b/>
            <w:bCs/>
          </w:rPr>
          <w:t>5.340</w:t>
        </w:r>
        <w:r w:rsidRPr="001377BD">
          <w:t xml:space="preserve"> applies in </w:t>
        </w:r>
      </w:ins>
      <w:ins w:id="165" w:author="CEPT" w:date="2023-09-02T07:59:00Z">
        <w:r w:rsidR="000A6C3C" w:rsidRPr="001377BD">
          <w:t xml:space="preserve">the frequency range </w:t>
        </w:r>
      </w:ins>
      <w:ins w:id="166" w:author="CEPT" w:date="2023-09-02T07:58:00Z">
        <w:r w:rsidRPr="001377BD">
          <w:t xml:space="preserve">250-252 GHz, prohibiting all emissions in this frequency </w:t>
        </w:r>
      </w:ins>
      <w:ins w:id="167" w:author="CEPT" w:date="2023-09-02T08:00:00Z">
        <w:r w:rsidR="00997DE7" w:rsidRPr="001377BD">
          <w:t>range</w:t>
        </w:r>
      </w:ins>
      <w:ins w:id="168" w:author="CEPT" w:date="2023-09-02T07:58:00Z">
        <w:r w:rsidRPr="001377BD">
          <w:t>;</w:t>
        </w:r>
      </w:ins>
    </w:p>
    <w:p w14:paraId="396DDAD1" w14:textId="77777777" w:rsidR="00D001D0" w:rsidRPr="001377BD" w:rsidRDefault="00D001D0" w:rsidP="00DF1380">
      <w:pPr>
        <w:rPr>
          <w:ins w:id="169" w:author="CEPT" w:date="2023-09-02T07:58:00Z"/>
          <w:i/>
          <w:iCs/>
        </w:rPr>
      </w:pPr>
      <w:ins w:id="170" w:author="CEPT" w:date="2023-09-02T07:58:00Z">
        <w:r w:rsidRPr="001377BD">
          <w:rPr>
            <w:i/>
            <w:iCs/>
          </w:rPr>
          <w:t>i)</w:t>
        </w:r>
        <w:r w:rsidRPr="001377BD">
          <w:rPr>
            <w:i/>
            <w:iCs/>
          </w:rPr>
          <w:tab/>
        </w:r>
        <w:r w:rsidRPr="001377BD">
          <w:t>that receive-only imaging systems and the naturally compatible EESS (passive) and RAS, can be considered together when making common assignments in order to improve the overall spectrum usage efficiency</w:t>
        </w:r>
        <w:r w:rsidRPr="001377BD">
          <w:rPr>
            <w:i/>
            <w:iCs/>
          </w:rPr>
          <w:t>;</w:t>
        </w:r>
      </w:ins>
    </w:p>
    <w:p w14:paraId="3CDDD0CF" w14:textId="17F52E2C" w:rsidR="000E157E" w:rsidRPr="001377BD" w:rsidRDefault="000E157E" w:rsidP="000E157E">
      <w:del w:id="171" w:author="CEPT" w:date="2023-09-02T08:00:00Z">
        <w:r w:rsidRPr="001377BD" w:rsidDel="00997DE7">
          <w:rPr>
            <w:i/>
          </w:rPr>
          <w:delText>m</w:delText>
        </w:r>
      </w:del>
      <w:ins w:id="172" w:author="CEPT" w:date="2023-09-02T08:00:00Z">
        <w:r w:rsidR="00997DE7" w:rsidRPr="001377BD">
          <w:rPr>
            <w:i/>
          </w:rPr>
          <w:t>j</w:t>
        </w:r>
      </w:ins>
      <w:r w:rsidRPr="001377BD">
        <w:rPr>
          <w:i/>
        </w:rPr>
        <w:t>)</w:t>
      </w:r>
      <w:r w:rsidRPr="001377BD">
        <w:tab/>
        <w:t>that No. </w:t>
      </w:r>
      <w:r w:rsidRPr="001377BD">
        <w:rPr>
          <w:b/>
          <w:bCs/>
        </w:rPr>
        <w:t>5.565</w:t>
      </w:r>
      <w:r w:rsidRPr="001377BD">
        <w:t xml:space="preserve"> states that the use of the frequency range 275-1 000 GHz by the passive services does not preclude use of this frequency range by active services;</w:t>
      </w:r>
    </w:p>
    <w:p w14:paraId="63CD7CDD" w14:textId="0F442305" w:rsidR="001D79E5" w:rsidRPr="001377BD" w:rsidRDefault="001D79E5" w:rsidP="00DF1380">
      <w:pPr>
        <w:rPr>
          <w:ins w:id="173" w:author="CEPT" w:date="2023-09-02T08:00:00Z"/>
          <w:i/>
          <w:iCs/>
        </w:rPr>
      </w:pPr>
      <w:ins w:id="174" w:author="CEPT" w:date="2023-09-02T08:00:00Z">
        <w:r w:rsidRPr="001377BD">
          <w:rPr>
            <w:i/>
            <w:iCs/>
          </w:rPr>
          <w:t>k)</w:t>
        </w:r>
        <w:r w:rsidRPr="001377BD">
          <w:rPr>
            <w:i/>
            <w:iCs/>
            <w:rPrChange w:id="175" w:author="CEPT" w:date="2023-09-02T08:00:00Z">
              <w:rPr/>
            </w:rPrChange>
          </w:rPr>
          <w:tab/>
        </w:r>
        <w:r w:rsidRPr="001377BD">
          <w:t>that No. </w:t>
        </w:r>
        <w:r w:rsidRPr="001377BD">
          <w:rPr>
            <w:b/>
            <w:bCs/>
          </w:rPr>
          <w:t>5.564A</w:t>
        </w:r>
        <w:r w:rsidRPr="001377BD">
          <w:t xml:space="preserve"> identifies the range 275-450 GHz for the use by administrations for the implementation of land mobile and fixed service applications with certain limitations to protect the EESS (passive) in the frequency bands 296-306 GHz, 313-318 GHz and 333-356 GHz and to protect the RAS in general, in accordance with Resolution </w:t>
        </w:r>
        <w:r w:rsidRPr="001377BD">
          <w:rPr>
            <w:b/>
            <w:bCs/>
          </w:rPr>
          <w:t>731 (Rev.WRC-19)</w:t>
        </w:r>
        <w:r w:rsidRPr="001377BD">
          <w:t>,</w:t>
        </w:r>
      </w:ins>
    </w:p>
    <w:p w14:paraId="1B0529CB" w14:textId="4AE9EFCF" w:rsidR="004E2EB4" w:rsidRPr="001377BD" w:rsidRDefault="004E2EB4" w:rsidP="004E2EB4">
      <w:pPr>
        <w:pStyle w:val="Call"/>
        <w:rPr>
          <w:ins w:id="176" w:author="CEPT" w:date="2023-09-02T08:01:00Z"/>
        </w:rPr>
      </w:pPr>
      <w:ins w:id="177" w:author="CEPT" w:date="2023-09-02T08:01:00Z">
        <w:r w:rsidRPr="001377BD">
          <w:lastRenderedPageBreak/>
          <w:t>recognizing</w:t>
        </w:r>
      </w:ins>
    </w:p>
    <w:p w14:paraId="24A067FF" w14:textId="359C57F3" w:rsidR="000E157E" w:rsidRPr="001377BD" w:rsidRDefault="000E157E" w:rsidP="000E157E">
      <w:del w:id="178" w:author="CEPT" w:date="2023-09-02T08:01:00Z">
        <w:r w:rsidRPr="001377BD" w:rsidDel="004E2EB4">
          <w:rPr>
            <w:i/>
          </w:rPr>
          <w:delText>n</w:delText>
        </w:r>
      </w:del>
      <w:ins w:id="179" w:author="CEPT" w:date="2023-09-02T08:01:00Z">
        <w:r w:rsidR="004E2EB4" w:rsidRPr="001377BD">
          <w:rPr>
            <w:i/>
          </w:rPr>
          <w:t>a</w:t>
        </w:r>
      </w:ins>
      <w:r w:rsidRPr="001377BD">
        <w:rPr>
          <w:i/>
        </w:rPr>
        <w:t>)</w:t>
      </w:r>
      <w:r w:rsidRPr="001377BD">
        <w:tab/>
        <w:t>that administrations wishing to make frequencies available in the frequency range 275</w:t>
      </w:r>
      <w:r w:rsidRPr="001377BD">
        <w:noBreakHyphen/>
        <w:t>1 000 GHz for active service applications are urged to take all practicable steps to protect the passive services from harmful interference until the date when the Table of Frequency Allocations is established for the relevant frequencies,</w:t>
      </w:r>
    </w:p>
    <w:p w14:paraId="38C27076" w14:textId="0A965C4E" w:rsidR="000E157E" w:rsidRPr="001377BD" w:rsidDel="004E2EB4" w:rsidRDefault="000E157E" w:rsidP="000E157E">
      <w:pPr>
        <w:pStyle w:val="Call"/>
        <w:rPr>
          <w:del w:id="180" w:author="CEPT" w:date="2023-09-02T08:01:00Z"/>
        </w:rPr>
      </w:pPr>
      <w:del w:id="181" w:author="CEPT" w:date="2023-09-02T08:01:00Z">
        <w:r w:rsidRPr="001377BD" w:rsidDel="004E2EB4">
          <w:delText>noting</w:delText>
        </w:r>
      </w:del>
    </w:p>
    <w:p w14:paraId="4446487B" w14:textId="77777777" w:rsidR="003330B1" w:rsidRPr="001377BD" w:rsidRDefault="003330B1" w:rsidP="003330B1">
      <w:pPr>
        <w:rPr>
          <w:del w:id="182" w:author="CEPT" w:date="2023-09-01T21:43:00Z"/>
        </w:rPr>
      </w:pPr>
      <w:del w:id="183" w:author="CEPT" w:date="2023-09-01T21:43:00Z">
        <w:r w:rsidRPr="001377BD">
          <w:rPr>
            <w:i/>
          </w:rPr>
          <w:delText>a</w:delText>
        </w:r>
      </w:del>
      <w:ins w:id="184" w:author="CEPT" w:date="2023-09-01T21:43:00Z">
        <w:r w:rsidRPr="001377BD">
          <w:rPr>
            <w:i/>
          </w:rPr>
          <w:t>b</w:t>
        </w:r>
      </w:ins>
      <w:r w:rsidRPr="001377BD">
        <w:rPr>
          <w:i/>
        </w:rPr>
        <w:t>)</w:t>
      </w:r>
      <w:r w:rsidRPr="001377BD">
        <w:tab/>
        <w:t>that</w:t>
      </w:r>
      <w:ins w:id="185" w:author="CEPT" w:date="2023-09-01T21:43:00Z">
        <w:r w:rsidRPr="001377BD">
          <w:t>, when an</w:t>
        </w:r>
      </w:ins>
      <w:r w:rsidRPr="001377BD">
        <w:t xml:space="preserve"> active </w:t>
      </w:r>
      <w:del w:id="186" w:author="CEPT" w:date="2023-09-01T21:43:00Z">
        <w:r w:rsidRPr="001377BD">
          <w:delText>millimetre and sub-millimetre wave imaging systems operate at very low transmit powers (a few milliwatts typically) and short ranges (up to 300 metres);</w:delText>
        </w:r>
      </w:del>
    </w:p>
    <w:p w14:paraId="5757759E" w14:textId="77777777" w:rsidR="003330B1" w:rsidRPr="001377BD" w:rsidRDefault="003330B1" w:rsidP="003330B1">
      <w:pPr>
        <w:rPr>
          <w:del w:id="187" w:author="CEPT" w:date="2023-09-01T21:43:00Z"/>
        </w:rPr>
      </w:pPr>
      <w:del w:id="188" w:author="CEPT" w:date="2023-09-01T21:43:00Z">
        <w:r w:rsidRPr="001377BD">
          <w:rPr>
            <w:i/>
          </w:rPr>
          <w:delText>b)</w:delText>
        </w:r>
        <w:r w:rsidRPr="001377BD">
          <w:tab/>
          <w:delText>that millimetre and sub-millimetre wave imaging systems may be severely affected by other power sources operating</w:delText>
        </w:r>
      </w:del>
      <w:ins w:id="189" w:author="CEPT" w:date="2023-09-01T21:43:00Z">
        <w:r w:rsidRPr="001377BD">
          <w:t>service is newly allocated</w:t>
        </w:r>
      </w:ins>
      <w:r w:rsidRPr="001377BD">
        <w:t xml:space="preserve"> in </w:t>
      </w:r>
      <w:del w:id="190" w:author="CEPT" w:date="2023-09-01T21:43:00Z">
        <w:r w:rsidRPr="001377BD">
          <w:delText>the same</w:delText>
        </w:r>
      </w:del>
      <w:ins w:id="191" w:author="CEPT" w:date="2023-09-01T21:43:00Z">
        <w:r w:rsidRPr="001377BD">
          <w:t>a</w:t>
        </w:r>
      </w:ins>
      <w:r w:rsidRPr="001377BD">
        <w:t xml:space="preserve"> frequency band</w:t>
      </w:r>
      <w:del w:id="192" w:author="CEPT" w:date="2023-09-01T21:43:00Z">
        <w:r w:rsidRPr="001377BD">
          <w:delText>;</w:delText>
        </w:r>
      </w:del>
    </w:p>
    <w:p w14:paraId="51480D8E" w14:textId="77777777" w:rsidR="003330B1" w:rsidRPr="001377BD" w:rsidRDefault="003330B1" w:rsidP="00DF1380">
      <w:del w:id="193" w:author="CEPT" w:date="2023-09-01T21:43:00Z">
        <w:r w:rsidRPr="001377BD">
          <w:rPr>
            <w:i/>
          </w:rPr>
          <w:delText>c)</w:delText>
        </w:r>
        <w:r w:rsidRPr="001377BD">
          <w:tab/>
          <w:delText>that</w:delText>
        </w:r>
      </w:del>
      <w:ins w:id="194" w:author="CEPT" w:date="2023-09-01T21:43:00Z">
        <w:r w:rsidRPr="001377BD">
          <w:t xml:space="preserve"> in which a passive service is already allocated, it may be appropriate to consider the status of</w:t>
        </w:r>
      </w:ins>
      <w:r w:rsidRPr="001377BD">
        <w:t xml:space="preserve"> the </w:t>
      </w:r>
      <w:del w:id="195" w:author="CEPT" w:date="2023-09-01T21:43:00Z">
        <w:r w:rsidRPr="001377BD">
          <w:delText>technical and operational characteristics for millimetre and sub-millimetre wave imaging systems need</w:delText>
        </w:r>
      </w:del>
      <w:ins w:id="196" w:author="CEPT" w:date="2023-09-01T21:43:00Z">
        <w:r w:rsidRPr="001377BD">
          <w:t>allocation of the passive service in order</w:t>
        </w:r>
      </w:ins>
      <w:r w:rsidRPr="001377BD">
        <w:t xml:space="preserve"> to </w:t>
      </w:r>
      <w:del w:id="197" w:author="CEPT" w:date="2023-09-01T21:43:00Z">
        <w:r w:rsidRPr="001377BD">
          <w:delText>be defined, including</w:delText>
        </w:r>
      </w:del>
      <w:ins w:id="198" w:author="CEPT" w:date="2023-09-01T21:43:00Z">
        <w:r w:rsidRPr="001377BD">
          <w:t>grant it the possibility to claim</w:t>
        </w:r>
      </w:ins>
      <w:r w:rsidRPr="001377BD">
        <w:t xml:space="preserve"> protection </w:t>
      </w:r>
      <w:del w:id="199" w:author="CEPT" w:date="2023-09-01T21:43:00Z">
        <w:r w:rsidRPr="001377BD">
          <w:delText>criteria in particular for receive-only systems</w:delText>
        </w:r>
      </w:del>
      <w:ins w:id="200" w:author="CEPT" w:date="2023-09-01T21:43:00Z">
        <w:r w:rsidRPr="001377BD">
          <w:t>from harmful interference caused by this active service</w:t>
        </w:r>
      </w:ins>
      <w:r w:rsidRPr="001377BD">
        <w:t>,</w:t>
      </w:r>
    </w:p>
    <w:p w14:paraId="72E5AB9B" w14:textId="69B7069A" w:rsidR="00C83E9E" w:rsidRPr="001377BD" w:rsidRDefault="00C83E9E" w:rsidP="00C83E9E">
      <w:pPr>
        <w:pStyle w:val="Call"/>
      </w:pPr>
      <w:r w:rsidRPr="001377BD">
        <w:t xml:space="preserve">resolves to invite </w:t>
      </w:r>
      <w:del w:id="201" w:author="CEPT" w:date="2023-09-03T12:40:00Z">
        <w:r w:rsidRPr="001377BD" w:rsidDel="000A1479">
          <w:delText xml:space="preserve">the </w:delText>
        </w:r>
      </w:del>
      <w:r w:rsidRPr="001377BD">
        <w:t>ITU</w:t>
      </w:r>
      <w:del w:id="202" w:author="CEPT" w:date="2023-09-01T21:43:00Z">
        <w:r w:rsidRPr="001377BD">
          <w:delText xml:space="preserve"> Radiocommunication</w:delText>
        </w:r>
      </w:del>
      <w:ins w:id="203" w:author="CEPT" w:date="2023-09-01T21:43:00Z">
        <w:r w:rsidRPr="001377BD">
          <w:t>-R</w:t>
        </w:r>
      </w:ins>
      <w:r w:rsidRPr="001377BD">
        <w:t xml:space="preserve"> Sector</w:t>
      </w:r>
      <w:ins w:id="204" w:author="CEPT" w:date="2023-09-01T21:43:00Z">
        <w:r w:rsidRPr="001377BD">
          <w:t xml:space="preserve"> to complete in time for WRC-27</w:t>
        </w:r>
      </w:ins>
    </w:p>
    <w:p w14:paraId="6FF5425B" w14:textId="7E7F2A76" w:rsidR="00C83E9E" w:rsidRPr="001377BD" w:rsidRDefault="00C83E9E" w:rsidP="00C83E9E">
      <w:pPr>
        <w:rPr>
          <w:ins w:id="205" w:author="CEPT" w:date="2023-09-01T21:43:00Z"/>
        </w:rPr>
      </w:pPr>
      <w:del w:id="206" w:author="CEPT" w:date="2023-09-01T21:43:00Z">
        <w:r w:rsidRPr="001377BD">
          <w:delText>1</w:delText>
        </w:r>
        <w:r w:rsidRPr="001377BD">
          <w:tab/>
          <w:delText>to study</w:delText>
        </w:r>
      </w:del>
      <w:ins w:id="207" w:author="CEPT" w:date="2023-09-01T21:43:00Z">
        <w:r w:rsidRPr="001377BD">
          <w:t>1</w:t>
        </w:r>
        <w:r w:rsidRPr="001377BD">
          <w:tab/>
          <w:t xml:space="preserve">the definition of the technical and operational characteristics, including required protection criteria, for those receive-only and active millimetre and sub-millimetre wave RLS systems and applications in the categories listed in </w:t>
        </w:r>
        <w:r w:rsidRPr="001377BD">
          <w:rPr>
            <w:i/>
            <w:iCs/>
          </w:rPr>
          <w:t>considering c)</w:t>
        </w:r>
        <w:r w:rsidRPr="001377BD">
          <w:rPr>
            <w:i/>
          </w:rPr>
          <w:t xml:space="preserve"> </w:t>
        </w:r>
        <w:r w:rsidRPr="001377BD">
          <w:t xml:space="preserve">and further specified in </w:t>
        </w:r>
        <w:r w:rsidRPr="001377BD">
          <w:rPr>
            <w:i/>
          </w:rPr>
          <w:t xml:space="preserve">considering </w:t>
        </w:r>
      </w:ins>
      <w:ins w:id="208" w:author="CEPT" w:date="2023-09-02T08:09:00Z">
        <w:r w:rsidR="00A70978" w:rsidRPr="001377BD">
          <w:rPr>
            <w:i/>
          </w:rPr>
          <w:t>g</w:t>
        </w:r>
      </w:ins>
      <w:ins w:id="209" w:author="CEPT" w:date="2023-09-01T21:43:00Z">
        <w:r w:rsidRPr="001377BD">
          <w:rPr>
            <w:i/>
          </w:rPr>
          <w:t xml:space="preserve">) </w:t>
        </w:r>
        <w:r w:rsidRPr="001377BD">
          <w:t>to</w:t>
        </w:r>
        <w:r w:rsidRPr="001377BD">
          <w:rPr>
            <w:i/>
          </w:rPr>
          <w:t xml:space="preserve"> </w:t>
        </w:r>
      </w:ins>
      <w:ins w:id="210" w:author="CEPT" w:date="2023-09-02T08:09:00Z">
        <w:r w:rsidR="00A70978" w:rsidRPr="001377BD">
          <w:rPr>
            <w:i/>
          </w:rPr>
          <w:t>i</w:t>
        </w:r>
      </w:ins>
      <w:ins w:id="211" w:author="CEPT" w:date="2023-09-01T21:43:00Z">
        <w:r w:rsidRPr="001377BD">
          <w:t>);</w:t>
        </w:r>
      </w:ins>
    </w:p>
    <w:p w14:paraId="2EFF9060" w14:textId="77777777" w:rsidR="00C83E9E" w:rsidRPr="001377BD" w:rsidRDefault="00C83E9E" w:rsidP="00C83E9E">
      <w:ins w:id="212" w:author="CEPT" w:date="2023-09-01T21:43:00Z">
        <w:r w:rsidRPr="001377BD">
          <w:t>2</w:t>
        </w:r>
        <w:r w:rsidRPr="001377BD">
          <w:tab/>
          <w:t>studies on</w:t>
        </w:r>
      </w:ins>
      <w:r w:rsidRPr="001377BD">
        <w:t xml:space="preserve"> the future requirements for globally harmonized spectrum for the RLS, in particular for </w:t>
      </w:r>
      <w:ins w:id="213" w:author="CEPT" w:date="2023-09-01T21:43:00Z">
        <w:r w:rsidRPr="001377BD">
          <w:t xml:space="preserve">those </w:t>
        </w:r>
      </w:ins>
      <w:r w:rsidRPr="001377BD">
        <w:t xml:space="preserve">millimetre and sub-millimetre wave </w:t>
      </w:r>
      <w:del w:id="214" w:author="CEPT" w:date="2023-09-01T21:43:00Z">
        <w:r w:rsidRPr="001377BD">
          <w:delText>imaging</w:delText>
        </w:r>
      </w:del>
      <w:ins w:id="215" w:author="CEPT" w:date="2023-09-01T21:43:00Z">
        <w:r w:rsidRPr="001377BD">
          <w:t>RLS systems and</w:t>
        </w:r>
      </w:ins>
      <w:r w:rsidRPr="001377BD">
        <w:t xml:space="preserve"> applications above 231.5 GHz</w:t>
      </w:r>
      <w:del w:id="216" w:author="CEPT" w:date="2023-09-01T21:43:00Z">
        <w:r w:rsidRPr="001377BD">
          <w:delText xml:space="preserve">, as referred to in </w:delText>
        </w:r>
        <w:r w:rsidRPr="001377BD">
          <w:rPr>
            <w:i/>
            <w:iCs/>
          </w:rPr>
          <w:delText>considering a)</w:delText>
        </w:r>
        <w:r w:rsidRPr="001377BD">
          <w:delText xml:space="preserve"> and </w:delText>
        </w:r>
        <w:r w:rsidRPr="001377BD">
          <w:rPr>
            <w:i/>
            <w:iCs/>
          </w:rPr>
          <w:delText>b)</w:delText>
        </w:r>
        <w:r w:rsidRPr="001377BD">
          <w:delText>;</w:delText>
        </w:r>
      </w:del>
      <w:ins w:id="217" w:author="CEPT" w:date="2023-09-01T21:43:00Z">
        <w:r w:rsidRPr="001377BD">
          <w:t>;</w:t>
        </w:r>
      </w:ins>
    </w:p>
    <w:p w14:paraId="1D527B55" w14:textId="77777777" w:rsidR="00C83E9E" w:rsidRPr="001377BD" w:rsidRDefault="00C83E9E" w:rsidP="00C83E9E">
      <w:pPr>
        <w:rPr>
          <w:del w:id="218" w:author="CEPT" w:date="2023-09-01T21:43:00Z"/>
        </w:rPr>
      </w:pPr>
      <w:del w:id="219" w:author="CEPT" w:date="2023-09-01T21:43:00Z">
        <w:r w:rsidRPr="001377BD">
          <w:delText>2</w:delText>
        </w:r>
        <w:r w:rsidRPr="001377BD">
          <w:tab/>
          <w:delText xml:space="preserve">to define technical and operational characteristics, including required protection criteria, for </w:delText>
        </w:r>
      </w:del>
      <w:ins w:id="220" w:author="CEPT" w:date="2023-09-01T21:43:00Z">
        <w:r w:rsidRPr="001377BD">
          <w:t>3</w:t>
        </w:r>
        <w:r w:rsidRPr="001377BD">
          <w:tab/>
          <w:t xml:space="preserve">sharing and compatibility studies between active </w:t>
        </w:r>
      </w:ins>
      <w:r w:rsidRPr="001377BD">
        <w:t xml:space="preserve">millimetre and sub-millimetre wave </w:t>
      </w:r>
      <w:del w:id="221" w:author="CEPT" w:date="2023-09-01T21:43:00Z">
        <w:r w:rsidRPr="001377BD">
          <w:delText>imaging systems;</w:delText>
        </w:r>
      </w:del>
    </w:p>
    <w:p w14:paraId="00523829" w14:textId="14969732" w:rsidR="00C83E9E" w:rsidRPr="001377BD" w:rsidRDefault="00C83E9E" w:rsidP="00C83E9E">
      <w:del w:id="222" w:author="CEPT" w:date="2023-09-01T21:43:00Z">
        <w:r w:rsidRPr="001377BD">
          <w:delText>3</w:delText>
        </w:r>
        <w:r w:rsidRPr="001377BD">
          <w:tab/>
          <w:delText>to study sharing and compatibility of active millimetre and sub-millimetre wave imaging</w:delText>
        </w:r>
      </w:del>
      <w:ins w:id="223" w:author="CEPT" w:date="2023-09-01T21:43:00Z">
        <w:r w:rsidRPr="001377BD">
          <w:t>RLS</w:t>
        </w:r>
      </w:ins>
      <w:ins w:id="224" w:author="CEPT" w:date="2023-09-14T14:00:00Z">
        <w:r w:rsidR="003A4D57" w:rsidRPr="001377BD">
          <w:t xml:space="preserve"> systems and</w:t>
        </w:r>
      </w:ins>
      <w:r w:rsidR="003A4D57" w:rsidRPr="001377BD">
        <w:t xml:space="preserve"> </w:t>
      </w:r>
      <w:r w:rsidRPr="001377BD">
        <w:t xml:space="preserve">applications with other </w:t>
      </w:r>
      <w:del w:id="225" w:author="CEPT" w:date="2023-09-01T21:43:00Z">
        <w:r w:rsidRPr="001377BD">
          <w:delText>systems</w:delText>
        </w:r>
      </w:del>
      <w:ins w:id="226" w:author="CEPT" w:date="2023-09-01T21:43:00Z">
        <w:r w:rsidRPr="001377BD">
          <w:t>services</w:t>
        </w:r>
      </w:ins>
      <w:r w:rsidRPr="001377BD">
        <w:t xml:space="preserve"> in the frequency range between 231.5 GHz and 275 GHz, while ensuring </w:t>
      </w:r>
      <w:del w:id="227" w:author="CEPT" w:date="2023-09-01T21:43:00Z">
        <w:r w:rsidRPr="001377BD">
          <w:delText>that</w:delText>
        </w:r>
      </w:del>
      <w:ins w:id="228" w:author="CEPT" w:date="2023-09-01T21:43:00Z">
        <w:r w:rsidRPr="001377BD">
          <w:t>protection to the current use and further development of</w:t>
        </w:r>
      </w:ins>
      <w:r w:rsidRPr="001377BD">
        <w:t xml:space="preserve"> the EESS (passive), SRS (passive) and RAS allocated </w:t>
      </w:r>
      <w:del w:id="229" w:author="CEPT" w:date="2023-09-01T21:43:00Z">
        <w:r w:rsidRPr="001377BD">
          <w:delText>in</w:delText>
        </w:r>
      </w:del>
      <w:ins w:id="230" w:author="CEPT" w:date="2023-09-01T21:43:00Z">
        <w:r w:rsidRPr="001377BD">
          <w:t>to</w:t>
        </w:r>
      </w:ins>
      <w:r w:rsidRPr="001377BD">
        <w:t xml:space="preserve"> this frequency range</w:t>
      </w:r>
      <w:del w:id="231" w:author="CEPT" w:date="2023-09-01T21:43:00Z">
        <w:r w:rsidRPr="001377BD">
          <w:delText xml:space="preserve"> are protected</w:delText>
        </w:r>
      </w:del>
      <w:r w:rsidRPr="001377BD">
        <w:t>;</w:t>
      </w:r>
    </w:p>
    <w:p w14:paraId="6D412CEC" w14:textId="306B33B0" w:rsidR="00C83E9E" w:rsidRPr="001377BD" w:rsidRDefault="00C83E9E" w:rsidP="00C83E9E">
      <w:pPr>
        <w:pStyle w:val="enumlev1"/>
        <w:ind w:left="0" w:firstLine="0"/>
        <w:rPr>
          <w:ins w:id="232" w:author="CEPT" w:date="2023-09-01T21:43:00Z"/>
        </w:rPr>
      </w:pPr>
      <w:r w:rsidRPr="001377BD">
        <w:t>4</w:t>
      </w:r>
      <w:r w:rsidRPr="001377BD">
        <w:tab/>
      </w:r>
      <w:del w:id="233" w:author="CEPT" w:date="2023-09-01T21:43:00Z">
        <w:r w:rsidRPr="001377BD">
          <w:delText xml:space="preserve">to conduct </w:delText>
        </w:r>
      </w:del>
      <w:ins w:id="234" w:author="CEPT" w:date="2023-09-01T21:43:00Z">
        <w:r w:rsidRPr="001377BD">
          <w:t>studies on possible regulatory measures on the protection of the RAS in the frequency band 248-250 GHz from RLS, including the upgrade of the allocation to a primary status or new footnote</w:t>
        </w:r>
      </w:ins>
      <w:ins w:id="235" w:author="CEPT" w:date="2023-09-14T14:01:00Z">
        <w:r w:rsidR="003A4D57" w:rsidRPr="001377BD">
          <w:t>s of the Table of Frequency Allocations</w:t>
        </w:r>
      </w:ins>
      <w:ins w:id="236" w:author="CEPT" w:date="2023-09-14T14:02:00Z">
        <w:r w:rsidR="00B86599" w:rsidRPr="001377BD">
          <w:t>;</w:t>
        </w:r>
      </w:ins>
    </w:p>
    <w:p w14:paraId="78654422" w14:textId="77777777" w:rsidR="00C83E9E" w:rsidRPr="001377BD" w:rsidRDefault="00C83E9E" w:rsidP="00C83E9E">
      <w:ins w:id="237" w:author="CEPT" w:date="2023-09-01T21:43:00Z">
        <w:r w:rsidRPr="001377BD">
          <w:t>5</w:t>
        </w:r>
        <w:r w:rsidRPr="001377BD">
          <w:tab/>
        </w:r>
      </w:ins>
      <w:r w:rsidRPr="001377BD">
        <w:t>sharing and compatibility studies between RLS applications and EESS (passive), SRS (passive) and RAS applications operating in the frequency range 275-700</w:t>
      </w:r>
      <w:del w:id="238" w:author="CEPT" w:date="2023-09-01T21:43:00Z">
        <w:r w:rsidRPr="001377BD">
          <w:delText> </w:delText>
        </w:r>
      </w:del>
      <w:ins w:id="239" w:author="CEPT" w:date="2023-09-01T21:43:00Z">
        <w:r w:rsidRPr="001377BD">
          <w:t xml:space="preserve"> </w:t>
        </w:r>
      </w:ins>
      <w:r w:rsidRPr="001377BD">
        <w:t>GHz, while maintaining protection of the passive service applications identified in No. </w:t>
      </w:r>
      <w:r w:rsidRPr="001377BD">
        <w:rPr>
          <w:b/>
          <w:bCs/>
        </w:rPr>
        <w:t>5.565</w:t>
      </w:r>
      <w:r w:rsidRPr="001377BD">
        <w:t>;</w:t>
      </w:r>
    </w:p>
    <w:p w14:paraId="5FF3B1E1" w14:textId="77777777" w:rsidR="00C83E9E" w:rsidRPr="001377BD" w:rsidRDefault="00C83E9E" w:rsidP="00C83E9E">
      <w:ins w:id="240" w:author="CEPT" w:date="2023-09-02T08:06:00Z">
        <w:r w:rsidRPr="001377BD">
          <w:t>6</w:t>
        </w:r>
      </w:ins>
      <w:del w:id="241" w:author="CEPT" w:date="2023-09-01T21:43:00Z">
        <w:r w:rsidRPr="001377BD">
          <w:delText>5</w:delText>
        </w:r>
      </w:del>
      <w:r w:rsidRPr="001377BD">
        <w:tab/>
      </w:r>
      <w:del w:id="242" w:author="CEPT" w:date="2023-09-01T21:43:00Z">
        <w:r w:rsidRPr="001377BD">
          <w:delText xml:space="preserve">to study </w:delText>
        </w:r>
      </w:del>
      <w:r w:rsidRPr="001377BD">
        <w:t xml:space="preserve">sharing and compatibility </w:t>
      </w:r>
      <w:ins w:id="243" w:author="CEPT" w:date="2023-09-01T21:43:00Z">
        <w:r w:rsidRPr="001377BD">
          <w:t xml:space="preserve">studies </w:t>
        </w:r>
      </w:ins>
      <w:r w:rsidRPr="001377BD">
        <w:t xml:space="preserve">of receive-only millimetre and sub-millimetre wave imaging applications with other </w:t>
      </w:r>
      <w:del w:id="244" w:author="CEPT" w:date="2023-09-01T21:43:00Z">
        <w:r w:rsidRPr="001377BD">
          <w:delText>systems</w:delText>
        </w:r>
      </w:del>
      <w:ins w:id="245" w:author="CEPT" w:date="2023-09-01T21:43:00Z">
        <w:r w:rsidRPr="001377BD">
          <w:t>applications</w:t>
        </w:r>
      </w:ins>
      <w:r w:rsidRPr="001377BD">
        <w:t xml:space="preserve"> in the frequency range between 275 GHz and </w:t>
      </w:r>
      <w:del w:id="246" w:author="CEPT" w:date="2023-09-01T21:43:00Z">
        <w:r w:rsidRPr="001377BD">
          <w:delText>700 </w:delText>
        </w:r>
      </w:del>
      <w:ins w:id="247" w:author="CEPT" w:date="2023-09-01T21:43:00Z">
        <w:r w:rsidRPr="001377BD">
          <w:t xml:space="preserve">1000 </w:t>
        </w:r>
      </w:ins>
      <w:r w:rsidRPr="001377BD">
        <w:t>GHz</w:t>
      </w:r>
      <w:del w:id="248" w:author="CEPT" w:date="2023-09-01T21:43:00Z">
        <w:r w:rsidRPr="001377BD">
          <w:delText>;</w:delText>
        </w:r>
      </w:del>
      <w:ins w:id="249" w:author="CEPT" w:date="2023-09-01T21:43:00Z">
        <w:r w:rsidRPr="001377BD">
          <w:t xml:space="preserve">, identified by No. </w:t>
        </w:r>
        <w:r w:rsidRPr="001377BD">
          <w:rPr>
            <w:b/>
          </w:rPr>
          <w:t>5.564A</w:t>
        </w:r>
        <w:r w:rsidRPr="001377BD">
          <w:t>,</w:t>
        </w:r>
      </w:ins>
    </w:p>
    <w:p w14:paraId="57C100C6" w14:textId="77777777" w:rsidR="00755ADA" w:rsidRPr="001377BD" w:rsidRDefault="00755ADA" w:rsidP="00755ADA">
      <w:pPr>
        <w:pStyle w:val="Call"/>
        <w:rPr>
          <w:moveTo w:id="250" w:author="CEPT" w:date="2023-09-02T08:10:00Z"/>
        </w:rPr>
      </w:pPr>
      <w:moveToRangeStart w:id="251" w:author="CEPT" w:date="2023-09-02T08:10:00Z" w:name="move144534652"/>
      <w:moveTo w:id="252" w:author="CEPT" w:date="2023-09-02T08:10:00Z">
        <w:r w:rsidRPr="001377BD">
          <w:t>invites administrations</w:t>
        </w:r>
      </w:moveTo>
    </w:p>
    <w:p w14:paraId="5539F029" w14:textId="3A8D9253" w:rsidR="006435E2" w:rsidRPr="001377BD" w:rsidRDefault="006435E2" w:rsidP="006435E2">
      <w:pPr>
        <w:rPr>
          <w:moveTo w:id="253" w:author="CEPT" w:date="2023-09-02T08:11:00Z"/>
        </w:rPr>
      </w:pPr>
      <w:moveToRangeStart w:id="254" w:author="CEPT" w:date="2023-09-02T08:11:00Z" w:name="move144534733"/>
      <w:moveToRangeEnd w:id="251"/>
      <w:moveTo w:id="255" w:author="CEPT" w:date="2023-09-02T08:11:00Z">
        <w:r w:rsidRPr="001377BD">
          <w:t xml:space="preserve">to participate actively in the studies </w:t>
        </w:r>
      </w:moveTo>
      <w:ins w:id="256" w:author="CEPT" w:date="2023-09-02T08:12:00Z">
        <w:r w:rsidRPr="001377BD">
          <w:t xml:space="preserve">and provide the technical and operational characteristics of the systems involved by submitting contributions to the ITU Radiocommunication Sector </w:t>
        </w:r>
      </w:ins>
      <w:moveTo w:id="257" w:author="CEPT" w:date="2023-09-02T08:11:00Z">
        <w:del w:id="258" w:author="CEPT" w:date="2023-09-02T08:12:00Z">
          <w:r w:rsidRPr="001377BD" w:rsidDel="006435E2">
            <w:delText>by submitting contributions to the ITU Radiocommunication Sector.</w:delText>
          </w:r>
        </w:del>
      </w:moveTo>
      <w:ins w:id="259" w:author="CEPT" w:date="2023-09-02T08:12:00Z">
        <w:r w:rsidRPr="001377BD">
          <w:t>,</w:t>
        </w:r>
      </w:ins>
    </w:p>
    <w:moveToRangeEnd w:id="254"/>
    <w:p w14:paraId="31D70BDD" w14:textId="1B4986A2" w:rsidR="000E157E" w:rsidRPr="001377BD" w:rsidDel="006435E2" w:rsidRDefault="000E157E" w:rsidP="000E157E">
      <w:pPr>
        <w:rPr>
          <w:del w:id="260" w:author="CEPT" w:date="2023-09-02T08:11:00Z"/>
        </w:rPr>
      </w:pPr>
      <w:del w:id="261" w:author="CEPT" w:date="2023-09-02T08:11:00Z">
        <w:r w:rsidRPr="001377BD" w:rsidDel="006435E2">
          <w:lastRenderedPageBreak/>
          <w:delText>6</w:delText>
        </w:r>
        <w:r w:rsidRPr="001377BD" w:rsidDel="006435E2">
          <w:tab/>
          <w:delText>to study possible new allocations to the RLS on a co-primary basis in the frequency range between 231.5 GHz and 275 GHz, while ensuring the protection of existing services in the frequency bands considered and, as appropriate, adjacent frequency bands;</w:delText>
        </w:r>
      </w:del>
    </w:p>
    <w:p w14:paraId="21EEF88D" w14:textId="4066B764" w:rsidR="000E157E" w:rsidRPr="001377BD" w:rsidDel="006435E2" w:rsidRDefault="000E157E" w:rsidP="000E157E">
      <w:pPr>
        <w:rPr>
          <w:del w:id="262" w:author="CEPT" w:date="2023-09-02T08:11:00Z"/>
        </w:rPr>
      </w:pPr>
      <w:del w:id="263" w:author="CEPT" w:date="2023-09-02T08:11:00Z">
        <w:r w:rsidRPr="001377BD" w:rsidDel="006435E2">
          <w:delText>7</w:delText>
        </w:r>
        <w:r w:rsidRPr="001377BD" w:rsidDel="006435E2">
          <w:tab/>
          <w:delText>to study a possible identification of frequency bands in the frequency range 275-700 GHz for use by RLS applications;</w:delText>
        </w:r>
      </w:del>
    </w:p>
    <w:p w14:paraId="170110ED" w14:textId="2387DD43" w:rsidR="000E157E" w:rsidRPr="001377BD" w:rsidDel="006435E2" w:rsidRDefault="000E157E" w:rsidP="000E157E">
      <w:pPr>
        <w:rPr>
          <w:del w:id="264" w:author="CEPT" w:date="2023-09-02T08:11:00Z"/>
        </w:rPr>
      </w:pPr>
      <w:del w:id="265" w:author="CEPT" w:date="2023-09-02T08:11:00Z">
        <w:r w:rsidRPr="001377BD" w:rsidDel="006435E2">
          <w:delText>8</w:delText>
        </w:r>
        <w:r w:rsidRPr="001377BD" w:rsidDel="006435E2">
          <w:tab/>
          <w:delText xml:space="preserve">to review studies under </w:delText>
        </w:r>
        <w:r w:rsidRPr="001377BD" w:rsidDel="006435E2">
          <w:rPr>
            <w:i/>
          </w:rPr>
          <w:delText>resolves to invite the ITU Radiocommunication Sector</w:delText>
        </w:r>
        <w:r w:rsidRPr="001377BD" w:rsidDel="006435E2">
          <w:delText> 1 to 7, and elaborate regulatory measures for the possible introduction of millimetre and sub-millimetre wave imaging systems;</w:delText>
        </w:r>
      </w:del>
    </w:p>
    <w:p w14:paraId="1EF30314" w14:textId="6946D21D" w:rsidR="000E157E" w:rsidRPr="001377BD" w:rsidDel="006435E2" w:rsidRDefault="000E157E" w:rsidP="000E157E">
      <w:pPr>
        <w:rPr>
          <w:del w:id="266" w:author="CEPT" w:date="2023-09-02T08:11:00Z"/>
        </w:rPr>
      </w:pPr>
      <w:del w:id="267" w:author="CEPT" w:date="2023-09-02T08:11:00Z">
        <w:r w:rsidRPr="001377BD" w:rsidDel="006435E2">
          <w:delText>9</w:delText>
        </w:r>
        <w:r w:rsidRPr="001377BD" w:rsidDel="006435E2">
          <w:tab/>
          <w:delText>to complete the studies in time for WRC</w:delText>
        </w:r>
        <w:r w:rsidRPr="001377BD" w:rsidDel="006435E2">
          <w:noBreakHyphen/>
          <w:delText>27,</w:delText>
        </w:r>
      </w:del>
    </w:p>
    <w:p w14:paraId="6BC9EBD5" w14:textId="77777777" w:rsidR="000E157E" w:rsidRPr="001377BD" w:rsidRDefault="000E157E" w:rsidP="000E157E">
      <w:pPr>
        <w:pStyle w:val="Call"/>
      </w:pPr>
      <w:r w:rsidRPr="001377BD">
        <w:t>invites the 2027 World Radiocommunication Conference</w:t>
      </w:r>
    </w:p>
    <w:p w14:paraId="5E5DA45C" w14:textId="77777777" w:rsidR="00BC2193" w:rsidRPr="001377BD" w:rsidRDefault="00BC2193" w:rsidP="00BC2193">
      <w:pPr>
        <w:rPr>
          <w:ins w:id="268" w:author="CEPT" w:date="2023-09-02T08:14:00Z"/>
        </w:rPr>
      </w:pPr>
      <w:ins w:id="269" w:author="CEPT" w:date="2023-09-02T08:14:00Z">
        <w:r w:rsidRPr="001377BD">
          <w:t>1</w:t>
        </w:r>
        <w:r w:rsidRPr="001377BD">
          <w:tab/>
          <w:t>to determine, based on the results of studies, possible new allocations to the RLS in the frequency range between 231.5 GHz and 275 GHz on a co-primary basis, while ensuring the protection of the current use and further development of existing services in the frequency bands considered and in adjacent frequency bands;</w:t>
        </w:r>
      </w:ins>
    </w:p>
    <w:p w14:paraId="49773982" w14:textId="77777777" w:rsidR="00BC2193" w:rsidRPr="001377BD" w:rsidRDefault="00BC2193" w:rsidP="00BC2193">
      <w:pPr>
        <w:pStyle w:val="enumlev1"/>
        <w:ind w:left="0" w:firstLine="0"/>
        <w:rPr>
          <w:ins w:id="270" w:author="CEPT" w:date="2023-09-02T08:14:00Z"/>
        </w:rPr>
      </w:pPr>
      <w:ins w:id="271" w:author="CEPT" w:date="2023-09-02T08:14:00Z">
        <w:r w:rsidRPr="001377BD">
          <w:t>2</w:t>
        </w:r>
        <w:r w:rsidRPr="001377BD">
          <w:tab/>
          <w:t>to determine, based on the results of studies, adequate regulatory measures to protect the RAS in the frequency band 248-250 GHz;</w:t>
        </w:r>
      </w:ins>
    </w:p>
    <w:p w14:paraId="7DE61321" w14:textId="2177CAB7" w:rsidR="00BC2193" w:rsidRPr="001377BD" w:rsidRDefault="00BC2193" w:rsidP="00DF1380">
      <w:pPr>
        <w:rPr>
          <w:ins w:id="272" w:author="CEPT" w:date="2023-09-02T08:14:00Z"/>
        </w:rPr>
      </w:pPr>
      <w:ins w:id="273" w:author="CEPT" w:date="2023-09-02T08:14:00Z">
        <w:r w:rsidRPr="001377BD">
          <w:t>3</w:t>
        </w:r>
        <w:r w:rsidRPr="001377BD">
          <w:tab/>
          <w:t xml:space="preserve">to determine, based on the results of studies,  possible identifications of frequency bands in the frequency range between 275 and 700 GHz for use by RLS applications while ensuring the protection of the identified applications in Nos. </w:t>
        </w:r>
        <w:r w:rsidRPr="001377BD">
          <w:rPr>
            <w:b/>
            <w:bCs/>
          </w:rPr>
          <w:t>5.564A</w:t>
        </w:r>
        <w:r w:rsidRPr="001377BD">
          <w:t xml:space="preserve"> and </w:t>
        </w:r>
        <w:r w:rsidRPr="001377BD">
          <w:rPr>
            <w:b/>
            <w:bCs/>
          </w:rPr>
          <w:t>5.565</w:t>
        </w:r>
        <w:r w:rsidRPr="001377BD">
          <w:t xml:space="preserve"> in the frequency bands considered and, as appropriate, in adjacent frequency bands</w:t>
        </w:r>
      </w:ins>
      <w:ins w:id="274" w:author="CEPT" w:date="2023-09-02T08:15:00Z">
        <w:r w:rsidR="00616515" w:rsidRPr="001377BD">
          <w:t>.</w:t>
        </w:r>
      </w:ins>
    </w:p>
    <w:p w14:paraId="3C6934DA" w14:textId="6AD73D75" w:rsidR="000E157E" w:rsidRPr="001377BD" w:rsidDel="00BC2193" w:rsidRDefault="000E157E" w:rsidP="000E157E">
      <w:pPr>
        <w:rPr>
          <w:del w:id="275" w:author="CEPT" w:date="2023-09-02T08:14:00Z"/>
        </w:rPr>
      </w:pPr>
      <w:del w:id="276" w:author="CEPT" w:date="2023-09-02T08:14:00Z">
        <w:r w:rsidRPr="001377BD" w:rsidDel="00BC2193">
          <w:delText>to review the results of these studies and take appropriate actions,</w:delText>
        </w:r>
      </w:del>
    </w:p>
    <w:p w14:paraId="2B1D6D62" w14:textId="3AC2A1AB" w:rsidR="000E157E" w:rsidRPr="001377BD" w:rsidDel="00755ADA" w:rsidRDefault="000E157E" w:rsidP="000E157E">
      <w:pPr>
        <w:pStyle w:val="Call"/>
        <w:rPr>
          <w:moveFrom w:id="277" w:author="CEPT" w:date="2023-09-02T08:10:00Z"/>
        </w:rPr>
      </w:pPr>
      <w:moveFromRangeStart w:id="278" w:author="CEPT" w:date="2023-09-02T08:10:00Z" w:name="move144534652"/>
      <w:moveFrom w:id="279" w:author="CEPT" w:date="2023-09-02T08:10:00Z">
        <w:r w:rsidRPr="001377BD" w:rsidDel="00755ADA">
          <w:t>invites administrations</w:t>
        </w:r>
      </w:moveFrom>
    </w:p>
    <w:p w14:paraId="22FA0871" w14:textId="4ADE824F" w:rsidR="000E157E" w:rsidRPr="001377BD" w:rsidDel="006435E2" w:rsidRDefault="000E157E" w:rsidP="000E157E">
      <w:pPr>
        <w:rPr>
          <w:moveFrom w:id="280" w:author="CEPT" w:date="2023-09-02T08:11:00Z"/>
        </w:rPr>
      </w:pPr>
      <w:moveFromRangeStart w:id="281" w:author="CEPT" w:date="2023-09-02T08:11:00Z" w:name="move144534733"/>
      <w:moveFromRangeEnd w:id="278"/>
      <w:moveFrom w:id="282" w:author="CEPT" w:date="2023-09-02T08:11:00Z">
        <w:r w:rsidRPr="001377BD" w:rsidDel="006435E2">
          <w:t>to participate actively in the studies by submitting contributions to the ITU Radiocommunication Sector.</w:t>
        </w:r>
      </w:moveFrom>
    </w:p>
    <w:bookmarkEnd w:id="15"/>
    <w:moveFromRangeEnd w:id="281"/>
    <w:p w14:paraId="1DBC0142" w14:textId="77777777" w:rsidR="00C3354E" w:rsidRPr="001377BD" w:rsidRDefault="00C3354E">
      <w:pPr>
        <w:tabs>
          <w:tab w:val="clear" w:pos="1134"/>
          <w:tab w:val="clear" w:pos="1871"/>
          <w:tab w:val="clear" w:pos="2268"/>
        </w:tabs>
        <w:overflowPunct/>
        <w:autoSpaceDE/>
        <w:autoSpaceDN/>
        <w:adjustRightInd/>
        <w:spacing w:before="0"/>
        <w:textAlignment w:val="auto"/>
        <w:rPr>
          <w:b/>
        </w:rPr>
      </w:pPr>
      <w:r w:rsidRPr="001377BD">
        <w:rPr>
          <w:b/>
        </w:rPr>
        <w:br w:type="page"/>
      </w:r>
    </w:p>
    <w:p w14:paraId="483D945F" w14:textId="4264DD0E" w:rsidR="00C3354E" w:rsidRPr="001377BD" w:rsidRDefault="001127DC" w:rsidP="00C3354E">
      <w:pPr>
        <w:pStyle w:val="Annextitle"/>
      </w:pPr>
      <w:r w:rsidRPr="001377BD">
        <w:lastRenderedPageBreak/>
        <w:t>P</w:t>
      </w:r>
      <w:r w:rsidR="00C3354E" w:rsidRPr="001377BD">
        <w:t xml:space="preserve">roposals </w:t>
      </w:r>
      <w:r w:rsidR="00BD0F5F" w:rsidRPr="001377BD">
        <w:t>on</w:t>
      </w:r>
      <w:r w:rsidR="00C3354E" w:rsidRPr="001377BD">
        <w:t xml:space="preserve"> </w:t>
      </w:r>
      <w:r w:rsidRPr="001377BD">
        <w:t xml:space="preserve">an </w:t>
      </w:r>
      <w:r w:rsidR="00C3354E" w:rsidRPr="001377BD">
        <w:t>agenda item</w:t>
      </w:r>
      <w:r w:rsidRPr="001377BD">
        <w:t xml:space="preserve">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C3354E" w:rsidRPr="001377BD" w14:paraId="134B6673" w14:textId="77777777" w:rsidTr="00C4529D">
        <w:trPr>
          <w:cantSplit/>
        </w:trPr>
        <w:tc>
          <w:tcPr>
            <w:tcW w:w="9723" w:type="dxa"/>
            <w:gridSpan w:val="2"/>
            <w:hideMark/>
          </w:tcPr>
          <w:p w14:paraId="7D71D6D3" w14:textId="35E8B1B0" w:rsidR="00C3354E" w:rsidRPr="001377BD" w:rsidRDefault="00C3354E" w:rsidP="00C4529D">
            <w:pPr>
              <w:keepNext/>
              <w:spacing w:before="240"/>
              <w:rPr>
                <w:b/>
                <w:bCs/>
                <w:lang w:val="en-US"/>
              </w:rPr>
            </w:pPr>
            <w:r w:rsidRPr="001377BD">
              <w:rPr>
                <w:b/>
                <w:bCs/>
                <w:lang w:val="en-US"/>
              </w:rPr>
              <w:t>Subject:</w:t>
            </w:r>
            <w:r w:rsidR="00E1120F" w:rsidRPr="001377BD">
              <w:rPr>
                <w:b/>
                <w:bCs/>
                <w:lang w:val="en-US"/>
              </w:rPr>
              <w:t xml:space="preserve"> </w:t>
            </w:r>
            <w:r w:rsidR="00E1120F" w:rsidRPr="001377BD">
              <w:rPr>
                <w:b/>
                <w:color w:val="000000"/>
                <w:szCs w:val="24"/>
              </w:rPr>
              <w:t>Studies on possible new additional allocations for systems and applications of the radiolocation service on a co-primary basis in the frequency band 231.5-275 GHz, and new identifications for radiolocation service applications in frequency bands within the frequency range 275-700 GHz</w:t>
            </w:r>
          </w:p>
        </w:tc>
      </w:tr>
      <w:tr w:rsidR="00C3354E" w:rsidRPr="001377BD" w14:paraId="512AF5B3" w14:textId="77777777" w:rsidTr="00C4529D">
        <w:trPr>
          <w:cantSplit/>
        </w:trPr>
        <w:tc>
          <w:tcPr>
            <w:tcW w:w="9723" w:type="dxa"/>
            <w:gridSpan w:val="2"/>
            <w:tcBorders>
              <w:top w:val="nil"/>
              <w:left w:val="nil"/>
              <w:bottom w:val="single" w:sz="4" w:space="0" w:color="auto"/>
              <w:right w:val="nil"/>
            </w:tcBorders>
            <w:hideMark/>
          </w:tcPr>
          <w:p w14:paraId="4EA5FEC0" w14:textId="701F3B44" w:rsidR="00C3354E" w:rsidRPr="001377BD" w:rsidRDefault="00C3354E" w:rsidP="00C4529D">
            <w:pPr>
              <w:keepNext/>
              <w:spacing w:before="240" w:after="120"/>
              <w:rPr>
                <w:b/>
                <w:i/>
                <w:color w:val="000000"/>
                <w:lang w:val="en-US"/>
              </w:rPr>
            </w:pPr>
            <w:r w:rsidRPr="001377BD">
              <w:rPr>
                <w:b/>
                <w:bCs/>
                <w:lang w:val="en-US"/>
              </w:rPr>
              <w:t>Origin:</w:t>
            </w:r>
            <w:r w:rsidR="00FE6E4C" w:rsidRPr="001377BD">
              <w:rPr>
                <w:b/>
                <w:bCs/>
                <w:lang w:val="en-US"/>
              </w:rPr>
              <w:t xml:space="preserve"> </w:t>
            </w:r>
            <w:r w:rsidR="00FE6E4C" w:rsidRPr="001377BD">
              <w:rPr>
                <w:lang w:val="en-US"/>
              </w:rPr>
              <w:t>CEPT</w:t>
            </w:r>
          </w:p>
        </w:tc>
      </w:tr>
      <w:tr w:rsidR="00C3354E" w:rsidRPr="001377BD" w14:paraId="03EE0B26" w14:textId="77777777" w:rsidTr="00C4529D">
        <w:trPr>
          <w:cantSplit/>
        </w:trPr>
        <w:tc>
          <w:tcPr>
            <w:tcW w:w="9723" w:type="dxa"/>
            <w:gridSpan w:val="2"/>
            <w:tcBorders>
              <w:top w:val="single" w:sz="4" w:space="0" w:color="auto"/>
              <w:left w:val="nil"/>
              <w:bottom w:val="single" w:sz="4" w:space="0" w:color="auto"/>
              <w:right w:val="nil"/>
            </w:tcBorders>
          </w:tcPr>
          <w:p w14:paraId="7820A7B8" w14:textId="77777777" w:rsidR="00C3354E" w:rsidRPr="001377BD" w:rsidRDefault="00C3354E" w:rsidP="00C4529D">
            <w:pPr>
              <w:keepNext/>
              <w:rPr>
                <w:b/>
                <w:iCs/>
                <w:color w:val="000000"/>
                <w:lang w:val="en-US"/>
              </w:rPr>
            </w:pPr>
            <w:r w:rsidRPr="001377BD">
              <w:rPr>
                <w:b/>
                <w:i/>
                <w:color w:val="000000"/>
                <w:lang w:val="en-US"/>
              </w:rPr>
              <w:t>Proposal</w:t>
            </w:r>
            <w:r w:rsidRPr="001377BD">
              <w:rPr>
                <w:b/>
                <w:iCs/>
                <w:color w:val="000000"/>
                <w:lang w:val="en-US"/>
              </w:rPr>
              <w:t>:</w:t>
            </w:r>
          </w:p>
          <w:p w14:paraId="17CF39EE" w14:textId="3A44CF9D" w:rsidR="00C3354E" w:rsidRPr="001377BD" w:rsidRDefault="00F951FF" w:rsidP="00F951FF">
            <w:pPr>
              <w:keepNext/>
              <w:rPr>
                <w:b/>
                <w:i/>
                <w:lang w:val="en-US"/>
              </w:rPr>
            </w:pPr>
            <w:r w:rsidRPr="001377BD">
              <w:rPr>
                <w:bCs/>
                <w:color w:val="000000"/>
                <w:lang w:val="en-US"/>
              </w:rPr>
              <w:t xml:space="preserve">Studies on possible new additional allocations for systems and applications of the RLS on a co-primary basis in the frequency band 231.5-275 GHz, and new identifications for RLS applications in frequency bands within the frequency range 275-700 GHz, in accordance with Resolution </w:t>
            </w:r>
            <w:r w:rsidRPr="001377BD">
              <w:rPr>
                <w:b/>
                <w:color w:val="000000"/>
                <w:lang w:val="en-US"/>
              </w:rPr>
              <w:t>663 (R</w:t>
            </w:r>
            <w:r w:rsidR="00A400DF" w:rsidRPr="001377BD">
              <w:rPr>
                <w:b/>
                <w:color w:val="000000"/>
                <w:lang w:val="en-US"/>
              </w:rPr>
              <w:t>ev</w:t>
            </w:r>
            <w:r w:rsidRPr="001377BD">
              <w:rPr>
                <w:b/>
                <w:color w:val="000000"/>
                <w:lang w:val="en-US"/>
              </w:rPr>
              <w:t>.WRC-23)</w:t>
            </w:r>
          </w:p>
        </w:tc>
      </w:tr>
      <w:tr w:rsidR="00C3354E" w:rsidRPr="001377BD" w14:paraId="6D6E8533" w14:textId="77777777" w:rsidTr="00C4529D">
        <w:trPr>
          <w:cantSplit/>
        </w:trPr>
        <w:tc>
          <w:tcPr>
            <w:tcW w:w="9723" w:type="dxa"/>
            <w:gridSpan w:val="2"/>
            <w:tcBorders>
              <w:top w:val="single" w:sz="4" w:space="0" w:color="auto"/>
              <w:left w:val="nil"/>
              <w:bottom w:val="single" w:sz="4" w:space="0" w:color="auto"/>
              <w:right w:val="nil"/>
            </w:tcBorders>
          </w:tcPr>
          <w:p w14:paraId="5E2E604F" w14:textId="77777777" w:rsidR="00C3354E" w:rsidRPr="001377BD" w:rsidRDefault="00C3354E" w:rsidP="00C4529D">
            <w:pPr>
              <w:keepNext/>
              <w:rPr>
                <w:b/>
                <w:i/>
                <w:color w:val="000000"/>
                <w:lang w:val="en-US"/>
              </w:rPr>
            </w:pPr>
            <w:r w:rsidRPr="001377BD">
              <w:rPr>
                <w:b/>
                <w:i/>
                <w:color w:val="000000"/>
                <w:lang w:val="en-US"/>
              </w:rPr>
              <w:t>Background/reason</w:t>
            </w:r>
            <w:r w:rsidRPr="001377BD">
              <w:rPr>
                <w:b/>
                <w:iCs/>
                <w:color w:val="000000"/>
                <w:lang w:val="en-US"/>
              </w:rPr>
              <w:t>:</w:t>
            </w:r>
          </w:p>
          <w:p w14:paraId="2E3F5D76" w14:textId="4DB19F9E" w:rsidR="000E463A" w:rsidRPr="001377BD" w:rsidRDefault="000E463A" w:rsidP="000E463A">
            <w:pPr>
              <w:keepNext/>
              <w:rPr>
                <w:bCs/>
                <w:iCs/>
                <w:lang w:val="en-US"/>
              </w:rPr>
            </w:pPr>
            <w:r w:rsidRPr="001377BD">
              <w:rPr>
                <w:bCs/>
                <w:iCs/>
                <w:lang w:val="en-US"/>
              </w:rPr>
              <w:t xml:space="preserve">WRC-19 agreed to include this proposal as preliminary agenda item 2.1 in the preliminary agenda for WRC-27 (Res. </w:t>
            </w:r>
            <w:r w:rsidRPr="001377BD">
              <w:rPr>
                <w:b/>
                <w:iCs/>
                <w:lang w:val="en-US"/>
              </w:rPr>
              <w:t>812 (WRC-19)</w:t>
            </w:r>
            <w:r w:rsidRPr="001377BD">
              <w:rPr>
                <w:bCs/>
                <w:iCs/>
                <w:lang w:val="en-US"/>
              </w:rPr>
              <w:t>).</w:t>
            </w:r>
          </w:p>
          <w:p w14:paraId="4FF13C5A" w14:textId="1C28CE3E" w:rsidR="000E463A" w:rsidRPr="001377BD" w:rsidRDefault="000E463A" w:rsidP="000E463A">
            <w:pPr>
              <w:keepNext/>
              <w:rPr>
                <w:bCs/>
                <w:iCs/>
                <w:lang w:val="en-US"/>
              </w:rPr>
            </w:pPr>
            <w:r w:rsidRPr="001377BD">
              <w:rPr>
                <w:bCs/>
                <w:iCs/>
                <w:lang w:val="en-US"/>
              </w:rPr>
              <w:t>The applications and systems as defined in this Resolution are planned to be deployed and operated globally under the radio location service:</w:t>
            </w:r>
          </w:p>
          <w:p w14:paraId="74A52348" w14:textId="1FDD1379" w:rsidR="000E463A" w:rsidRPr="001377BD" w:rsidRDefault="000C2966" w:rsidP="000C2966">
            <w:pPr>
              <w:pStyle w:val="enumlev1"/>
              <w:rPr>
                <w:lang w:val="en-US"/>
              </w:rPr>
            </w:pPr>
            <w:r w:rsidRPr="001377BD">
              <w:rPr>
                <w:lang w:val="en-US"/>
              </w:rPr>
              <w:tab/>
            </w:r>
            <w:r w:rsidR="000E463A" w:rsidRPr="001377BD">
              <w:rPr>
                <w:lang w:val="en-US"/>
              </w:rPr>
              <w:t>Systems for stand-off detection of concealed objects</w:t>
            </w:r>
            <w:r w:rsidR="00DB5CE3" w:rsidRPr="001377BD">
              <w:rPr>
                <w:lang w:val="en-US"/>
              </w:rPr>
              <w:t>:</w:t>
            </w:r>
            <w:r w:rsidR="000E463A" w:rsidRPr="001377BD">
              <w:rPr>
                <w:lang w:val="en-US"/>
              </w:rPr>
              <w:t xml:space="preserve"> will provide a significant contribution to public safety, counterterrorism and the security of high-risk/ high-value assets or areas.</w:t>
            </w:r>
          </w:p>
          <w:p w14:paraId="7E477225" w14:textId="191C2C52" w:rsidR="000E463A" w:rsidRPr="001377BD" w:rsidRDefault="000C2966" w:rsidP="000C2966">
            <w:pPr>
              <w:pStyle w:val="enumlev1"/>
              <w:rPr>
                <w:lang w:val="en-US"/>
              </w:rPr>
            </w:pPr>
            <w:r w:rsidRPr="001377BD">
              <w:rPr>
                <w:lang w:val="en-US"/>
              </w:rPr>
              <w:tab/>
            </w:r>
            <w:r w:rsidR="000E463A" w:rsidRPr="001377BD">
              <w:rPr>
                <w:lang w:val="en-US"/>
              </w:rPr>
              <w:t xml:space="preserve">Applications in the near ranges around vehicles: these applications will provide increased traffic safety for vehicle passengers and vulnerable road users. The envisaged functions require protection from interference from users in the same or adjacent bands. </w:t>
            </w:r>
          </w:p>
          <w:p w14:paraId="15F2F25A" w14:textId="332F8E71" w:rsidR="000E463A" w:rsidRPr="001377BD" w:rsidRDefault="000E463A" w:rsidP="000E463A">
            <w:pPr>
              <w:keepNext/>
              <w:rPr>
                <w:bCs/>
                <w:iCs/>
                <w:lang w:val="en-US"/>
              </w:rPr>
            </w:pPr>
            <w:r w:rsidRPr="001377BD">
              <w:rPr>
                <w:bCs/>
                <w:iCs/>
                <w:lang w:val="en-US"/>
              </w:rPr>
              <w:t xml:space="preserve">The protection of the existing services such as RAS, </w:t>
            </w:r>
            <w:proofErr w:type="gramStart"/>
            <w:r w:rsidRPr="001377BD">
              <w:rPr>
                <w:bCs/>
                <w:iCs/>
                <w:lang w:val="en-US"/>
              </w:rPr>
              <w:t>EESS(</w:t>
            </w:r>
            <w:proofErr w:type="gramEnd"/>
            <w:r w:rsidRPr="001377BD">
              <w:rPr>
                <w:bCs/>
                <w:iCs/>
                <w:lang w:val="en-US"/>
              </w:rPr>
              <w:t xml:space="preserve">passive), in the bands 231.5-275 GHz and 275 </w:t>
            </w:r>
            <w:r w:rsidR="00B42D3B" w:rsidRPr="001377BD">
              <w:rPr>
                <w:bCs/>
                <w:iCs/>
                <w:lang w:val="en-US"/>
              </w:rPr>
              <w:t>-</w:t>
            </w:r>
            <w:r w:rsidRPr="001377BD">
              <w:rPr>
                <w:bCs/>
                <w:iCs/>
                <w:lang w:val="en-US"/>
              </w:rPr>
              <w:t xml:space="preserve"> 700 GHz is ensured by the already existing footnotes. </w:t>
            </w:r>
          </w:p>
          <w:p w14:paraId="24481261" w14:textId="5CC137E3" w:rsidR="000E463A" w:rsidRPr="001377BD" w:rsidRDefault="000E463A" w:rsidP="000E463A">
            <w:pPr>
              <w:keepNext/>
              <w:rPr>
                <w:bCs/>
                <w:iCs/>
                <w:lang w:val="en-US"/>
              </w:rPr>
            </w:pPr>
            <w:r w:rsidRPr="001377BD">
              <w:rPr>
                <w:bCs/>
                <w:iCs/>
                <w:lang w:val="en-US"/>
              </w:rPr>
              <w:t xml:space="preserve">WRC-23 reviewed under agenda item 1.14 the frequency allocations for the EESS (passive) in the frequency range 231.5-252 GHz, in accordance with Resolution </w:t>
            </w:r>
            <w:r w:rsidRPr="001377BD">
              <w:rPr>
                <w:b/>
                <w:iCs/>
                <w:lang w:val="en-US"/>
              </w:rPr>
              <w:t>662 (WRC-19)</w:t>
            </w:r>
            <w:r w:rsidRPr="001377BD">
              <w:rPr>
                <w:bCs/>
                <w:iCs/>
                <w:lang w:val="en-US"/>
              </w:rPr>
              <w:t xml:space="preserve"> and related results of studies and decisions of WRC-23 under agenda item 1.14 will be taken into account under this Resolution</w:t>
            </w:r>
            <w:r w:rsidR="008E7950" w:rsidRPr="001377BD">
              <w:rPr>
                <w:bCs/>
                <w:iCs/>
                <w:lang w:val="en-US"/>
              </w:rPr>
              <w:t>.</w:t>
            </w:r>
          </w:p>
          <w:p w14:paraId="343196AF" w14:textId="6F36B66B" w:rsidR="00C3354E" w:rsidRPr="001377BD" w:rsidRDefault="000E463A" w:rsidP="000E463A">
            <w:pPr>
              <w:keepNext/>
              <w:rPr>
                <w:b/>
                <w:iCs/>
                <w:lang w:val="en-US"/>
              </w:rPr>
            </w:pPr>
            <w:r w:rsidRPr="001377BD">
              <w:rPr>
                <w:bCs/>
                <w:iCs/>
                <w:lang w:val="en-US"/>
              </w:rPr>
              <w:t xml:space="preserve">Work under this </w:t>
            </w:r>
            <w:r w:rsidR="008E7950" w:rsidRPr="001377BD">
              <w:rPr>
                <w:bCs/>
                <w:iCs/>
                <w:lang w:val="en-US"/>
              </w:rPr>
              <w:t>R</w:t>
            </w:r>
            <w:r w:rsidRPr="001377BD">
              <w:rPr>
                <w:bCs/>
                <w:iCs/>
                <w:lang w:val="en-US"/>
              </w:rPr>
              <w:t>esolution does not intend to extend the existing table of frequency allocations.</w:t>
            </w:r>
          </w:p>
        </w:tc>
      </w:tr>
      <w:tr w:rsidR="00C3354E" w:rsidRPr="001377BD" w14:paraId="13BAB17E" w14:textId="77777777" w:rsidTr="00C4529D">
        <w:trPr>
          <w:cantSplit/>
        </w:trPr>
        <w:tc>
          <w:tcPr>
            <w:tcW w:w="9723" w:type="dxa"/>
            <w:gridSpan w:val="2"/>
            <w:tcBorders>
              <w:top w:val="single" w:sz="4" w:space="0" w:color="auto"/>
              <w:left w:val="nil"/>
              <w:bottom w:val="single" w:sz="4" w:space="0" w:color="auto"/>
              <w:right w:val="nil"/>
            </w:tcBorders>
          </w:tcPr>
          <w:p w14:paraId="3C408EFF" w14:textId="7E0A487B" w:rsidR="00C3354E" w:rsidRPr="001377BD" w:rsidRDefault="00C3354E" w:rsidP="00E55F73">
            <w:pPr>
              <w:keepNext/>
              <w:rPr>
                <w:b/>
                <w:i/>
                <w:lang w:val="en-US"/>
              </w:rPr>
            </w:pPr>
            <w:r w:rsidRPr="001377BD">
              <w:rPr>
                <w:b/>
                <w:i/>
                <w:lang w:val="en-US"/>
              </w:rPr>
              <w:t>Radiocommunication services concerned</w:t>
            </w:r>
            <w:r w:rsidRPr="001377BD">
              <w:rPr>
                <w:b/>
                <w:iCs/>
                <w:lang w:val="en-US"/>
              </w:rPr>
              <w:t>:</w:t>
            </w:r>
            <w:r w:rsidR="00E55F73" w:rsidRPr="001377BD">
              <w:rPr>
                <w:b/>
                <w:iCs/>
                <w:lang w:val="en-US"/>
              </w:rPr>
              <w:t xml:space="preserve"> </w:t>
            </w:r>
            <w:r w:rsidR="00E55F73" w:rsidRPr="001377BD">
              <w:t xml:space="preserve"> </w:t>
            </w:r>
            <w:r w:rsidR="00E55F73" w:rsidRPr="001377BD">
              <w:rPr>
                <w:bCs/>
                <w:iCs/>
                <w:lang w:val="en-US"/>
              </w:rPr>
              <w:t xml:space="preserve">Radio Astronomy, Fixed, </w:t>
            </w:r>
            <w:r w:rsidR="00F36CA6" w:rsidRPr="001377BD">
              <w:rPr>
                <w:bCs/>
                <w:iCs/>
                <w:lang w:val="en-US"/>
              </w:rPr>
              <w:t>M</w:t>
            </w:r>
            <w:r w:rsidR="00DC0E09" w:rsidRPr="001377BD">
              <w:rPr>
                <w:bCs/>
                <w:iCs/>
                <w:lang w:val="en-US"/>
              </w:rPr>
              <w:t xml:space="preserve">obile, </w:t>
            </w:r>
            <w:r w:rsidR="00F36CA6" w:rsidRPr="001377BD">
              <w:rPr>
                <w:bCs/>
                <w:iCs/>
                <w:lang w:val="en-US"/>
              </w:rPr>
              <w:t xml:space="preserve">Fixed-Satellite, Mobile-Satellite, </w:t>
            </w:r>
            <w:r w:rsidR="00E55F73" w:rsidRPr="001377BD">
              <w:rPr>
                <w:bCs/>
                <w:iCs/>
                <w:lang w:val="en-US"/>
              </w:rPr>
              <w:t>Earth Exploration-Satellite (passive), Radio</w:t>
            </w:r>
            <w:r w:rsidR="00A400DF" w:rsidRPr="001377BD">
              <w:rPr>
                <w:bCs/>
                <w:iCs/>
                <w:lang w:val="en-US"/>
              </w:rPr>
              <w:t xml:space="preserve"> l</w:t>
            </w:r>
            <w:r w:rsidR="00E55F73" w:rsidRPr="001377BD">
              <w:rPr>
                <w:bCs/>
                <w:iCs/>
                <w:lang w:val="en-US"/>
              </w:rPr>
              <w:t>ocation</w:t>
            </w:r>
            <w:r w:rsidR="00F36CA6" w:rsidRPr="001377BD">
              <w:rPr>
                <w:bCs/>
                <w:iCs/>
                <w:lang w:val="en-US"/>
              </w:rPr>
              <w:t>, Radionavigation, Radionavigation-Satellite, Space Research</w:t>
            </w:r>
            <w:r w:rsidR="007A0248" w:rsidRPr="001377BD">
              <w:rPr>
                <w:bCs/>
                <w:iCs/>
                <w:lang w:val="en-US"/>
              </w:rPr>
              <w:t xml:space="preserve"> (passive)</w:t>
            </w:r>
            <w:r w:rsidR="00F36CA6" w:rsidRPr="001377BD">
              <w:rPr>
                <w:bCs/>
                <w:iCs/>
                <w:lang w:val="en-US"/>
              </w:rPr>
              <w:t>, Amateur, Amateur-Satellite</w:t>
            </w:r>
            <w:r w:rsidR="00E55F73" w:rsidRPr="001377BD">
              <w:rPr>
                <w:bCs/>
                <w:iCs/>
                <w:lang w:val="en-US"/>
              </w:rPr>
              <w:t xml:space="preserve"> </w:t>
            </w:r>
          </w:p>
        </w:tc>
      </w:tr>
      <w:tr w:rsidR="00C3354E" w:rsidRPr="001377BD" w14:paraId="5E41D9CA" w14:textId="77777777" w:rsidTr="00C4529D">
        <w:trPr>
          <w:cantSplit/>
        </w:trPr>
        <w:tc>
          <w:tcPr>
            <w:tcW w:w="9723" w:type="dxa"/>
            <w:gridSpan w:val="2"/>
            <w:tcBorders>
              <w:top w:val="single" w:sz="4" w:space="0" w:color="auto"/>
              <w:left w:val="nil"/>
              <w:bottom w:val="single" w:sz="4" w:space="0" w:color="auto"/>
              <w:right w:val="nil"/>
            </w:tcBorders>
          </w:tcPr>
          <w:p w14:paraId="7C37F4FA" w14:textId="5BD4B4A1" w:rsidR="00C3354E" w:rsidRPr="001377BD" w:rsidRDefault="00C3354E" w:rsidP="00C4529D">
            <w:pPr>
              <w:keepNext/>
              <w:rPr>
                <w:b/>
                <w:i/>
                <w:lang w:val="en-US"/>
              </w:rPr>
            </w:pPr>
            <w:r w:rsidRPr="001377BD">
              <w:rPr>
                <w:b/>
                <w:i/>
                <w:lang w:val="en-US"/>
              </w:rPr>
              <w:t>Indication of possible difficulties</w:t>
            </w:r>
            <w:r w:rsidRPr="001377BD">
              <w:rPr>
                <w:b/>
                <w:iCs/>
                <w:lang w:val="en-US"/>
              </w:rPr>
              <w:t>:</w:t>
            </w:r>
            <w:r w:rsidR="00E55F73" w:rsidRPr="001377BD">
              <w:rPr>
                <w:b/>
                <w:iCs/>
                <w:lang w:val="en-US"/>
              </w:rPr>
              <w:t xml:space="preserve"> </w:t>
            </w:r>
            <w:r w:rsidR="0036194E" w:rsidRPr="001377BD">
              <w:rPr>
                <w:bCs/>
                <w:iCs/>
                <w:color w:val="000000"/>
                <w:szCs w:val="24"/>
              </w:rPr>
              <w:t xml:space="preserve"> </w:t>
            </w:r>
          </w:p>
          <w:p w14:paraId="09BE2298" w14:textId="1043B237" w:rsidR="00C3354E" w:rsidRPr="001377BD" w:rsidRDefault="00052C18" w:rsidP="00C4529D">
            <w:pPr>
              <w:keepNext/>
              <w:rPr>
                <w:b/>
                <w:i/>
                <w:lang w:val="en-US"/>
              </w:rPr>
            </w:pPr>
            <w:r w:rsidRPr="001377BD">
              <w:rPr>
                <w:bCs/>
                <w:iCs/>
                <w:color w:val="000000"/>
                <w:szCs w:val="24"/>
              </w:rPr>
              <w:t>None currently identified</w:t>
            </w:r>
          </w:p>
        </w:tc>
      </w:tr>
      <w:tr w:rsidR="00C3354E" w:rsidRPr="001377BD" w14:paraId="229CC0DE" w14:textId="77777777" w:rsidTr="00C4529D">
        <w:trPr>
          <w:cantSplit/>
        </w:trPr>
        <w:tc>
          <w:tcPr>
            <w:tcW w:w="9723" w:type="dxa"/>
            <w:gridSpan w:val="2"/>
            <w:tcBorders>
              <w:top w:val="single" w:sz="4" w:space="0" w:color="auto"/>
              <w:left w:val="nil"/>
              <w:bottom w:val="single" w:sz="4" w:space="0" w:color="auto"/>
              <w:right w:val="nil"/>
            </w:tcBorders>
          </w:tcPr>
          <w:p w14:paraId="1F4CF98B" w14:textId="2843AE1C" w:rsidR="00C3354E" w:rsidRPr="001377BD" w:rsidRDefault="00C3354E" w:rsidP="00C4529D">
            <w:pPr>
              <w:keepNext/>
              <w:rPr>
                <w:b/>
                <w:i/>
                <w:lang w:val="en-US"/>
              </w:rPr>
            </w:pPr>
            <w:r w:rsidRPr="001377BD">
              <w:rPr>
                <w:b/>
                <w:i/>
                <w:lang w:val="en-US"/>
              </w:rPr>
              <w:t>Previous/ongoing studies on the issue</w:t>
            </w:r>
            <w:r w:rsidRPr="001377BD">
              <w:rPr>
                <w:b/>
                <w:iCs/>
                <w:lang w:val="en-US"/>
              </w:rPr>
              <w:t>:</w:t>
            </w:r>
            <w:r w:rsidR="0097420D" w:rsidRPr="001377BD">
              <w:rPr>
                <w:b/>
                <w:iCs/>
                <w:lang w:val="en-US"/>
              </w:rPr>
              <w:t xml:space="preserve"> </w:t>
            </w:r>
            <w:r w:rsidR="0097420D" w:rsidRPr="001377BD">
              <w:rPr>
                <w:bCs/>
                <w:iCs/>
                <w:color w:val="000000"/>
                <w:szCs w:val="24"/>
              </w:rPr>
              <w:t xml:space="preserve"> </w:t>
            </w:r>
          </w:p>
          <w:p w14:paraId="670E1732" w14:textId="28D0CB9B" w:rsidR="00C3354E" w:rsidRPr="001377BD" w:rsidRDefault="000B23BA" w:rsidP="00C4529D">
            <w:pPr>
              <w:keepNext/>
              <w:rPr>
                <w:b/>
                <w:i/>
                <w:lang w:val="en-US"/>
              </w:rPr>
            </w:pPr>
            <w:r w:rsidRPr="001377BD">
              <w:rPr>
                <w:bCs/>
                <w:iCs/>
                <w:lang w:val="en-US"/>
              </w:rPr>
              <w:t xml:space="preserve">WRC-19, </w:t>
            </w:r>
            <w:r w:rsidR="00A400DF" w:rsidRPr="001377BD">
              <w:rPr>
                <w:bCs/>
                <w:iCs/>
                <w:lang w:val="pt-PT"/>
              </w:rPr>
              <w:t xml:space="preserve">agenda item </w:t>
            </w:r>
            <w:r w:rsidRPr="001377BD">
              <w:rPr>
                <w:bCs/>
                <w:iCs/>
                <w:lang w:val="en-US"/>
              </w:rPr>
              <w:t xml:space="preserve">1.15; WRC-23, </w:t>
            </w:r>
            <w:r w:rsidR="00A400DF" w:rsidRPr="001377BD">
              <w:rPr>
                <w:bCs/>
                <w:iCs/>
                <w:lang w:val="pt-PT"/>
              </w:rPr>
              <w:t xml:space="preserve">agenda item </w:t>
            </w:r>
            <w:r w:rsidRPr="001377BD">
              <w:rPr>
                <w:bCs/>
                <w:iCs/>
                <w:lang w:val="en-US"/>
              </w:rPr>
              <w:t>1.14</w:t>
            </w:r>
          </w:p>
        </w:tc>
      </w:tr>
      <w:tr w:rsidR="00C3354E" w:rsidRPr="001377BD" w14:paraId="31293C99" w14:textId="77777777" w:rsidTr="00C4529D">
        <w:trPr>
          <w:cantSplit/>
        </w:trPr>
        <w:tc>
          <w:tcPr>
            <w:tcW w:w="4897" w:type="dxa"/>
            <w:tcBorders>
              <w:top w:val="single" w:sz="4" w:space="0" w:color="auto"/>
              <w:left w:val="nil"/>
              <w:bottom w:val="single" w:sz="4" w:space="0" w:color="auto"/>
              <w:right w:val="single" w:sz="4" w:space="0" w:color="auto"/>
            </w:tcBorders>
          </w:tcPr>
          <w:p w14:paraId="729FC71B" w14:textId="5F8A39C9" w:rsidR="00C3354E" w:rsidRPr="001377BD" w:rsidRDefault="00C3354E" w:rsidP="00C4529D">
            <w:pPr>
              <w:keepNext/>
              <w:rPr>
                <w:b/>
                <w:i/>
                <w:color w:val="000000"/>
                <w:lang w:val="en-US"/>
              </w:rPr>
            </w:pPr>
            <w:r w:rsidRPr="001377BD">
              <w:rPr>
                <w:b/>
                <w:i/>
                <w:color w:val="000000"/>
                <w:lang w:val="en-US"/>
              </w:rPr>
              <w:t>Studies to be carried out by</w:t>
            </w:r>
            <w:r w:rsidRPr="001377BD">
              <w:rPr>
                <w:b/>
                <w:iCs/>
                <w:color w:val="000000"/>
                <w:lang w:val="en-US"/>
              </w:rPr>
              <w:t>:</w:t>
            </w:r>
            <w:r w:rsidR="0097420D" w:rsidRPr="001377BD">
              <w:rPr>
                <w:b/>
                <w:iCs/>
                <w:color w:val="000000"/>
                <w:lang w:val="en-US"/>
              </w:rPr>
              <w:t xml:space="preserve"> </w:t>
            </w:r>
          </w:p>
          <w:p w14:paraId="76A65B6E" w14:textId="54D7B50D" w:rsidR="00C3354E" w:rsidRPr="001377BD" w:rsidRDefault="00517298" w:rsidP="00C4529D">
            <w:pPr>
              <w:keepNext/>
              <w:rPr>
                <w:b/>
                <w:i/>
                <w:color w:val="000000"/>
                <w:lang w:val="en-US"/>
              </w:rPr>
            </w:pPr>
            <w:r w:rsidRPr="001377BD">
              <w:rPr>
                <w:iCs/>
                <w:color w:val="000000"/>
                <w:lang w:val="en-US"/>
              </w:rPr>
              <w:t>WP 5B</w:t>
            </w:r>
          </w:p>
        </w:tc>
        <w:tc>
          <w:tcPr>
            <w:tcW w:w="4826" w:type="dxa"/>
            <w:tcBorders>
              <w:top w:val="single" w:sz="4" w:space="0" w:color="auto"/>
              <w:left w:val="single" w:sz="4" w:space="0" w:color="auto"/>
              <w:bottom w:val="single" w:sz="4" w:space="0" w:color="auto"/>
              <w:right w:val="nil"/>
            </w:tcBorders>
            <w:hideMark/>
          </w:tcPr>
          <w:p w14:paraId="4670342D" w14:textId="77777777" w:rsidR="00C3354E" w:rsidRPr="001377BD" w:rsidRDefault="00C3354E"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670E7847" w14:textId="4C6EED26" w:rsidR="00EE761F" w:rsidRPr="001377BD" w:rsidRDefault="00EE761F"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C3354E" w:rsidRPr="001377BD" w14:paraId="046A2135" w14:textId="77777777" w:rsidTr="00C4529D">
        <w:trPr>
          <w:cantSplit/>
        </w:trPr>
        <w:tc>
          <w:tcPr>
            <w:tcW w:w="9723" w:type="dxa"/>
            <w:gridSpan w:val="2"/>
            <w:tcBorders>
              <w:top w:val="single" w:sz="4" w:space="0" w:color="auto"/>
              <w:left w:val="nil"/>
              <w:bottom w:val="single" w:sz="4" w:space="0" w:color="auto"/>
              <w:right w:val="nil"/>
            </w:tcBorders>
          </w:tcPr>
          <w:p w14:paraId="16067647" w14:textId="6159C1CD" w:rsidR="00C3354E" w:rsidRPr="001377BD" w:rsidRDefault="00C3354E" w:rsidP="00C4529D">
            <w:pPr>
              <w:keepNext/>
              <w:rPr>
                <w:b/>
                <w:i/>
                <w:color w:val="000000"/>
                <w:lang w:val="en-US"/>
              </w:rPr>
            </w:pPr>
            <w:r w:rsidRPr="001377BD">
              <w:rPr>
                <w:b/>
                <w:i/>
                <w:color w:val="000000"/>
                <w:lang w:val="en-US"/>
              </w:rPr>
              <w:lastRenderedPageBreak/>
              <w:t>ITU</w:t>
            </w:r>
            <w:r w:rsidRPr="001377BD">
              <w:rPr>
                <w:b/>
                <w:i/>
                <w:color w:val="000000"/>
                <w:lang w:val="en-US"/>
              </w:rPr>
              <w:noBreakHyphen/>
              <w:t>R study groups concerned</w:t>
            </w:r>
            <w:r w:rsidRPr="001377BD">
              <w:rPr>
                <w:b/>
                <w:iCs/>
                <w:color w:val="000000"/>
                <w:lang w:val="en-US"/>
              </w:rPr>
              <w:t>:</w:t>
            </w:r>
            <w:r w:rsidR="00866306" w:rsidRPr="001377BD">
              <w:rPr>
                <w:b/>
                <w:iCs/>
                <w:color w:val="000000"/>
                <w:lang w:val="en-US"/>
              </w:rPr>
              <w:t xml:space="preserve"> </w:t>
            </w:r>
          </w:p>
          <w:p w14:paraId="10F43A38" w14:textId="66AD0715" w:rsidR="00C3354E" w:rsidRPr="001377BD" w:rsidRDefault="000B23BA" w:rsidP="00C4529D">
            <w:pPr>
              <w:keepNext/>
              <w:rPr>
                <w:b/>
                <w:i/>
                <w:lang w:val="en-US"/>
              </w:rPr>
            </w:pPr>
            <w:r w:rsidRPr="001377BD">
              <w:rPr>
                <w:bCs/>
                <w:color w:val="000000"/>
                <w:szCs w:val="24"/>
              </w:rPr>
              <w:t xml:space="preserve">SG1, </w:t>
            </w:r>
            <w:r w:rsidR="00505BA0" w:rsidRPr="001377BD">
              <w:rPr>
                <w:bCs/>
                <w:color w:val="000000"/>
                <w:szCs w:val="24"/>
              </w:rPr>
              <w:t xml:space="preserve">SG4, </w:t>
            </w:r>
            <w:r w:rsidRPr="001377BD">
              <w:rPr>
                <w:bCs/>
                <w:color w:val="000000"/>
                <w:szCs w:val="24"/>
              </w:rPr>
              <w:t>SG5, SG7</w:t>
            </w:r>
          </w:p>
        </w:tc>
      </w:tr>
      <w:tr w:rsidR="00C3354E" w:rsidRPr="001377BD" w14:paraId="31BA1589" w14:textId="77777777" w:rsidTr="00C4529D">
        <w:trPr>
          <w:cantSplit/>
        </w:trPr>
        <w:tc>
          <w:tcPr>
            <w:tcW w:w="9723" w:type="dxa"/>
            <w:gridSpan w:val="2"/>
            <w:tcBorders>
              <w:top w:val="single" w:sz="4" w:space="0" w:color="auto"/>
              <w:left w:val="nil"/>
              <w:bottom w:val="single" w:sz="4" w:space="0" w:color="auto"/>
              <w:right w:val="nil"/>
            </w:tcBorders>
          </w:tcPr>
          <w:p w14:paraId="76889DD5" w14:textId="77777777" w:rsidR="00C3354E" w:rsidRPr="001377BD" w:rsidRDefault="00C3354E" w:rsidP="00C4529D">
            <w:pPr>
              <w:keepNext/>
              <w:rPr>
                <w:b/>
                <w:i/>
                <w:lang w:val="en-US"/>
              </w:rPr>
            </w:pPr>
            <w:r w:rsidRPr="001377BD">
              <w:rPr>
                <w:b/>
                <w:i/>
                <w:lang w:val="en-US"/>
              </w:rPr>
              <w:t>ITU resource implications, including financial implications (refer to CV126)</w:t>
            </w:r>
            <w:r w:rsidRPr="001377BD">
              <w:rPr>
                <w:b/>
                <w:iCs/>
                <w:lang w:val="en-US"/>
              </w:rPr>
              <w:t>:</w:t>
            </w:r>
          </w:p>
          <w:p w14:paraId="721BDB54" w14:textId="6011EDBD" w:rsidR="00C3354E" w:rsidRPr="001377BD" w:rsidRDefault="008226A7" w:rsidP="00C4529D">
            <w:pPr>
              <w:keepNext/>
              <w:rPr>
                <w:b/>
                <w:i/>
                <w:lang w:val="en-US"/>
              </w:rPr>
            </w:pPr>
            <w:r w:rsidRPr="001377BD">
              <w:rPr>
                <w:bCs/>
                <w:iCs/>
                <w:szCs w:val="24"/>
                <w:lang w:eastAsia="ko-KR"/>
              </w:rPr>
              <w:t>This proposed agenda item will be studied within the normal ITU-R procedures and planned budget.</w:t>
            </w:r>
            <w:r w:rsidR="001E23EB" w:rsidRPr="001377BD">
              <w:rPr>
                <w:bCs/>
                <w:iCs/>
                <w:szCs w:val="24"/>
                <w:lang w:eastAsia="ko-KR"/>
              </w:rPr>
              <w:t xml:space="preserve"> No extra cost is foreseen.</w:t>
            </w:r>
          </w:p>
        </w:tc>
      </w:tr>
      <w:tr w:rsidR="00C3354E" w:rsidRPr="001377BD" w14:paraId="65CF43CB" w14:textId="77777777" w:rsidTr="00C4529D">
        <w:trPr>
          <w:cantSplit/>
        </w:trPr>
        <w:tc>
          <w:tcPr>
            <w:tcW w:w="4897" w:type="dxa"/>
            <w:tcBorders>
              <w:top w:val="single" w:sz="4" w:space="0" w:color="auto"/>
              <w:left w:val="nil"/>
              <w:bottom w:val="single" w:sz="4" w:space="0" w:color="auto"/>
              <w:right w:val="nil"/>
            </w:tcBorders>
            <w:hideMark/>
          </w:tcPr>
          <w:p w14:paraId="4AD8F186" w14:textId="6F6A8945" w:rsidR="00C3354E" w:rsidRPr="001377BD" w:rsidRDefault="00C3354E"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7FB689D4" w14:textId="1F9A2189" w:rsidR="00C3354E" w:rsidRPr="001377BD" w:rsidRDefault="00C3354E"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18D2764A" w14:textId="77777777" w:rsidR="00C3354E" w:rsidRPr="001377BD" w:rsidRDefault="00C3354E" w:rsidP="00C4529D">
            <w:pPr>
              <w:keepNext/>
              <w:rPr>
                <w:b/>
                <w:i/>
                <w:lang w:val="en-US"/>
              </w:rPr>
            </w:pPr>
            <w:r w:rsidRPr="001377BD">
              <w:rPr>
                <w:b/>
                <w:i/>
                <w:lang w:val="en-US"/>
              </w:rPr>
              <w:t>Number of countries</w:t>
            </w:r>
            <w:r w:rsidRPr="001377BD">
              <w:rPr>
                <w:b/>
                <w:iCs/>
                <w:lang w:val="en-US"/>
              </w:rPr>
              <w:t>:</w:t>
            </w:r>
          </w:p>
          <w:p w14:paraId="5D10BA7D" w14:textId="77777777" w:rsidR="00C3354E" w:rsidRPr="001377BD" w:rsidRDefault="00C3354E" w:rsidP="00C4529D">
            <w:pPr>
              <w:keepNext/>
              <w:rPr>
                <w:b/>
                <w:i/>
                <w:lang w:val="en-US"/>
              </w:rPr>
            </w:pPr>
          </w:p>
        </w:tc>
      </w:tr>
      <w:tr w:rsidR="00C3354E" w:rsidRPr="001377BD" w14:paraId="6C365D1A" w14:textId="77777777" w:rsidTr="00C4529D">
        <w:trPr>
          <w:cantSplit/>
        </w:trPr>
        <w:tc>
          <w:tcPr>
            <w:tcW w:w="9723" w:type="dxa"/>
            <w:gridSpan w:val="2"/>
            <w:tcBorders>
              <w:top w:val="single" w:sz="4" w:space="0" w:color="auto"/>
              <w:left w:val="nil"/>
              <w:bottom w:val="nil"/>
              <w:right w:val="nil"/>
            </w:tcBorders>
          </w:tcPr>
          <w:p w14:paraId="5B68C2A6" w14:textId="2E6DD997" w:rsidR="00C3354E" w:rsidRPr="001377BD" w:rsidRDefault="00C3354E" w:rsidP="00C4529D">
            <w:pPr>
              <w:rPr>
                <w:bCs/>
                <w:iCs/>
                <w:lang w:val="en-US"/>
              </w:rPr>
            </w:pPr>
            <w:r w:rsidRPr="001377BD">
              <w:rPr>
                <w:b/>
                <w:i/>
                <w:lang w:val="en-US"/>
              </w:rPr>
              <w:t>Remarks</w:t>
            </w:r>
            <w:r w:rsidR="008226A7" w:rsidRPr="001377BD">
              <w:rPr>
                <w:b/>
                <w:i/>
                <w:lang w:val="en-US"/>
              </w:rPr>
              <w:t xml:space="preserve"> </w:t>
            </w:r>
            <w:r w:rsidR="008226A7" w:rsidRPr="001377BD">
              <w:rPr>
                <w:bCs/>
                <w:iCs/>
                <w:lang w:val="en-US"/>
              </w:rPr>
              <w:t xml:space="preserve"> None</w:t>
            </w:r>
          </w:p>
          <w:p w14:paraId="5D003677" w14:textId="77777777" w:rsidR="00C3354E" w:rsidRPr="001377BD" w:rsidRDefault="00C3354E" w:rsidP="00C4529D">
            <w:pPr>
              <w:rPr>
                <w:b/>
                <w:i/>
                <w:lang w:val="en-US"/>
              </w:rPr>
            </w:pPr>
          </w:p>
        </w:tc>
      </w:tr>
    </w:tbl>
    <w:p w14:paraId="6D22A799" w14:textId="759CFF2C" w:rsidR="000E157E" w:rsidRPr="001377BD" w:rsidRDefault="000E157E" w:rsidP="000E157E">
      <w:pPr>
        <w:pStyle w:val="Reasons"/>
      </w:pPr>
    </w:p>
    <w:p w14:paraId="7D1A6030" w14:textId="77777777" w:rsidR="00CA3E39" w:rsidRPr="001377BD" w:rsidRDefault="00CA3E39">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45970877" w14:textId="0A294D7E" w:rsidR="001A40F8" w:rsidRPr="001377BD" w:rsidRDefault="00BA5614">
      <w:pPr>
        <w:pStyle w:val="Proposal"/>
      </w:pPr>
      <w:r w:rsidRPr="001377BD">
        <w:lastRenderedPageBreak/>
        <w:t>MOD</w:t>
      </w:r>
      <w:r w:rsidRPr="001377BD">
        <w:tab/>
        <w:t>EUR/</w:t>
      </w:r>
      <w:r w:rsidR="00B85D8E" w:rsidRPr="001377BD">
        <w:t>XXXX</w:t>
      </w:r>
      <w:r w:rsidRPr="001377BD">
        <w:t>A27A1/</w:t>
      </w:r>
      <w:r w:rsidR="00B85D8E" w:rsidRPr="001377BD">
        <w:t>4</w:t>
      </w:r>
    </w:p>
    <w:p w14:paraId="4E2C9C3D" w14:textId="42CFE789" w:rsidR="00EA5623" w:rsidRPr="001377BD" w:rsidRDefault="00BA5614" w:rsidP="00FE25A3">
      <w:pPr>
        <w:pStyle w:val="ResNo"/>
      </w:pPr>
      <w:bookmarkStart w:id="283" w:name="_Toc39649417"/>
      <w:r w:rsidRPr="001377BD">
        <w:t xml:space="preserve">RESOLUTION </w:t>
      </w:r>
      <w:r w:rsidRPr="001377BD">
        <w:rPr>
          <w:rStyle w:val="href"/>
        </w:rPr>
        <w:t>176</w:t>
      </w:r>
      <w:r w:rsidRPr="001377BD">
        <w:t xml:space="preserve"> (</w:t>
      </w:r>
      <w:ins w:id="284" w:author="CEPT" w:date="2023-09-02T08:50:00Z">
        <w:r w:rsidR="00EB1E1D" w:rsidRPr="001377BD">
          <w:t>Rev.</w:t>
        </w:r>
      </w:ins>
      <w:r w:rsidRPr="001377BD">
        <w:t>WRC</w:t>
      </w:r>
      <w:r w:rsidRPr="001377BD">
        <w:noBreakHyphen/>
      </w:r>
      <w:del w:id="285" w:author="CEPT" w:date="2023-09-02T08:50:00Z">
        <w:r w:rsidRPr="001377BD" w:rsidDel="00EB1E1D">
          <w:delText>19</w:delText>
        </w:r>
      </w:del>
      <w:ins w:id="286" w:author="CEPT" w:date="2023-09-02T08:50:00Z">
        <w:r w:rsidR="00EB1E1D" w:rsidRPr="001377BD">
          <w:t>23</w:t>
        </w:r>
      </w:ins>
      <w:r w:rsidRPr="001377BD">
        <w:t>)</w:t>
      </w:r>
      <w:bookmarkEnd w:id="283"/>
    </w:p>
    <w:p w14:paraId="2072B64A" w14:textId="4A380DD2" w:rsidR="00EA5623" w:rsidRPr="001377BD" w:rsidRDefault="00BA5614" w:rsidP="00FE25A3">
      <w:pPr>
        <w:pStyle w:val="Restitle"/>
      </w:pPr>
      <w:bookmarkStart w:id="287" w:name="_Toc35789301"/>
      <w:bookmarkStart w:id="288" w:name="_Toc35856998"/>
      <w:bookmarkStart w:id="289" w:name="_Toc35877633"/>
      <w:bookmarkStart w:id="290" w:name="_Toc35963576"/>
      <w:bookmarkStart w:id="291" w:name="_Toc39649418"/>
      <w:r w:rsidRPr="001377BD">
        <w:t xml:space="preserve">Use of the frequency bands 37.5-39.5 GHz (space-to-Earth), 40.5-42.5 GHz (space-to-Earth), 47.2-50.2 GHz (Earth-to-space) and 50.4-51.4 GHz </w:t>
      </w:r>
      <w:r w:rsidRPr="001377BD">
        <w:br/>
        <w:t>(Earth-to-space) by aeronautical</w:t>
      </w:r>
      <w:ins w:id="292" w:author="CEPT" w:date="2023-09-02T08:51:00Z">
        <w:r w:rsidR="00BB135C" w:rsidRPr="001377BD">
          <w:t>,</w:t>
        </w:r>
      </w:ins>
      <w:r w:rsidRPr="001377BD">
        <w:t xml:space="preserve"> </w:t>
      </w:r>
      <w:del w:id="293" w:author="CEPT" w:date="2023-09-02T08:51:00Z">
        <w:r w:rsidRPr="001377BD" w:rsidDel="00BB135C">
          <w:delText xml:space="preserve">and </w:delText>
        </w:r>
      </w:del>
      <w:r w:rsidRPr="001377BD">
        <w:t xml:space="preserve">maritime </w:t>
      </w:r>
      <w:ins w:id="294" w:author="CEPT" w:date="2023-09-02T08:51:00Z">
        <w:r w:rsidR="00BB135C" w:rsidRPr="001377BD">
          <w:t xml:space="preserve">and land </w:t>
        </w:r>
      </w:ins>
      <w:r w:rsidRPr="001377BD">
        <w:t>earth stations in motion communicating with geostationary</w:t>
      </w:r>
      <w:ins w:id="295" w:author="CEPT" w:date="2023-09-02T08:51:00Z">
        <w:r w:rsidR="00BB135C" w:rsidRPr="001377BD">
          <w:t xml:space="preserve"> or non-geostationary</w:t>
        </w:r>
      </w:ins>
      <w:r w:rsidRPr="001377BD">
        <w:t xml:space="preserve"> space stations in the fixed-satellite service</w:t>
      </w:r>
      <w:bookmarkEnd w:id="287"/>
      <w:bookmarkEnd w:id="288"/>
      <w:bookmarkEnd w:id="289"/>
      <w:bookmarkEnd w:id="290"/>
      <w:bookmarkEnd w:id="291"/>
    </w:p>
    <w:p w14:paraId="6BC7FE76" w14:textId="0DEA95CA" w:rsidR="00EA5623" w:rsidRPr="001377BD" w:rsidRDefault="00BA5614" w:rsidP="00FE25A3">
      <w:pPr>
        <w:pStyle w:val="Normalaftertitle"/>
      </w:pPr>
      <w:r w:rsidRPr="001377BD">
        <w:t>The World Radiocommunication Conference (</w:t>
      </w:r>
      <w:del w:id="296" w:author="CEPT" w:date="2023-09-02T08:51:00Z">
        <w:r w:rsidRPr="001377BD" w:rsidDel="00FF2C1B">
          <w:rPr>
            <w:rFonts w:ascii="TimesNewRomanPSMT" w:hAnsi="TimesNewRomanPSMT" w:cs="TimesNewRomanPSMT"/>
            <w:szCs w:val="24"/>
          </w:rPr>
          <w:delText>Sharm el-Sheikh</w:delText>
        </w:r>
      </w:del>
      <w:ins w:id="297" w:author="CEPT" w:date="2023-09-02T08:51:00Z">
        <w:r w:rsidR="00FF2C1B" w:rsidRPr="001377BD">
          <w:rPr>
            <w:rFonts w:ascii="TimesNewRomanPSMT" w:hAnsi="TimesNewRomanPSMT" w:cs="TimesNewRomanPSMT"/>
            <w:szCs w:val="24"/>
          </w:rPr>
          <w:t>Dubai</w:t>
        </w:r>
      </w:ins>
      <w:r w:rsidRPr="001377BD">
        <w:rPr>
          <w:rFonts w:ascii="TimesNewRomanPSMT" w:hAnsi="TimesNewRomanPSMT" w:cs="TimesNewRomanPSMT"/>
          <w:szCs w:val="24"/>
        </w:rPr>
        <w:t xml:space="preserve">, </w:t>
      </w:r>
      <w:del w:id="298" w:author="CEPT" w:date="2023-09-02T08:51:00Z">
        <w:r w:rsidRPr="001377BD" w:rsidDel="00FF2C1B">
          <w:rPr>
            <w:rFonts w:ascii="TimesNewRomanPSMT" w:hAnsi="TimesNewRomanPSMT" w:cs="TimesNewRomanPSMT"/>
            <w:szCs w:val="24"/>
          </w:rPr>
          <w:delText>2019</w:delText>
        </w:r>
      </w:del>
      <w:ins w:id="299" w:author="CEPT" w:date="2023-09-02T08:51:00Z">
        <w:r w:rsidR="00FF2C1B" w:rsidRPr="001377BD">
          <w:rPr>
            <w:rFonts w:ascii="TimesNewRomanPSMT" w:hAnsi="TimesNewRomanPSMT" w:cs="TimesNewRomanPSMT"/>
            <w:szCs w:val="24"/>
          </w:rPr>
          <w:t>2023</w:t>
        </w:r>
      </w:ins>
      <w:r w:rsidRPr="001377BD">
        <w:t>),</w:t>
      </w:r>
    </w:p>
    <w:p w14:paraId="7279DCF1" w14:textId="77777777" w:rsidR="00EA5623" w:rsidRPr="001377BD" w:rsidRDefault="00BA5614" w:rsidP="00FE25A3">
      <w:pPr>
        <w:pStyle w:val="Call"/>
      </w:pPr>
      <w:r w:rsidRPr="001377BD">
        <w:t>considering</w:t>
      </w:r>
    </w:p>
    <w:p w14:paraId="481DEEEE" w14:textId="3B9BCE1B" w:rsidR="00EA5623" w:rsidRPr="001377BD" w:rsidRDefault="00BA5614" w:rsidP="00FE25A3">
      <w:r w:rsidRPr="001377BD">
        <w:rPr>
          <w:i/>
          <w:iCs/>
        </w:rPr>
        <w:t>a)</w:t>
      </w:r>
      <w:r w:rsidRPr="001377BD">
        <w:tab/>
        <w:t>that the frequency bands 37.5-39.5 GHz (space-to-Earth), 39.5-42.5 GHz (space-to-Earth), 47.2-50.2 GHz (Earth-to-space) and 50.4-51.4 GHz (Earth-to-space) are globally allocated on a primary basis to the fixed-satellite service (FSS)</w:t>
      </w:r>
      <w:ins w:id="300" w:author="CEPT" w:date="2023-09-02T08:52:00Z">
        <w:r w:rsidR="0038548C" w:rsidRPr="001377BD">
          <w:t xml:space="preserve"> and that existing regulatory and technical procedures between </w:t>
        </w:r>
      </w:ins>
      <w:ins w:id="301" w:author="CEPT" w:date="2023-09-13T09:33:00Z">
        <w:r w:rsidR="009719B3" w:rsidRPr="001377BD">
          <w:t xml:space="preserve">geostationary-satellite orbit (GSO) </w:t>
        </w:r>
      </w:ins>
      <w:ins w:id="302" w:author="CEPT" w:date="2023-09-02T08:52:00Z">
        <w:r w:rsidR="0038548C" w:rsidRPr="001377BD">
          <w:t xml:space="preserve">FSS networks and </w:t>
        </w:r>
      </w:ins>
      <w:ins w:id="303" w:author="CEPT" w:date="2023-09-13T09:33:00Z">
        <w:r w:rsidR="009719B3" w:rsidRPr="001377BD">
          <w:t xml:space="preserve">non-geostationary-satellite orbit (non-GSO) </w:t>
        </w:r>
      </w:ins>
      <w:ins w:id="304" w:author="CEPT" w:date="2023-09-02T08:52:00Z">
        <w:r w:rsidR="0038548C" w:rsidRPr="001377BD">
          <w:t>FSS systems in those frequency bands apply</w:t>
        </w:r>
      </w:ins>
      <w:r w:rsidRPr="001377BD">
        <w:t>;</w:t>
      </w:r>
    </w:p>
    <w:p w14:paraId="3F63F129" w14:textId="5606967E" w:rsidR="00EA5623" w:rsidRPr="001377BD" w:rsidRDefault="00BA5614" w:rsidP="00FE25A3">
      <w:r w:rsidRPr="001377BD">
        <w:rPr>
          <w:i/>
          <w:iCs/>
        </w:rPr>
        <w:t>b)</w:t>
      </w:r>
      <w:r w:rsidRPr="001377BD">
        <w:tab/>
        <w:t>that there is an increasing need for mobile communications, including global broadband satellite services, and that some of this need can be met by allowing aeronautical</w:t>
      </w:r>
      <w:ins w:id="305" w:author="CEPT" w:date="2023-09-02T08:52:00Z">
        <w:r w:rsidR="0038548C" w:rsidRPr="001377BD">
          <w:t>,</w:t>
        </w:r>
      </w:ins>
      <w:r w:rsidRPr="001377BD">
        <w:t xml:space="preserve"> </w:t>
      </w:r>
      <w:del w:id="306" w:author="CEPT" w:date="2023-09-02T08:52:00Z">
        <w:r w:rsidRPr="001377BD" w:rsidDel="0038548C">
          <w:delText xml:space="preserve">and </w:delText>
        </w:r>
      </w:del>
      <w:r w:rsidRPr="001377BD">
        <w:t xml:space="preserve">maritime </w:t>
      </w:r>
      <w:ins w:id="307" w:author="CEPT" w:date="2023-09-02T08:52:00Z">
        <w:r w:rsidR="0038548C" w:rsidRPr="001377BD">
          <w:t xml:space="preserve">and land </w:t>
        </w:r>
      </w:ins>
      <w:r w:rsidRPr="001377BD">
        <w:t>earth stations in motion (ESIMs) to communicate with FSS space stations operating in the frequency bands 37.5-40.5 GHz (space-to-Earth), 40.5-42.5 GHz (space-to-Earth), 47.2-50.2 GHz (Earth-to-space) and 50.4-51.4 GHz (Earth-to-space);</w:t>
      </w:r>
    </w:p>
    <w:p w14:paraId="78277D6B" w14:textId="0DCA87E0" w:rsidR="00EA5623" w:rsidRPr="001377BD" w:rsidRDefault="00BA5614" w:rsidP="00FE25A3">
      <w:r w:rsidRPr="001377BD">
        <w:rPr>
          <w:i/>
        </w:rPr>
        <w:t>c)</w:t>
      </w:r>
      <w:r w:rsidRPr="001377BD">
        <w:tab/>
        <w:t xml:space="preserve">that in the FSS, there are </w:t>
      </w:r>
      <w:del w:id="308" w:author="CEPT" w:date="2023-09-13T09:34:00Z">
        <w:r w:rsidRPr="001377BD" w:rsidDel="00BC4E26">
          <w:delText>geostationary-satellite (</w:delText>
        </w:r>
      </w:del>
      <w:r w:rsidRPr="001377BD">
        <w:t>GSO</w:t>
      </w:r>
      <w:del w:id="309" w:author="CEPT" w:date="2023-09-13T09:34:00Z">
        <w:r w:rsidRPr="001377BD" w:rsidDel="00BC4E26">
          <w:delText>)</w:delText>
        </w:r>
      </w:del>
      <w:r w:rsidRPr="001377BD">
        <w:t xml:space="preserve"> networks </w:t>
      </w:r>
      <w:ins w:id="310" w:author="CEPT" w:date="2023-09-13T09:34:00Z">
        <w:r w:rsidR="00BC4E26" w:rsidRPr="001377BD">
          <w:t>and</w:t>
        </w:r>
      </w:ins>
      <w:ins w:id="311" w:author="CEPT" w:date="2023-09-02T08:53:00Z">
        <w:r w:rsidR="00443D88" w:rsidRPr="001377BD">
          <w:t xml:space="preserve"> non-GSO systems </w:t>
        </w:r>
      </w:ins>
      <w:r w:rsidRPr="001377BD">
        <w:t>operating and/or planned for near-term operation in the frequency bands allocated to the FSS in the frequency range 37.5</w:t>
      </w:r>
      <w:r w:rsidRPr="001377BD">
        <w:noBreakHyphen/>
        <w:t>51.4 GHz;</w:t>
      </w:r>
    </w:p>
    <w:p w14:paraId="1E0375AC" w14:textId="77777777" w:rsidR="00EA5623" w:rsidRPr="001377BD" w:rsidRDefault="00BA5614" w:rsidP="00FE25A3">
      <w:r w:rsidRPr="001377BD">
        <w:rPr>
          <w:i/>
          <w:iCs/>
        </w:rPr>
        <w:t>d)</w:t>
      </w:r>
      <w:r w:rsidRPr="001377BD">
        <w:tab/>
        <w:t>that some administrations have already deployed, and plan to expand their use of, ESIMs with operational and future GSO FSS networks;</w:t>
      </w:r>
    </w:p>
    <w:p w14:paraId="05C60E72" w14:textId="257B79F0" w:rsidR="00EA5623" w:rsidRPr="001377BD" w:rsidRDefault="00BA5614" w:rsidP="00FE25A3">
      <w:r w:rsidRPr="001377BD">
        <w:rPr>
          <w:i/>
          <w:iCs/>
        </w:rPr>
        <w:t>e)</w:t>
      </w:r>
      <w:r w:rsidRPr="001377BD">
        <w:tab/>
        <w:t xml:space="preserve">that GSO FSS networks </w:t>
      </w:r>
      <w:ins w:id="312" w:author="CEPT" w:date="2023-09-02T08:53:00Z">
        <w:r w:rsidR="00756486" w:rsidRPr="001377BD">
          <w:t>and non-GSO</w:t>
        </w:r>
      </w:ins>
      <w:ins w:id="313" w:author="CEPT" w:date="2023-09-03T12:55:00Z">
        <w:r w:rsidR="004B44AC" w:rsidRPr="001377BD">
          <w:t xml:space="preserve"> FSS</w:t>
        </w:r>
      </w:ins>
      <w:ins w:id="314" w:author="CEPT" w:date="2023-09-02T08:53:00Z">
        <w:r w:rsidR="00756486" w:rsidRPr="001377BD">
          <w:t xml:space="preserve"> systems </w:t>
        </w:r>
      </w:ins>
      <w:r w:rsidRPr="001377BD">
        <w:t>in the frequency bands 37.5-39.5 GHz (space-to-Earth), 40.5</w:t>
      </w:r>
      <w:r w:rsidRPr="001377BD">
        <w:noBreakHyphen/>
        <w:t>42.5 GHz (space-to-Earth), 47.2-50.2 GHz (Earth-to-space) and 50.4-51.4 GHz (Earth-to-space) are required to be coordinated and notified in accordance with the provisions of Articles </w:t>
      </w:r>
      <w:r w:rsidRPr="001377BD">
        <w:rPr>
          <w:b/>
        </w:rPr>
        <w:t>9</w:t>
      </w:r>
      <w:r w:rsidRPr="001377BD">
        <w:t xml:space="preserve"> and </w:t>
      </w:r>
      <w:r w:rsidRPr="001377BD">
        <w:rPr>
          <w:b/>
        </w:rPr>
        <w:t>11</w:t>
      </w:r>
      <w:r w:rsidRPr="001377BD">
        <w:t>;</w:t>
      </w:r>
    </w:p>
    <w:p w14:paraId="1A24DF6B" w14:textId="77777777" w:rsidR="00EA5623" w:rsidRPr="001377BD" w:rsidRDefault="00BA5614" w:rsidP="00FE25A3">
      <w:r w:rsidRPr="001377BD">
        <w:rPr>
          <w:i/>
          <w:iCs/>
        </w:rPr>
        <w:t>f)</w:t>
      </w:r>
      <w:r w:rsidRPr="001377BD">
        <w:tab/>
        <w:t>that the frequency bands 37.5-39.5 GHz, 40.5-42.5 GHz, 47.2-50.2 GHz and 50.4</w:t>
      </w:r>
      <w:r w:rsidRPr="001377BD">
        <w:noBreakHyphen/>
        <w:t>51.4 GHz are also allocated to several other services on a primary basis, the allocated services are used by a variety of different systems in many administrations, and these existing services and their future development should be protected without undue constraints;</w:t>
      </w:r>
    </w:p>
    <w:p w14:paraId="139BC199" w14:textId="77777777" w:rsidR="00EA5623" w:rsidRPr="001377BD" w:rsidRDefault="00BA5614" w:rsidP="00FE25A3">
      <w:r w:rsidRPr="001377BD">
        <w:rPr>
          <w:i/>
        </w:rPr>
        <w:t>g)</w:t>
      </w:r>
      <w:r w:rsidRPr="001377BD">
        <w:tab/>
        <w:t>the need to encourage the development and implementation of new technologies in the FSS at frequencies above 30 GHz,</w:t>
      </w:r>
    </w:p>
    <w:p w14:paraId="595EC71F" w14:textId="77777777" w:rsidR="00EA5623" w:rsidRPr="001377BD" w:rsidRDefault="00BA5614" w:rsidP="00FE25A3">
      <w:pPr>
        <w:pStyle w:val="Call"/>
      </w:pPr>
      <w:r w:rsidRPr="001377BD">
        <w:t>recognizing</w:t>
      </w:r>
    </w:p>
    <w:p w14:paraId="2409E77A" w14:textId="24940443" w:rsidR="00EA5623" w:rsidRPr="001377BD" w:rsidRDefault="00BA5614" w:rsidP="00FE25A3">
      <w:r w:rsidRPr="001377BD">
        <w:rPr>
          <w:i/>
          <w:iCs/>
        </w:rPr>
        <w:t>a)</w:t>
      </w:r>
      <w:r w:rsidRPr="001377BD">
        <w:tab/>
        <w:t>that Article </w:t>
      </w:r>
      <w:r w:rsidRPr="001377BD">
        <w:rPr>
          <w:b/>
        </w:rPr>
        <w:t>21</w:t>
      </w:r>
      <w:r w:rsidRPr="001377BD">
        <w:t xml:space="preserve"> contains power flux-density (pfd) limits for GSO </w:t>
      </w:r>
      <w:ins w:id="315" w:author="CEPT" w:date="2023-09-02T08:53:00Z">
        <w:r w:rsidR="00756486" w:rsidRPr="001377BD">
          <w:t xml:space="preserve">and non-GSO </w:t>
        </w:r>
      </w:ins>
      <w:r w:rsidRPr="001377BD">
        <w:t>FSS;</w:t>
      </w:r>
    </w:p>
    <w:p w14:paraId="13846FC9" w14:textId="4E64D621" w:rsidR="00A73507" w:rsidRPr="001377BD" w:rsidRDefault="00A73507" w:rsidP="00A73507">
      <w:pPr>
        <w:spacing w:before="240" w:after="240"/>
        <w:jc w:val="both"/>
        <w:rPr>
          <w:ins w:id="316" w:author="CEPT" w:date="2023-09-02T08:53:00Z"/>
        </w:rPr>
      </w:pPr>
      <w:ins w:id="317" w:author="CEPT" w:date="2023-09-02T08:53:00Z">
        <w:r w:rsidRPr="001377BD">
          <w:rPr>
            <w:i/>
            <w:iCs/>
          </w:rPr>
          <w:t>b)</w:t>
        </w:r>
        <w:r w:rsidRPr="001377BD">
          <w:tab/>
          <w:t xml:space="preserve">that Nos. </w:t>
        </w:r>
        <w:r w:rsidRPr="001377BD">
          <w:rPr>
            <w:b/>
            <w:bCs/>
          </w:rPr>
          <w:t xml:space="preserve">22.5L </w:t>
        </w:r>
        <w:r w:rsidRPr="001377BD">
          <w:rPr>
            <w:bCs/>
          </w:rPr>
          <w:t>and</w:t>
        </w:r>
        <w:r w:rsidRPr="001377BD">
          <w:rPr>
            <w:b/>
            <w:bCs/>
          </w:rPr>
          <w:t xml:space="preserve"> 22.5M </w:t>
        </w:r>
        <w:r w:rsidRPr="001377BD">
          <w:t xml:space="preserve">of Article </w:t>
        </w:r>
        <w:r w:rsidRPr="001377BD">
          <w:rPr>
            <w:b/>
          </w:rPr>
          <w:t>22</w:t>
        </w:r>
        <w:r w:rsidRPr="001377BD">
          <w:t xml:space="preserve"> specify the applicable limits for a non-GSO system in the FSS in the frequency bands 37.5-39.5 GHz (space-to-Earth), 39.5-42.5 GHz (space-to-Earth), 47.2-50.2 GHz (Earth-to-space) and 50.4-51.4 GHz (Earth-to-space) to protect geostationary-satellite orbit</w:t>
        </w:r>
      </w:ins>
      <w:ins w:id="318" w:author="CEPT" w:date="2023-09-02T08:54:00Z">
        <w:r w:rsidR="002D52D3" w:rsidRPr="001377BD">
          <w:t>,</w:t>
        </w:r>
      </w:ins>
      <w:ins w:id="319" w:author="CEPT" w:date="2023-09-02T08:53:00Z">
        <w:r w:rsidRPr="001377BD">
          <w:t xml:space="preserve"> and that Resolution </w:t>
        </w:r>
        <w:r w:rsidRPr="001377BD">
          <w:rPr>
            <w:b/>
            <w:bCs/>
          </w:rPr>
          <w:t>769 (WRC-19)</w:t>
        </w:r>
        <w:r w:rsidRPr="001377BD">
          <w:t xml:space="preserve"> and Resolution </w:t>
        </w:r>
        <w:r w:rsidRPr="001377BD">
          <w:rPr>
            <w:b/>
            <w:bCs/>
          </w:rPr>
          <w:t xml:space="preserve">770 (WRC-19) </w:t>
        </w:r>
        <w:r w:rsidRPr="001377BD">
          <w:t>shall also apply;</w:t>
        </w:r>
      </w:ins>
    </w:p>
    <w:p w14:paraId="2B01E66C" w14:textId="1CEFEA11" w:rsidR="00EA5623" w:rsidRPr="001377BD" w:rsidRDefault="00BA5614" w:rsidP="00FE25A3">
      <w:del w:id="320" w:author="CEPT" w:date="2023-09-02T08:54:00Z">
        <w:r w:rsidRPr="001377BD" w:rsidDel="002D52D3">
          <w:rPr>
            <w:i/>
            <w:iCs/>
          </w:rPr>
          <w:lastRenderedPageBreak/>
          <w:delText>b</w:delText>
        </w:r>
      </w:del>
      <w:ins w:id="321" w:author="CEPT" w:date="2023-09-02T08:54:00Z">
        <w:r w:rsidR="002D52D3" w:rsidRPr="001377BD">
          <w:rPr>
            <w:i/>
            <w:iCs/>
          </w:rPr>
          <w:t>c</w:t>
        </w:r>
      </w:ins>
      <w:r w:rsidRPr="001377BD">
        <w:rPr>
          <w:i/>
          <w:iCs/>
        </w:rPr>
        <w:t>)</w:t>
      </w:r>
      <w:r w:rsidRPr="001377BD">
        <w:tab/>
        <w:t>that advances in technology, including the use of tracking techniques, allow ESIMs to operate within the characteristics of fixed earth stations of the FSS;</w:t>
      </w:r>
    </w:p>
    <w:p w14:paraId="02F1926F" w14:textId="12298C92" w:rsidR="00EA5623" w:rsidRPr="001377BD" w:rsidRDefault="002D52D3" w:rsidP="00FE25A3">
      <w:ins w:id="322" w:author="CEPT" w:date="2023-09-02T08:54:00Z">
        <w:r w:rsidRPr="001377BD">
          <w:rPr>
            <w:i/>
            <w:iCs/>
          </w:rPr>
          <w:t>d</w:t>
        </w:r>
      </w:ins>
      <w:del w:id="323" w:author="CEPT" w:date="2023-09-02T08:54:00Z">
        <w:r w:rsidRPr="001377BD" w:rsidDel="002D52D3">
          <w:rPr>
            <w:i/>
            <w:iCs/>
          </w:rPr>
          <w:delText>c</w:delText>
        </w:r>
      </w:del>
      <w:r w:rsidRPr="001377BD">
        <w:rPr>
          <w:i/>
          <w:iCs/>
        </w:rPr>
        <w:t>)</w:t>
      </w:r>
      <w:r w:rsidRPr="001377BD">
        <w:tab/>
        <w:t>that WRC</w:t>
      </w:r>
      <w:r w:rsidRPr="001377BD">
        <w:noBreakHyphen/>
        <w:t>15 adopted No. </w:t>
      </w:r>
      <w:r w:rsidRPr="001377BD">
        <w:rPr>
          <w:b/>
        </w:rPr>
        <w:t>5.527A</w:t>
      </w:r>
      <w:r w:rsidRPr="001377BD">
        <w:t xml:space="preserve"> and Resolution </w:t>
      </w:r>
      <w:r w:rsidRPr="001377BD">
        <w:rPr>
          <w:b/>
          <w:bCs/>
        </w:rPr>
        <w:t>156 (WRC</w:t>
      </w:r>
      <w:r w:rsidRPr="001377BD">
        <w:rPr>
          <w:b/>
          <w:bCs/>
        </w:rPr>
        <w:noBreakHyphen/>
        <w:t>15)</w:t>
      </w:r>
      <w:r w:rsidRPr="001377BD">
        <w:t xml:space="preserve"> related to ESIMs;</w:t>
      </w:r>
    </w:p>
    <w:p w14:paraId="4ADBB12C" w14:textId="77777777" w:rsidR="00172B61" w:rsidRPr="001377BD" w:rsidRDefault="00172B61" w:rsidP="00172B61">
      <w:pPr>
        <w:spacing w:before="240" w:after="240"/>
        <w:jc w:val="both"/>
        <w:rPr>
          <w:ins w:id="324" w:author="CEPT" w:date="2023-09-02T08:55:00Z"/>
        </w:rPr>
      </w:pPr>
      <w:ins w:id="325" w:author="CEPT" w:date="2023-09-02T08:55:00Z">
        <w:del w:id="326" w:author="CEPT" w:date="2023-09-02T08:49:00Z">
          <w:r w:rsidRPr="001377BD">
            <w:rPr>
              <w:i/>
            </w:rPr>
            <w:delText>d)</w:delText>
          </w:r>
        </w:del>
        <w:r w:rsidRPr="001377BD">
          <w:rPr>
            <w:i/>
            <w:iCs/>
          </w:rPr>
          <w:t>e)</w:t>
        </w:r>
        <w:r w:rsidRPr="001377BD">
          <w:tab/>
          <w:t xml:space="preserve">that WRC-19 adopted No. </w:t>
        </w:r>
        <w:r w:rsidRPr="001377BD">
          <w:rPr>
            <w:b/>
            <w:bCs/>
          </w:rPr>
          <w:t>5.517A</w:t>
        </w:r>
        <w:r w:rsidRPr="001377BD">
          <w:t xml:space="preserve"> and Resolution </w:t>
        </w:r>
        <w:r w:rsidRPr="001377BD">
          <w:rPr>
            <w:b/>
            <w:bCs/>
          </w:rPr>
          <w:t>169 (WRC-19)</w:t>
        </w:r>
        <w:r w:rsidRPr="001377BD">
          <w:t xml:space="preserve"> related to ESIMs communicating with GSO FSS networks in the frequency bands 17.7-19.7 GHz and 27.5-29.5 GHz;</w:t>
        </w:r>
      </w:ins>
    </w:p>
    <w:p w14:paraId="6928B72E" w14:textId="38F9C59F" w:rsidR="00172B61" w:rsidRPr="001377BD" w:rsidRDefault="00172B61" w:rsidP="00172B61">
      <w:pPr>
        <w:spacing w:before="240" w:after="240"/>
        <w:jc w:val="both"/>
        <w:rPr>
          <w:ins w:id="327" w:author="CEPT" w:date="2023-09-02T08:55:00Z"/>
        </w:rPr>
      </w:pPr>
      <w:ins w:id="328" w:author="CEPT" w:date="2023-09-02T08:55:00Z">
        <w:r w:rsidRPr="001377BD">
          <w:rPr>
            <w:i/>
            <w:iCs/>
          </w:rPr>
          <w:t>f)</w:t>
        </w:r>
        <w:r w:rsidRPr="001377BD">
          <w:t xml:space="preserve"> </w:t>
        </w:r>
        <w:r w:rsidRPr="001377BD">
          <w:tab/>
          <w:t xml:space="preserve">that </w:t>
        </w:r>
      </w:ins>
      <w:ins w:id="329" w:author="CEPT" w:date="2023-09-14T14:05:00Z">
        <w:r w:rsidR="00215811" w:rsidRPr="001377BD">
          <w:t xml:space="preserve">WRC-23 reviewed under agenda item 1.16 the </w:t>
        </w:r>
      </w:ins>
      <w:ins w:id="330" w:author="CEPT" w:date="2023-09-02T08:55:00Z">
        <w:r w:rsidRPr="001377BD">
          <w:t>use of the frequency bands 17.7-18.6 GHz, 18.8-19.3 GHz and 19.7-20.2 GHz (space-to-Earth) and 27.5-29.1 GHz and 29.5-30 GHz (Earth-to-space) by earth stations in motion communicating with non-GSO space stations in the FSS</w:t>
        </w:r>
      </w:ins>
      <w:ins w:id="331" w:author="CEPT" w:date="2023-09-14T14:05:00Z">
        <w:r w:rsidR="00215811" w:rsidRPr="001377BD">
          <w:t xml:space="preserve">, </w:t>
        </w:r>
        <w:r w:rsidR="00215811" w:rsidRPr="001377BD">
          <w:rPr>
            <w:color w:val="FF0000"/>
          </w:rPr>
          <w:t xml:space="preserve">in accordance with Resolution </w:t>
        </w:r>
        <w:r w:rsidR="00215811" w:rsidRPr="001377BD">
          <w:rPr>
            <w:b/>
            <w:bCs/>
            <w:color w:val="FF0000"/>
          </w:rPr>
          <w:t>173 (WRC-19)</w:t>
        </w:r>
      </w:ins>
      <w:ins w:id="332" w:author="CEPT" w:date="2023-09-02T08:55:00Z">
        <w:r w:rsidRPr="001377BD">
          <w:t>;</w:t>
        </w:r>
      </w:ins>
    </w:p>
    <w:p w14:paraId="632C8C92" w14:textId="6E832CEC" w:rsidR="00EA5623" w:rsidRPr="001377BD" w:rsidRDefault="00AF794D" w:rsidP="00FE25A3">
      <w:ins w:id="333" w:author="CEPT" w:date="2023-09-02T08:55:00Z">
        <w:r w:rsidRPr="001377BD">
          <w:rPr>
            <w:i/>
            <w:iCs/>
          </w:rPr>
          <w:t>g</w:t>
        </w:r>
      </w:ins>
      <w:del w:id="334" w:author="CEPT" w:date="2023-09-02T08:55:00Z">
        <w:r w:rsidRPr="001377BD" w:rsidDel="00AF794D">
          <w:rPr>
            <w:i/>
          </w:rPr>
          <w:delText>d</w:delText>
        </w:r>
      </w:del>
      <w:r w:rsidRPr="001377BD">
        <w:rPr>
          <w:i/>
        </w:rPr>
        <w:t>)</w:t>
      </w:r>
      <w:r w:rsidRPr="001377BD">
        <w:tab/>
        <w:t>that ESIMs addressed by this Resolution are not to be used for safety-of-life applications;</w:t>
      </w:r>
    </w:p>
    <w:p w14:paraId="3F19B165" w14:textId="4B90B8BA" w:rsidR="00EA5623" w:rsidRPr="001377BD" w:rsidRDefault="00BA5614" w:rsidP="00FE25A3">
      <w:pPr>
        <w:rPr>
          <w:iCs/>
        </w:rPr>
      </w:pPr>
      <w:del w:id="335" w:author="CEPT" w:date="2023-09-02T08:56:00Z">
        <w:r w:rsidRPr="001377BD" w:rsidDel="00172B61">
          <w:rPr>
            <w:i/>
          </w:rPr>
          <w:delText>e</w:delText>
        </w:r>
      </w:del>
      <w:ins w:id="336" w:author="CEPT" w:date="2023-09-02T08:56:00Z">
        <w:r w:rsidR="00172B61" w:rsidRPr="001377BD">
          <w:rPr>
            <w:i/>
          </w:rPr>
          <w:t>h</w:t>
        </w:r>
      </w:ins>
      <w:r w:rsidRPr="001377BD">
        <w:rPr>
          <w:i/>
        </w:rPr>
        <w:t>)</w:t>
      </w:r>
      <w:r w:rsidRPr="001377BD">
        <w:rPr>
          <w:iCs/>
        </w:rPr>
        <w:tab/>
      </w:r>
      <w:r w:rsidRPr="001377BD">
        <w:t xml:space="preserve">that the frequency bands 40.5-42 GHz (space-to-Earth) in Region 2, </w:t>
      </w:r>
      <w:r w:rsidRPr="001377BD">
        <w:rPr>
          <w:iCs/>
        </w:rPr>
        <w:t>47.5-47.9 GHz (space-to-Earth) in Region 1,</w:t>
      </w:r>
      <w:r w:rsidRPr="001377BD">
        <w:t xml:space="preserve"> </w:t>
      </w:r>
      <w:r w:rsidRPr="001377BD">
        <w:rPr>
          <w:iCs/>
        </w:rPr>
        <w:t>48.2-48.54 GHz (space-to-Earth) in Region 1,</w:t>
      </w:r>
      <w:r w:rsidRPr="001377BD">
        <w:t xml:space="preserve"> </w:t>
      </w:r>
      <w:r w:rsidRPr="001377BD">
        <w:rPr>
          <w:iCs/>
        </w:rPr>
        <w:t>49.44-50.2 GHz (space-to-Earth) in Region 1 and 48.2-50.2 GHz (Earth-to-space) in Region 2 are identified for use by high-density applications in the FSS (No. </w:t>
      </w:r>
      <w:r w:rsidRPr="001377BD">
        <w:rPr>
          <w:b/>
        </w:rPr>
        <w:t>5.516B</w:t>
      </w:r>
      <w:r w:rsidRPr="001377BD">
        <w:rPr>
          <w:iCs/>
        </w:rPr>
        <w:t>);</w:t>
      </w:r>
    </w:p>
    <w:p w14:paraId="422077EE" w14:textId="77777777" w:rsidR="00EF681E" w:rsidRPr="001377BD" w:rsidRDefault="00EF681E" w:rsidP="00EF681E">
      <w:pPr>
        <w:spacing w:before="240" w:after="240"/>
        <w:jc w:val="both"/>
        <w:rPr>
          <w:ins w:id="337" w:author="CEPT" w:date="2023-09-02T08:56:00Z"/>
          <w:i/>
          <w:iCs/>
        </w:rPr>
      </w:pPr>
      <w:ins w:id="338" w:author="CEPT" w:date="2023-09-02T08:56:00Z">
        <w:del w:id="339" w:author="CEPT" w:date="2023-09-02T08:49:00Z">
          <w:r w:rsidRPr="001377BD">
            <w:rPr>
              <w:i/>
            </w:rPr>
            <w:delText>f)</w:delText>
          </w:r>
        </w:del>
        <w:r w:rsidRPr="001377BD">
          <w:rPr>
            <w:i/>
            <w:iCs/>
          </w:rPr>
          <w:t>i)</w:t>
        </w:r>
        <w:r w:rsidRPr="001377BD">
          <w:t xml:space="preserve"> </w:t>
        </w:r>
        <w:r w:rsidRPr="001377BD">
          <w:tab/>
          <w:t xml:space="preserve">that the provisions of No. </w:t>
        </w:r>
        <w:r w:rsidRPr="001377BD">
          <w:rPr>
            <w:b/>
            <w:bCs/>
          </w:rPr>
          <w:t>5.550B</w:t>
        </w:r>
        <w:r w:rsidRPr="001377BD">
          <w:rPr>
            <w:bCs/>
          </w:rPr>
          <w:t xml:space="preserve"> apply</w:t>
        </w:r>
        <w:r w:rsidRPr="001377BD">
          <w:t>;</w:t>
        </w:r>
      </w:ins>
    </w:p>
    <w:p w14:paraId="72A5AC1E" w14:textId="5E66E7CC" w:rsidR="00EF681E" w:rsidRPr="001377BD" w:rsidRDefault="00EF681E" w:rsidP="00EF681E">
      <w:pPr>
        <w:spacing w:before="240" w:after="240"/>
        <w:jc w:val="both"/>
        <w:rPr>
          <w:ins w:id="340" w:author="CEPT" w:date="2023-09-02T08:56:00Z"/>
        </w:rPr>
      </w:pPr>
      <w:ins w:id="341" w:author="CEPT" w:date="2023-09-02T08:56:00Z">
        <w:r w:rsidRPr="001377BD">
          <w:rPr>
            <w:i/>
            <w:iCs/>
          </w:rPr>
          <w:t>j)</w:t>
        </w:r>
        <w:r w:rsidRPr="001377BD">
          <w:t xml:space="preserve"> </w:t>
        </w:r>
        <w:r w:rsidRPr="001377BD">
          <w:tab/>
          <w:t>that the use of the frequency bands 37.5-39.5 GHz (space-to-Earth), 39.5-42.5 GHz (space-to-Earth), 47.2-50.2 GHz (Earth-to-space) and 50.4-51.4 GHz (Earth-to-space) by a non-</w:t>
        </w:r>
      </w:ins>
      <w:ins w:id="342" w:author="CEPT" w:date="2023-09-13T09:36:00Z">
        <w:r w:rsidR="00501ACE" w:rsidRPr="001377BD">
          <w:t xml:space="preserve">GSO </w:t>
        </w:r>
      </w:ins>
      <w:ins w:id="343" w:author="CEPT" w:date="2023-09-02T08:56:00Z">
        <w:r w:rsidRPr="001377BD">
          <w:t xml:space="preserve">system in the FSS is subject to the application of the provisions of No. </w:t>
        </w:r>
        <w:r w:rsidRPr="001377BD">
          <w:rPr>
            <w:b/>
            <w:bCs/>
          </w:rPr>
          <w:t>9.12</w:t>
        </w:r>
        <w:r w:rsidRPr="001377BD">
          <w:t xml:space="preserve"> for coordination with other non-GSO</w:t>
        </w:r>
      </w:ins>
      <w:ins w:id="344" w:author="CEPT" w:date="2023-09-13T09:36:00Z">
        <w:r w:rsidR="006A4E07" w:rsidRPr="001377BD">
          <w:t xml:space="preserve"> system</w:t>
        </w:r>
      </w:ins>
      <w:ins w:id="345" w:author="CEPT" w:date="2023-09-02T08:56:00Z">
        <w:r w:rsidRPr="001377BD">
          <w:t>;</w:t>
        </w:r>
      </w:ins>
    </w:p>
    <w:p w14:paraId="57B73D9E" w14:textId="1AE79C4D" w:rsidR="00EA5623" w:rsidRPr="001377BD" w:rsidRDefault="00BA5614" w:rsidP="00FE25A3">
      <w:del w:id="346" w:author="CEPT" w:date="2023-09-02T08:56:00Z">
        <w:r w:rsidRPr="001377BD" w:rsidDel="00987FFE">
          <w:rPr>
            <w:i/>
          </w:rPr>
          <w:delText>f</w:delText>
        </w:r>
      </w:del>
      <w:ins w:id="347" w:author="CEPT" w:date="2023-09-02T08:56:00Z">
        <w:r w:rsidR="00987FFE" w:rsidRPr="001377BD">
          <w:rPr>
            <w:i/>
          </w:rPr>
          <w:t>k</w:t>
        </w:r>
      </w:ins>
      <w:r w:rsidRPr="001377BD">
        <w:rPr>
          <w:i/>
        </w:rPr>
        <w:t>)</w:t>
      </w:r>
      <w:r w:rsidRPr="001377BD">
        <w:rPr>
          <w:iCs/>
        </w:rPr>
        <w:tab/>
        <w:t>that t</w:t>
      </w:r>
      <w:r w:rsidRPr="001377BD">
        <w:t>he frequency bands 37-40 GHz, 40.5-43.5 GHz are available for high-density applications in the fixed service (No. </w:t>
      </w:r>
      <w:r w:rsidRPr="001377BD">
        <w:rPr>
          <w:b/>
        </w:rPr>
        <w:t>5.547</w:t>
      </w:r>
      <w:r w:rsidRPr="001377BD">
        <w:t>);</w:t>
      </w:r>
    </w:p>
    <w:p w14:paraId="2BC3ACA4" w14:textId="0F4FA077" w:rsidR="00EA5623" w:rsidRPr="001377BD" w:rsidRDefault="00BA5614" w:rsidP="00FE25A3">
      <w:del w:id="348" w:author="CEPT" w:date="2023-09-02T08:56:00Z">
        <w:r w:rsidRPr="001377BD" w:rsidDel="00987FFE">
          <w:rPr>
            <w:i/>
          </w:rPr>
          <w:delText>g</w:delText>
        </w:r>
      </w:del>
      <w:ins w:id="349" w:author="CEPT" w:date="2023-09-02T08:56:00Z">
        <w:r w:rsidR="00987FFE" w:rsidRPr="001377BD">
          <w:rPr>
            <w:i/>
          </w:rPr>
          <w:t>l</w:t>
        </w:r>
      </w:ins>
      <w:r w:rsidRPr="001377BD">
        <w:rPr>
          <w:i/>
        </w:rPr>
        <w:t>)</w:t>
      </w:r>
      <w:r w:rsidRPr="001377BD">
        <w:rPr>
          <w:iCs/>
        </w:rPr>
        <w:tab/>
        <w:t>that t</w:t>
      </w:r>
      <w:r w:rsidRPr="001377BD">
        <w:t>he pfd in the frequency band 42.5-43.5 GHz produced by any GSO space station in the FSS (space-to-Earth) or the broadcasting-satellite service (BSS) operating in the frequency band 42-42.5 GHz shall not exceed, at the site of any radio astronomy station, the values listed in No. </w:t>
      </w:r>
      <w:r w:rsidRPr="001377BD">
        <w:rPr>
          <w:b/>
        </w:rPr>
        <w:t>5.551I</w:t>
      </w:r>
      <w:r w:rsidRPr="001377BD">
        <w:t>;</w:t>
      </w:r>
    </w:p>
    <w:p w14:paraId="0CC2EC0B" w14:textId="4D5519C6" w:rsidR="00EA5623" w:rsidRPr="001377BD" w:rsidRDefault="00BA5614" w:rsidP="00FE25A3">
      <w:pPr>
        <w:rPr>
          <w:iCs/>
        </w:rPr>
      </w:pPr>
      <w:del w:id="350" w:author="CEPT" w:date="2023-09-02T08:57:00Z">
        <w:r w:rsidRPr="001377BD" w:rsidDel="00987FFE">
          <w:rPr>
            <w:i/>
          </w:rPr>
          <w:delText>h</w:delText>
        </w:r>
      </w:del>
      <w:ins w:id="351" w:author="CEPT" w:date="2023-09-02T08:57:00Z">
        <w:r w:rsidR="00987FFE" w:rsidRPr="001377BD">
          <w:rPr>
            <w:i/>
          </w:rPr>
          <w:t>m</w:t>
        </w:r>
      </w:ins>
      <w:r w:rsidRPr="001377BD">
        <w:rPr>
          <w:i/>
        </w:rPr>
        <w:t>)</w:t>
      </w:r>
      <w:r w:rsidRPr="001377BD">
        <w:rPr>
          <w:b/>
          <w:iCs/>
        </w:rPr>
        <w:tab/>
      </w:r>
      <w:r w:rsidRPr="001377BD">
        <w:t>that the allocation of the spectrum for the FSS in the frequency bands 42.5</w:t>
      </w:r>
      <w:r w:rsidRPr="001377BD">
        <w:noBreakHyphen/>
        <w:t>43.5 GHz and 47.2-50.2 GHz for Earth-to-space transmission is greater than that in the frequency band 37.5</w:t>
      </w:r>
      <w:r w:rsidRPr="001377BD">
        <w:noBreakHyphen/>
        <w:t>39.5 GHz for space-to-Earth transmission in order to accommodate feeder links to broadcasting satellites, and administrations are urged to take all practicable steps to reserve the frequency band 47.2-49.2 GHz for feeder links for the BSS operating in the frequency band 40.5</w:t>
      </w:r>
      <w:r w:rsidRPr="001377BD">
        <w:noBreakHyphen/>
        <w:t xml:space="preserve">42.5 GHz </w:t>
      </w:r>
      <w:r w:rsidRPr="001377BD">
        <w:rPr>
          <w:iCs/>
        </w:rPr>
        <w:t>(No. </w:t>
      </w:r>
      <w:r w:rsidRPr="001377BD">
        <w:rPr>
          <w:b/>
        </w:rPr>
        <w:t>5.552</w:t>
      </w:r>
      <w:r w:rsidRPr="001377BD">
        <w:rPr>
          <w:iCs/>
        </w:rPr>
        <w:t>);</w:t>
      </w:r>
    </w:p>
    <w:p w14:paraId="2CE61B05" w14:textId="60AF6A80" w:rsidR="00EA5623" w:rsidRPr="001377BD" w:rsidRDefault="00BA5614" w:rsidP="00FE25A3">
      <w:del w:id="352" w:author="CEPT" w:date="2023-09-02T08:57:00Z">
        <w:r w:rsidRPr="001377BD" w:rsidDel="00987FFE">
          <w:rPr>
            <w:i/>
          </w:rPr>
          <w:delText>i</w:delText>
        </w:r>
      </w:del>
      <w:ins w:id="353" w:author="CEPT" w:date="2023-09-02T08:57:00Z">
        <w:r w:rsidR="00987FFE" w:rsidRPr="001377BD">
          <w:rPr>
            <w:i/>
          </w:rPr>
          <w:t>n</w:t>
        </w:r>
      </w:ins>
      <w:r w:rsidRPr="001377BD">
        <w:rPr>
          <w:i/>
        </w:rPr>
        <w:t>)</w:t>
      </w:r>
      <w:r w:rsidRPr="001377BD">
        <w:rPr>
          <w:b/>
        </w:rPr>
        <w:tab/>
      </w:r>
      <w:r w:rsidRPr="001377BD">
        <w:t>that the allocation to the fixed service in the frequency bands 47.2-47.5 GHz and 47.9</w:t>
      </w:r>
      <w:r w:rsidRPr="001377BD">
        <w:noBreakHyphen/>
        <w:t>48.2 GHz is designated for use by high-altitude platform stations, and the use of the frequency bands 47.2-47.5 GHz and 47.9</w:t>
      </w:r>
      <w:r w:rsidRPr="001377BD">
        <w:noBreakHyphen/>
        <w:t>48.2 GHz is subject to the provisions of Resolution </w:t>
      </w:r>
      <w:r w:rsidRPr="001377BD">
        <w:rPr>
          <w:b/>
          <w:bCs/>
        </w:rPr>
        <w:t>122</w:t>
      </w:r>
      <w:r w:rsidRPr="001377BD">
        <w:rPr>
          <w:b/>
        </w:rPr>
        <w:t xml:space="preserve"> (Rev.WRC</w:t>
      </w:r>
      <w:r w:rsidRPr="001377BD">
        <w:rPr>
          <w:b/>
        </w:rPr>
        <w:noBreakHyphen/>
        <w:t>19)</w:t>
      </w:r>
      <w:r w:rsidRPr="001377BD">
        <w:t xml:space="preserve"> (No. </w:t>
      </w:r>
      <w:r w:rsidRPr="001377BD">
        <w:rPr>
          <w:b/>
        </w:rPr>
        <w:t>5.552A</w:t>
      </w:r>
      <w:r w:rsidRPr="001377BD">
        <w:t>);</w:t>
      </w:r>
    </w:p>
    <w:p w14:paraId="12A74B10" w14:textId="403F1EFC" w:rsidR="00EA5623" w:rsidRPr="001377BD" w:rsidRDefault="00BA5614" w:rsidP="00FE25A3">
      <w:pPr>
        <w:rPr>
          <w:iCs/>
        </w:rPr>
      </w:pPr>
      <w:del w:id="354" w:author="CEPT" w:date="2023-09-02T08:57:00Z">
        <w:r w:rsidRPr="001377BD" w:rsidDel="00264B7A">
          <w:rPr>
            <w:i/>
          </w:rPr>
          <w:delText>j</w:delText>
        </w:r>
      </w:del>
      <w:ins w:id="355" w:author="CEPT" w:date="2023-09-02T08:57:00Z">
        <w:r w:rsidR="00264B7A" w:rsidRPr="001377BD">
          <w:rPr>
            <w:i/>
          </w:rPr>
          <w:t>o</w:t>
        </w:r>
      </w:ins>
      <w:r w:rsidRPr="001377BD">
        <w:rPr>
          <w:i/>
        </w:rPr>
        <w:t>)</w:t>
      </w:r>
      <w:r w:rsidRPr="001377BD">
        <w:rPr>
          <w:b/>
          <w:iCs/>
        </w:rPr>
        <w:tab/>
      </w:r>
      <w:r w:rsidRPr="001377BD">
        <w:t xml:space="preserve">that the use of the frequency bands 47.5-47.9 GHz, 48.2-48.54 GHz and 49.44-50.2 GHz by the FSS (space-to-Earth) is limited to GSO satellites </w:t>
      </w:r>
      <w:r w:rsidRPr="001377BD">
        <w:rPr>
          <w:iCs/>
        </w:rPr>
        <w:t>(No. </w:t>
      </w:r>
      <w:r w:rsidRPr="001377BD">
        <w:rPr>
          <w:b/>
        </w:rPr>
        <w:t>5.554A</w:t>
      </w:r>
      <w:r w:rsidRPr="001377BD">
        <w:rPr>
          <w:iCs/>
        </w:rPr>
        <w:t>);</w:t>
      </w:r>
    </w:p>
    <w:p w14:paraId="36F759CA" w14:textId="544746B1" w:rsidR="00EA5623" w:rsidRPr="001377BD" w:rsidRDefault="00BA5614" w:rsidP="00FE25A3">
      <w:pPr>
        <w:rPr>
          <w:iCs/>
        </w:rPr>
      </w:pPr>
      <w:del w:id="356" w:author="CEPT" w:date="2023-09-02T08:57:00Z">
        <w:r w:rsidRPr="001377BD" w:rsidDel="00264B7A">
          <w:rPr>
            <w:i/>
          </w:rPr>
          <w:delText>k</w:delText>
        </w:r>
      </w:del>
      <w:ins w:id="357" w:author="CEPT" w:date="2023-09-02T08:57:00Z">
        <w:r w:rsidR="00264B7A" w:rsidRPr="001377BD">
          <w:rPr>
            <w:i/>
          </w:rPr>
          <w:t>p</w:t>
        </w:r>
      </w:ins>
      <w:r w:rsidRPr="001377BD">
        <w:rPr>
          <w:i/>
        </w:rPr>
        <w:t>)</w:t>
      </w:r>
      <w:r w:rsidRPr="001377BD">
        <w:rPr>
          <w:b/>
          <w:iCs/>
        </w:rPr>
        <w:tab/>
      </w:r>
      <w:r w:rsidRPr="001377BD">
        <w:t>that the pfd in the frequency band 48.94-49.04 GHz produced by any GSO space station in the FSS (space-to-Earth) operating in the frequency bands 48.2-48.54 GHz and 49.44-50.2 GHz shall not exceed −151.8 dB(W/m</w:t>
      </w:r>
      <w:r w:rsidRPr="001377BD">
        <w:rPr>
          <w:vertAlign w:val="superscript"/>
        </w:rPr>
        <w:t>2</w:t>
      </w:r>
      <w:r w:rsidRPr="001377BD">
        <w:t xml:space="preserve">) in any 500 kHz band at the site of any radio astronomy station </w:t>
      </w:r>
      <w:r w:rsidRPr="001377BD">
        <w:rPr>
          <w:iCs/>
        </w:rPr>
        <w:t>(No. </w:t>
      </w:r>
      <w:r w:rsidRPr="001377BD">
        <w:rPr>
          <w:b/>
        </w:rPr>
        <w:t>5.555B</w:t>
      </w:r>
      <w:r w:rsidRPr="001377BD">
        <w:rPr>
          <w:iCs/>
        </w:rPr>
        <w:t>);</w:t>
      </w:r>
    </w:p>
    <w:p w14:paraId="4A3C5DF8" w14:textId="7F5F6B77" w:rsidR="00EA5623" w:rsidRPr="001377BD" w:rsidRDefault="00BA5614" w:rsidP="00FE25A3">
      <w:pPr>
        <w:rPr>
          <w:iCs/>
        </w:rPr>
      </w:pPr>
      <w:del w:id="358" w:author="CEPT" w:date="2023-09-02T08:57:00Z">
        <w:r w:rsidRPr="001377BD" w:rsidDel="00264B7A">
          <w:rPr>
            <w:i/>
          </w:rPr>
          <w:lastRenderedPageBreak/>
          <w:delText>l</w:delText>
        </w:r>
      </w:del>
      <w:ins w:id="359" w:author="CEPT" w:date="2023-09-02T08:57:00Z">
        <w:r w:rsidR="00264B7A" w:rsidRPr="001377BD">
          <w:rPr>
            <w:i/>
          </w:rPr>
          <w:t>q</w:t>
        </w:r>
      </w:ins>
      <w:r w:rsidRPr="001377BD">
        <w:rPr>
          <w:i/>
        </w:rPr>
        <w:t>)</w:t>
      </w:r>
      <w:r w:rsidRPr="001377BD">
        <w:rPr>
          <w:b/>
          <w:iCs/>
        </w:rPr>
        <w:tab/>
      </w:r>
      <w:r w:rsidRPr="001377BD">
        <w:t xml:space="preserve">that, in the frequency bands 49.7-50.2 GHz, 50.4-50.9 GHz and 51.4-52.6 GHz, Resolution </w:t>
      </w:r>
      <w:r w:rsidRPr="001377BD">
        <w:rPr>
          <w:b/>
          <w:bCs/>
        </w:rPr>
        <w:t>750</w:t>
      </w:r>
      <w:r w:rsidRPr="001377BD">
        <w:t xml:space="preserve"> </w:t>
      </w:r>
      <w:r w:rsidRPr="001377BD">
        <w:rPr>
          <w:b/>
        </w:rPr>
        <w:t>(Rev.WRC</w:t>
      </w:r>
      <w:r w:rsidRPr="001377BD">
        <w:rPr>
          <w:b/>
        </w:rPr>
        <w:noBreakHyphen/>
        <w:t>19)</w:t>
      </w:r>
      <w:r w:rsidRPr="001377BD">
        <w:t xml:space="preserve"> applies, and </w:t>
      </w:r>
      <w:r w:rsidRPr="001377BD">
        <w:rPr>
          <w:iCs/>
        </w:rPr>
        <w:t>Nos. </w:t>
      </w:r>
      <w:r w:rsidRPr="001377BD">
        <w:rPr>
          <w:b/>
        </w:rPr>
        <w:t>5.338A</w:t>
      </w:r>
      <w:r w:rsidRPr="001377BD">
        <w:t xml:space="preserve">, </w:t>
      </w:r>
      <w:r w:rsidRPr="001377BD">
        <w:rPr>
          <w:b/>
        </w:rPr>
        <w:t xml:space="preserve">5.340 </w:t>
      </w:r>
      <w:r w:rsidRPr="001377BD">
        <w:t>and</w:t>
      </w:r>
      <w:r w:rsidRPr="001377BD">
        <w:rPr>
          <w:b/>
        </w:rPr>
        <w:t xml:space="preserve"> 5.340.1 </w:t>
      </w:r>
      <w:r w:rsidRPr="001377BD">
        <w:t>apply among other provisions of the Radio Regulations</w:t>
      </w:r>
      <w:r w:rsidRPr="001377BD">
        <w:rPr>
          <w:iCs/>
        </w:rPr>
        <w:t>;</w:t>
      </w:r>
    </w:p>
    <w:p w14:paraId="08EDC6CB" w14:textId="4716113D" w:rsidR="00EA5623" w:rsidRPr="001377BD" w:rsidRDefault="00BA5614" w:rsidP="00FE25A3">
      <w:del w:id="360" w:author="CEPT" w:date="2023-09-02T08:58:00Z">
        <w:r w:rsidRPr="001377BD" w:rsidDel="00264B7A">
          <w:rPr>
            <w:i/>
          </w:rPr>
          <w:delText>m</w:delText>
        </w:r>
      </w:del>
      <w:ins w:id="361" w:author="CEPT" w:date="2023-09-02T08:58:00Z">
        <w:r w:rsidR="00264B7A" w:rsidRPr="001377BD">
          <w:rPr>
            <w:i/>
          </w:rPr>
          <w:t>r</w:t>
        </w:r>
      </w:ins>
      <w:r w:rsidRPr="001377BD">
        <w:rPr>
          <w:i/>
        </w:rPr>
        <w:t>)</w:t>
      </w:r>
      <w:r w:rsidRPr="001377BD">
        <w:tab/>
        <w:t>that the fixed and mobile services are allocated on a primary basis in the frequency bands 37.5-42.5 GHz and 47.2-50.2 GHz on a global basis;</w:t>
      </w:r>
    </w:p>
    <w:p w14:paraId="24F0091A" w14:textId="480AFB21" w:rsidR="00EA5623" w:rsidRPr="001377BD" w:rsidRDefault="00BA5614" w:rsidP="00FE25A3">
      <w:del w:id="362" w:author="CEPT" w:date="2023-09-02T08:58:00Z">
        <w:r w:rsidRPr="001377BD" w:rsidDel="00264B7A">
          <w:rPr>
            <w:i/>
            <w:iCs/>
          </w:rPr>
          <w:delText>n</w:delText>
        </w:r>
      </w:del>
      <w:ins w:id="363" w:author="CEPT" w:date="2023-09-02T08:58:00Z">
        <w:r w:rsidR="00264B7A" w:rsidRPr="001377BD">
          <w:rPr>
            <w:i/>
            <w:iCs/>
          </w:rPr>
          <w:t>s</w:t>
        </w:r>
      </w:ins>
      <w:r w:rsidRPr="001377BD">
        <w:rPr>
          <w:i/>
          <w:iCs/>
        </w:rPr>
        <w:t>)</w:t>
      </w:r>
      <w:r w:rsidRPr="001377BD">
        <w:tab/>
        <w:t>that the frequency band 37.5-38 GHz is allocated to the space research service (SRS) (deep space) in the space-to-Earth direction and the frequency band 40.0-40.5 GHz is allocated to the SRS and the Earth exploration-satellite service (EESS) in the Earth-to-space direction on a primary basis;</w:t>
      </w:r>
    </w:p>
    <w:p w14:paraId="2799FC7E" w14:textId="5A814128" w:rsidR="00EA5623" w:rsidRPr="001377BD" w:rsidRDefault="00BA5614" w:rsidP="00FE25A3">
      <w:del w:id="364" w:author="CEPT" w:date="2023-09-02T08:58:00Z">
        <w:r w:rsidRPr="001377BD" w:rsidDel="00264B7A">
          <w:rPr>
            <w:i/>
            <w:iCs/>
          </w:rPr>
          <w:delText>o</w:delText>
        </w:r>
      </w:del>
      <w:ins w:id="365" w:author="CEPT" w:date="2023-09-02T08:58:00Z">
        <w:r w:rsidR="00264B7A" w:rsidRPr="001377BD">
          <w:rPr>
            <w:i/>
            <w:iCs/>
          </w:rPr>
          <w:t>t</w:t>
        </w:r>
      </w:ins>
      <w:r w:rsidRPr="001377BD">
        <w:rPr>
          <w:i/>
          <w:iCs/>
        </w:rPr>
        <w:t>)</w:t>
      </w:r>
      <w:r w:rsidRPr="001377BD">
        <w:tab/>
        <w:t>that the frequency bands 37.5-40.5 GHz and 38-39.5 GHz are also allocated to the EESS in the space-to-Earth direction on a secondary basis;</w:t>
      </w:r>
    </w:p>
    <w:p w14:paraId="597843A4" w14:textId="6C6C2EB4" w:rsidR="00EA5623" w:rsidRPr="001377BD" w:rsidRDefault="00BA5614" w:rsidP="00FE25A3">
      <w:del w:id="366" w:author="CEPT" w:date="2023-09-02T08:58:00Z">
        <w:r w:rsidRPr="001377BD" w:rsidDel="00264B7A">
          <w:rPr>
            <w:i/>
          </w:rPr>
          <w:delText>p</w:delText>
        </w:r>
      </w:del>
      <w:ins w:id="367" w:author="CEPT" w:date="2023-09-02T08:58:00Z">
        <w:r w:rsidR="00264B7A" w:rsidRPr="001377BD">
          <w:rPr>
            <w:i/>
          </w:rPr>
          <w:t>u</w:t>
        </w:r>
      </w:ins>
      <w:r w:rsidRPr="001377BD">
        <w:rPr>
          <w:i/>
        </w:rPr>
        <w:t>)</w:t>
      </w:r>
      <w:r w:rsidRPr="001377BD">
        <w:tab/>
        <w:t>that the frequency band 50.2-50.4 GHz is allocated on a primary basis to the EESS (passive) and SRS (passive), which need to be adequately protected;</w:t>
      </w:r>
    </w:p>
    <w:p w14:paraId="75C7CA8F" w14:textId="3B102866" w:rsidR="00EA5623" w:rsidRPr="001377BD" w:rsidRDefault="00BA5614" w:rsidP="00FE25A3">
      <w:del w:id="368" w:author="CEPT" w:date="2023-09-02T08:58:00Z">
        <w:r w:rsidRPr="001377BD" w:rsidDel="00264B7A">
          <w:rPr>
            <w:i/>
          </w:rPr>
          <w:delText>q</w:delText>
        </w:r>
      </w:del>
      <w:ins w:id="369" w:author="CEPT" w:date="2023-09-02T08:58:00Z">
        <w:r w:rsidR="00264B7A" w:rsidRPr="001377BD">
          <w:rPr>
            <w:i/>
          </w:rPr>
          <w:t>v</w:t>
        </w:r>
      </w:ins>
      <w:r w:rsidRPr="001377BD">
        <w:rPr>
          <w:i/>
        </w:rPr>
        <w:t>)</w:t>
      </w:r>
      <w:r w:rsidRPr="001377BD">
        <w:tab/>
        <w:t>that all allocated services in these frequency bands should be taken into account,</w:t>
      </w:r>
    </w:p>
    <w:p w14:paraId="0CB2C3F1" w14:textId="77777777" w:rsidR="00EA5623" w:rsidRPr="001377BD" w:rsidRDefault="00BA5614" w:rsidP="00FE25A3">
      <w:pPr>
        <w:pStyle w:val="Call"/>
      </w:pPr>
      <w:r w:rsidRPr="001377BD">
        <w:t>resolves to invite the ITU Radiocommunication Sector</w:t>
      </w:r>
    </w:p>
    <w:p w14:paraId="4113AEEC" w14:textId="5A9BAF89" w:rsidR="00EA5623" w:rsidRPr="001377BD" w:rsidRDefault="00BA5614" w:rsidP="00FE25A3">
      <w:r w:rsidRPr="001377BD">
        <w:t>1</w:t>
      </w:r>
      <w:r w:rsidRPr="001377BD">
        <w:tab/>
        <w:t>to study the technical and operational characteristics of aeronautical</w:t>
      </w:r>
      <w:ins w:id="370" w:author="CEPT" w:date="2023-09-02T08:58:00Z">
        <w:r w:rsidR="00264B7A" w:rsidRPr="001377BD">
          <w:t xml:space="preserve">, </w:t>
        </w:r>
      </w:ins>
      <w:del w:id="371" w:author="CEPT" w:date="2023-09-02T08:58:00Z">
        <w:r w:rsidRPr="001377BD" w:rsidDel="00264B7A">
          <w:delText xml:space="preserve"> and </w:delText>
        </w:r>
      </w:del>
      <w:r w:rsidRPr="001377BD">
        <w:t xml:space="preserve">maritime </w:t>
      </w:r>
      <w:ins w:id="372" w:author="CEPT" w:date="2023-09-02T08:58:00Z">
        <w:r w:rsidR="00264B7A" w:rsidRPr="001377BD">
          <w:t xml:space="preserve">and land </w:t>
        </w:r>
      </w:ins>
      <w:r w:rsidRPr="001377BD">
        <w:t xml:space="preserve">ESIMs </w:t>
      </w:r>
      <w:ins w:id="373" w:author="CEPT" w:date="2023-09-02T08:59:00Z">
        <w:r w:rsidR="00697BA3" w:rsidRPr="001377BD">
          <w:t xml:space="preserve">communicating with GSO and non-GSO space stations </w:t>
        </w:r>
      </w:ins>
      <w:r w:rsidRPr="001377BD">
        <w:t xml:space="preserve">that plan to operate within </w:t>
      </w:r>
      <w:del w:id="374" w:author="CEPT" w:date="2023-09-02T08:59:00Z">
        <w:r w:rsidRPr="001377BD" w:rsidDel="00697BA3">
          <w:delText xml:space="preserve">GSO </w:delText>
        </w:r>
      </w:del>
      <w:r w:rsidRPr="001377BD">
        <w:t>FSS allocations in the frequency bands 37.5-39.5 GHz, 40.5</w:t>
      </w:r>
      <w:r w:rsidRPr="001377BD">
        <w:noBreakHyphen/>
        <w:t>42.5 GHz, 47.2-50.2 GHz and 50.4</w:t>
      </w:r>
      <w:r w:rsidRPr="001377BD">
        <w:noBreakHyphen/>
        <w:t>51.4 GHz;</w:t>
      </w:r>
    </w:p>
    <w:p w14:paraId="2B2A5A52" w14:textId="7F44E8DC" w:rsidR="00EA5623" w:rsidRPr="001377BD" w:rsidRDefault="00BA5614" w:rsidP="00FE25A3">
      <w:r w:rsidRPr="001377BD">
        <w:t>2</w:t>
      </w:r>
      <w:r w:rsidRPr="001377BD">
        <w:tab/>
        <w:t>to study sharing and compatibility between aeronautical</w:t>
      </w:r>
      <w:ins w:id="375" w:author="CEPT" w:date="2023-09-02T08:59:00Z">
        <w:r w:rsidR="00697BA3" w:rsidRPr="001377BD">
          <w:t>,</w:t>
        </w:r>
      </w:ins>
      <w:del w:id="376" w:author="CEPT" w:date="2023-09-02T08:59:00Z">
        <w:r w:rsidRPr="001377BD" w:rsidDel="00697BA3">
          <w:delText xml:space="preserve"> and</w:delText>
        </w:r>
      </w:del>
      <w:r w:rsidRPr="001377BD">
        <w:t xml:space="preserve"> maritime</w:t>
      </w:r>
      <w:ins w:id="377" w:author="CEPT" w:date="2023-09-02T08:59:00Z">
        <w:r w:rsidR="00697BA3" w:rsidRPr="001377BD">
          <w:t xml:space="preserve"> and land</w:t>
        </w:r>
      </w:ins>
      <w:r w:rsidRPr="001377BD">
        <w:t xml:space="preserve"> ESIMs </w:t>
      </w:r>
      <w:del w:id="378" w:author="CEPT" w:date="2023-09-02T08:59:00Z">
        <w:r w:rsidRPr="001377BD" w:rsidDel="005F0232">
          <w:delText xml:space="preserve">operating </w:delText>
        </w:r>
      </w:del>
      <w:ins w:id="379" w:author="CEPT" w:date="2023-09-02T08:59:00Z">
        <w:r w:rsidR="005F0232" w:rsidRPr="001377BD">
          <w:t xml:space="preserve">communicating </w:t>
        </w:r>
      </w:ins>
      <w:r w:rsidRPr="001377BD">
        <w:t xml:space="preserve">with GSO </w:t>
      </w:r>
      <w:del w:id="380" w:author="CEPT" w:date="2023-09-02T08:59:00Z">
        <w:r w:rsidRPr="001377BD" w:rsidDel="005F0232">
          <w:delText>FSS networks</w:delText>
        </w:r>
      </w:del>
      <w:ins w:id="381" w:author="CEPT" w:date="2023-09-02T08:59:00Z">
        <w:r w:rsidR="005F0232" w:rsidRPr="001377BD">
          <w:t>and non -GSO space stations</w:t>
        </w:r>
      </w:ins>
      <w:r w:rsidRPr="001377BD">
        <w:t xml:space="preserve"> in the </w:t>
      </w:r>
      <w:ins w:id="382" w:author="CEPT" w:date="2023-09-02T09:00:00Z">
        <w:r w:rsidR="005F0232" w:rsidRPr="001377BD">
          <w:t xml:space="preserve">FSS in the </w:t>
        </w:r>
      </w:ins>
      <w:r w:rsidRPr="001377BD">
        <w:t>frequency bands 37.5-39.5 GHz, 40.5</w:t>
      </w:r>
      <w:r w:rsidRPr="001377BD">
        <w:noBreakHyphen/>
        <w:t>42.5 GHz, 47.2</w:t>
      </w:r>
      <w:r w:rsidRPr="001377BD">
        <w:noBreakHyphen/>
        <w:t>50.2 GHz</w:t>
      </w:r>
      <w:r w:rsidRPr="001377BD">
        <w:rPr>
          <w:position w:val="6"/>
          <w:sz w:val="18"/>
        </w:rPr>
        <w:footnoteReference w:customMarkFollows="1" w:id="2"/>
        <w:t>*</w:t>
      </w:r>
      <w:r w:rsidRPr="001377BD">
        <w:t xml:space="preserve"> and 50.4-51.4 GHz</w:t>
      </w:r>
      <w:r w:rsidRPr="001377BD">
        <w:rPr>
          <w:vertAlign w:val="superscript"/>
        </w:rPr>
        <w:t>*</w:t>
      </w:r>
      <w:r w:rsidRPr="001377BD">
        <w:t xml:space="preserve"> and </w:t>
      </w:r>
      <w:del w:id="383" w:author="CEPT" w:date="2023-09-02T09:00:00Z">
        <w:r w:rsidRPr="001377BD" w:rsidDel="000E4B6E">
          <w:delText xml:space="preserve">current and planned </w:delText>
        </w:r>
      </w:del>
      <w:r w:rsidRPr="001377BD">
        <w:t>stations of existing services allocated in these frequency bands and, where appropriate, in adjacent frequency bands, in order to ensure protection of, and not impose undue constraints on, those services;</w:t>
      </w:r>
    </w:p>
    <w:p w14:paraId="12D7B350" w14:textId="3E6708F9" w:rsidR="00EA5623" w:rsidRPr="001377BD" w:rsidRDefault="00BA5614" w:rsidP="00FE25A3">
      <w:r w:rsidRPr="001377BD">
        <w:t>3</w:t>
      </w:r>
      <w:r w:rsidRPr="001377BD">
        <w:tab/>
        <w:t>to develop, for different types of ESIM, technical conditions and regulatory provisions for their operation, taking into account the results of the studies above</w:t>
      </w:r>
      <w:del w:id="384" w:author="CEPT" w:date="2023-09-02T09:00:00Z">
        <w:r w:rsidRPr="001377BD" w:rsidDel="0039702C">
          <w:delText>,</w:delText>
        </w:r>
      </w:del>
      <w:ins w:id="385" w:author="CEPT" w:date="2023-09-02T09:00:00Z">
        <w:r w:rsidR="0039702C" w:rsidRPr="001377BD">
          <w:t>;</w:t>
        </w:r>
      </w:ins>
    </w:p>
    <w:p w14:paraId="754A0A31" w14:textId="77777777" w:rsidR="0039702C" w:rsidRPr="001377BD" w:rsidRDefault="0039702C" w:rsidP="0039702C">
      <w:pPr>
        <w:spacing w:before="240" w:after="240"/>
        <w:jc w:val="both"/>
        <w:rPr>
          <w:ins w:id="386" w:author="CEPT" w:date="2023-09-02T09:00:00Z"/>
        </w:rPr>
      </w:pPr>
      <w:ins w:id="387" w:author="CEPT" w:date="2023-09-02T09:00:00Z">
        <w:r w:rsidRPr="001377BD">
          <w:t>4</w:t>
        </w:r>
        <w:r w:rsidRPr="001377BD">
          <w:tab/>
          <w:t xml:space="preserve">to ensure that the technical and operational measures and the possible regulatory changes established in accordance with this Resolution shall not affect the relevant provisions related to the protection of GSO networks from non-GSO FSS systems, </w:t>
        </w:r>
      </w:ins>
    </w:p>
    <w:p w14:paraId="7806CE63" w14:textId="77777777" w:rsidR="00EA5623" w:rsidRPr="001377BD" w:rsidRDefault="00BA5614" w:rsidP="00FE25A3">
      <w:pPr>
        <w:pStyle w:val="Call"/>
      </w:pPr>
      <w:r w:rsidRPr="001377BD">
        <w:t>invites the 2027 World Radiocommunication Conference</w:t>
      </w:r>
    </w:p>
    <w:p w14:paraId="3828B35C" w14:textId="77777777" w:rsidR="00EA5623" w:rsidRPr="001377BD" w:rsidRDefault="00BA5614" w:rsidP="00FE25A3">
      <w:r w:rsidRPr="001377BD">
        <w:t xml:space="preserve">to consider the results of the above studies and take necessary actions, as appropriate, provided that the results of the studies referred to in </w:t>
      </w:r>
      <w:r w:rsidRPr="001377BD">
        <w:rPr>
          <w:i/>
          <w:iCs/>
        </w:rPr>
        <w:t>resolves to invite the ITU Radiocommunication Sector</w:t>
      </w:r>
      <w:r w:rsidRPr="001377BD">
        <w:t xml:space="preserve"> are complete and agreed by the radiocommunication study groups.</w:t>
      </w:r>
    </w:p>
    <w:p w14:paraId="7D75BBD1" w14:textId="77777777" w:rsidR="0015184A" w:rsidRPr="001377BD" w:rsidRDefault="0015184A">
      <w:pPr>
        <w:tabs>
          <w:tab w:val="clear" w:pos="1134"/>
          <w:tab w:val="clear" w:pos="1871"/>
          <w:tab w:val="clear" w:pos="2268"/>
        </w:tabs>
        <w:overflowPunct/>
        <w:autoSpaceDE/>
        <w:autoSpaceDN/>
        <w:adjustRightInd/>
        <w:spacing w:before="0"/>
        <w:textAlignment w:val="auto"/>
        <w:rPr>
          <w:b/>
        </w:rPr>
      </w:pPr>
      <w:r w:rsidRPr="001377BD">
        <w:rPr>
          <w:b/>
        </w:rPr>
        <w:br w:type="page"/>
      </w:r>
    </w:p>
    <w:p w14:paraId="7F594B9D" w14:textId="77777777" w:rsidR="0015184A" w:rsidRPr="001377BD" w:rsidRDefault="0015184A" w:rsidP="0015184A">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15184A" w:rsidRPr="001377BD" w14:paraId="3EE62641" w14:textId="77777777" w:rsidTr="00C4529D">
        <w:trPr>
          <w:cantSplit/>
        </w:trPr>
        <w:tc>
          <w:tcPr>
            <w:tcW w:w="9723" w:type="dxa"/>
            <w:gridSpan w:val="2"/>
            <w:hideMark/>
          </w:tcPr>
          <w:p w14:paraId="1FB6B262" w14:textId="03FAD2C3" w:rsidR="0015184A" w:rsidRPr="001377BD" w:rsidRDefault="0015184A" w:rsidP="00C4529D">
            <w:pPr>
              <w:keepNext/>
              <w:spacing w:before="240"/>
              <w:rPr>
                <w:b/>
                <w:bCs/>
                <w:lang w:val="en-US"/>
              </w:rPr>
            </w:pPr>
            <w:r w:rsidRPr="001377BD">
              <w:rPr>
                <w:b/>
                <w:bCs/>
                <w:lang w:val="en-US"/>
              </w:rPr>
              <w:t>Subject</w:t>
            </w:r>
            <w:r w:rsidR="005E5DF9" w:rsidRPr="001377BD">
              <w:rPr>
                <w:b/>
                <w:bCs/>
              </w:rPr>
              <w:t xml:space="preserve"> Earth Stations </w:t>
            </w:r>
            <w:proofErr w:type="gramStart"/>
            <w:r w:rsidR="005E5DF9" w:rsidRPr="001377BD">
              <w:rPr>
                <w:b/>
                <w:bCs/>
              </w:rPr>
              <w:t>In</w:t>
            </w:r>
            <w:proofErr w:type="gramEnd"/>
            <w:r w:rsidR="005E5DF9" w:rsidRPr="001377BD">
              <w:rPr>
                <w:b/>
                <w:bCs/>
              </w:rPr>
              <w:t xml:space="preserve"> Motion (ESIM) communicating with geostationary</w:t>
            </w:r>
            <w:r w:rsidR="006A4E07" w:rsidRPr="001377BD">
              <w:rPr>
                <w:b/>
                <w:bCs/>
              </w:rPr>
              <w:t>-satellite orbit</w:t>
            </w:r>
            <w:r w:rsidR="005E5DF9" w:rsidRPr="001377BD">
              <w:rPr>
                <w:b/>
                <w:bCs/>
              </w:rPr>
              <w:t xml:space="preserve"> (GSO) and non-geostationary</w:t>
            </w:r>
            <w:r w:rsidR="006A4E07" w:rsidRPr="001377BD">
              <w:rPr>
                <w:b/>
                <w:bCs/>
              </w:rPr>
              <w:t>-satellite orbit</w:t>
            </w:r>
            <w:r w:rsidR="005E5DF9" w:rsidRPr="001377BD">
              <w:rPr>
                <w:b/>
                <w:bCs/>
              </w:rPr>
              <w:t xml:space="preserve"> (non-GSO) space stations in the fixed-satellite service (FSS) in the frequency bands 37.5-39.5 GHz (space-to-Earth), 39.5-40.5 GHz (space-to-Earth), 47.2-50.2 GHz (Earth-to-space) and 50.4-51.4 GHz (Earth-to-space)</w:t>
            </w:r>
          </w:p>
        </w:tc>
      </w:tr>
      <w:tr w:rsidR="0015184A" w:rsidRPr="001377BD" w14:paraId="727390D6" w14:textId="77777777" w:rsidTr="00C4529D">
        <w:trPr>
          <w:cantSplit/>
        </w:trPr>
        <w:tc>
          <w:tcPr>
            <w:tcW w:w="9723" w:type="dxa"/>
            <w:gridSpan w:val="2"/>
            <w:tcBorders>
              <w:top w:val="nil"/>
              <w:left w:val="nil"/>
              <w:bottom w:val="single" w:sz="4" w:space="0" w:color="auto"/>
              <w:right w:val="nil"/>
            </w:tcBorders>
            <w:hideMark/>
          </w:tcPr>
          <w:p w14:paraId="1E565E7D" w14:textId="77777777" w:rsidR="0015184A" w:rsidRPr="001377BD" w:rsidRDefault="0015184A"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15184A" w:rsidRPr="001377BD" w14:paraId="07C09117" w14:textId="77777777" w:rsidTr="00C4529D">
        <w:trPr>
          <w:cantSplit/>
        </w:trPr>
        <w:tc>
          <w:tcPr>
            <w:tcW w:w="9723" w:type="dxa"/>
            <w:gridSpan w:val="2"/>
            <w:tcBorders>
              <w:top w:val="single" w:sz="4" w:space="0" w:color="auto"/>
              <w:left w:val="nil"/>
              <w:bottom w:val="single" w:sz="4" w:space="0" w:color="auto"/>
              <w:right w:val="nil"/>
            </w:tcBorders>
          </w:tcPr>
          <w:p w14:paraId="5688611F" w14:textId="77777777" w:rsidR="0015184A" w:rsidRPr="001377BD" w:rsidRDefault="0015184A" w:rsidP="00C4529D">
            <w:pPr>
              <w:keepNext/>
              <w:rPr>
                <w:b/>
                <w:iCs/>
                <w:color w:val="000000"/>
                <w:lang w:val="en-US"/>
              </w:rPr>
            </w:pPr>
            <w:r w:rsidRPr="001377BD">
              <w:rPr>
                <w:b/>
                <w:i/>
                <w:color w:val="000000"/>
                <w:lang w:val="en-US"/>
              </w:rPr>
              <w:t>Proposal</w:t>
            </w:r>
            <w:r w:rsidRPr="001377BD">
              <w:rPr>
                <w:b/>
                <w:iCs/>
                <w:color w:val="000000"/>
                <w:lang w:val="en-US"/>
              </w:rPr>
              <w:t>:</w:t>
            </w:r>
          </w:p>
          <w:p w14:paraId="4902B402" w14:textId="7A14A3DE" w:rsidR="0015184A" w:rsidRPr="001377BD" w:rsidRDefault="00C66C12" w:rsidP="00C4529D">
            <w:pPr>
              <w:keepNext/>
              <w:rPr>
                <w:b/>
                <w:i/>
                <w:lang w:val="en-US"/>
              </w:rPr>
            </w:pPr>
            <w:r w:rsidRPr="001377BD">
              <w:rPr>
                <w:iCs/>
                <w:color w:val="000000"/>
              </w:rPr>
              <w:t>Study and develop technical, operational and regulatory measures, as appropriate, to facilitate the use of the frequency bands 37.5-39.5 GHz (space-to-Earth), 39.5-40.5 GHz (space-to-Earth), 47.2</w:t>
            </w:r>
            <w:r w:rsidRPr="001377BD">
              <w:rPr>
                <w:iCs/>
                <w:color w:val="000000"/>
              </w:rPr>
              <w:noBreakHyphen/>
              <w:t xml:space="preserve">50.2 GHz (Earth-to-space) and 50.4-51.4 GHz (Earth-to-space) by earth stations in motion communicating with geostationary and non-geostationary space stations in the fixed-satellite service, in accordance with Resolution </w:t>
            </w:r>
            <w:r w:rsidRPr="001377BD">
              <w:rPr>
                <w:b/>
                <w:iCs/>
                <w:color w:val="000000"/>
              </w:rPr>
              <w:t>176 (Rev.WRC-23)</w:t>
            </w:r>
          </w:p>
        </w:tc>
      </w:tr>
      <w:tr w:rsidR="0015184A" w:rsidRPr="001377BD" w14:paraId="68338F85" w14:textId="77777777" w:rsidTr="00C4529D">
        <w:trPr>
          <w:cantSplit/>
        </w:trPr>
        <w:tc>
          <w:tcPr>
            <w:tcW w:w="9723" w:type="dxa"/>
            <w:gridSpan w:val="2"/>
            <w:tcBorders>
              <w:top w:val="single" w:sz="4" w:space="0" w:color="auto"/>
              <w:left w:val="nil"/>
              <w:bottom w:val="single" w:sz="4" w:space="0" w:color="auto"/>
              <w:right w:val="nil"/>
            </w:tcBorders>
          </w:tcPr>
          <w:p w14:paraId="018AC31A" w14:textId="77777777" w:rsidR="0015184A" w:rsidRPr="001377BD" w:rsidRDefault="0015184A" w:rsidP="00C4529D">
            <w:pPr>
              <w:keepNext/>
              <w:rPr>
                <w:b/>
                <w:i/>
                <w:color w:val="000000"/>
                <w:lang w:val="en-US"/>
              </w:rPr>
            </w:pPr>
            <w:r w:rsidRPr="001377BD">
              <w:rPr>
                <w:b/>
                <w:i/>
                <w:color w:val="000000"/>
                <w:lang w:val="en-US"/>
              </w:rPr>
              <w:t>Background/reason</w:t>
            </w:r>
            <w:r w:rsidRPr="001377BD">
              <w:rPr>
                <w:b/>
                <w:iCs/>
                <w:color w:val="000000"/>
                <w:lang w:val="en-US"/>
              </w:rPr>
              <w:t>:</w:t>
            </w:r>
          </w:p>
          <w:p w14:paraId="3C28117C" w14:textId="78EE434F" w:rsidR="0015184A" w:rsidRPr="001377BD" w:rsidRDefault="00DE3402" w:rsidP="00C4529D">
            <w:pPr>
              <w:keepNext/>
              <w:rPr>
                <w:bCs/>
                <w:iCs/>
                <w:lang w:val="en-US"/>
              </w:rPr>
            </w:pPr>
            <w:r w:rsidRPr="001377BD">
              <w:rPr>
                <w:bCs/>
                <w:iCs/>
                <w:lang w:val="en-US"/>
              </w:rPr>
              <w:t xml:space="preserve">ESIM, earth stations in motion that communicate with GSO FSS space stations, are currently facilitated under Resolution </w:t>
            </w:r>
            <w:r w:rsidRPr="001377BD">
              <w:rPr>
                <w:b/>
                <w:iCs/>
                <w:lang w:val="en-US"/>
              </w:rPr>
              <w:t>156 (WRC</w:t>
            </w:r>
            <w:r w:rsidR="00F31B23" w:rsidRPr="001377BD">
              <w:rPr>
                <w:b/>
                <w:iCs/>
                <w:lang w:val="en-US"/>
              </w:rPr>
              <w:t>-</w:t>
            </w:r>
            <w:r w:rsidRPr="001377BD">
              <w:rPr>
                <w:b/>
                <w:iCs/>
                <w:lang w:val="en-US"/>
              </w:rPr>
              <w:t>15)</w:t>
            </w:r>
            <w:r w:rsidRPr="001377BD">
              <w:rPr>
                <w:bCs/>
                <w:iCs/>
                <w:lang w:val="en-US"/>
              </w:rPr>
              <w:t>, within the frequency bands 19.7-20.2 GHz and 29.5</w:t>
            </w:r>
            <w:r w:rsidR="00F31B23" w:rsidRPr="001377BD">
              <w:rPr>
                <w:bCs/>
                <w:iCs/>
                <w:lang w:val="en-US"/>
              </w:rPr>
              <w:noBreakHyphen/>
            </w:r>
            <w:r w:rsidRPr="001377BD">
              <w:rPr>
                <w:bCs/>
                <w:iCs/>
                <w:lang w:val="en-US"/>
              </w:rPr>
              <w:t xml:space="preserve">30.0 GHz and under Resolution </w:t>
            </w:r>
            <w:r w:rsidRPr="001377BD">
              <w:rPr>
                <w:b/>
                <w:iCs/>
                <w:lang w:val="en-US"/>
              </w:rPr>
              <w:t>169 (WRC</w:t>
            </w:r>
            <w:r w:rsidR="00F31B23" w:rsidRPr="001377BD">
              <w:rPr>
                <w:b/>
                <w:iCs/>
                <w:lang w:val="en-US"/>
              </w:rPr>
              <w:t>-</w:t>
            </w:r>
            <w:r w:rsidRPr="001377BD">
              <w:rPr>
                <w:b/>
                <w:iCs/>
                <w:lang w:val="en-US"/>
              </w:rPr>
              <w:t>19)</w:t>
            </w:r>
            <w:r w:rsidRPr="001377BD">
              <w:rPr>
                <w:bCs/>
                <w:iCs/>
                <w:lang w:val="en-US"/>
              </w:rPr>
              <w:t>, within the frequency bands 17.7-19.7 GHz and 27.5-29.5 GHz. There is currently an increasing demand for broadband services that can provide high data rates to users on-board moving platforms such as ships or aircraft. The accelerating utilization of Ka-band frequency spectrum for the provision of these ESIM services will be stifled by the exponential user demand and the scarcity of spectral resources in this frequency band. In order to overcome these challenges and continue to improve the services provided to end-users on the move, it is proposed to carry out technical sharing and compatibility studies between ESIM communicating with GSO and non-GSO FSS systems and other services in the frequency bands 37.5-39.5 GHz (space-to-Earth), 39.5-40.5 GHz (space-to-Earth), 47.2</w:t>
            </w:r>
            <w:r w:rsidR="007F62DB" w:rsidRPr="001377BD">
              <w:rPr>
                <w:bCs/>
                <w:iCs/>
                <w:lang w:val="en-US"/>
              </w:rPr>
              <w:noBreakHyphen/>
            </w:r>
            <w:r w:rsidRPr="001377BD">
              <w:rPr>
                <w:bCs/>
                <w:iCs/>
                <w:lang w:val="en-US"/>
              </w:rPr>
              <w:t>50.2</w:t>
            </w:r>
            <w:r w:rsidR="007F62DB" w:rsidRPr="001377BD">
              <w:rPr>
                <w:bCs/>
                <w:iCs/>
                <w:lang w:val="en-US"/>
              </w:rPr>
              <w:t> </w:t>
            </w:r>
            <w:r w:rsidRPr="001377BD">
              <w:rPr>
                <w:bCs/>
                <w:iCs/>
                <w:lang w:val="en-US"/>
              </w:rPr>
              <w:t>GHz (Earth-to-space) and 50.4-51.4 GHz (Earth-to-space). The goal of these studies will be to develop the appropriate technical, operational and regulatory measures that facilitate the use of earth stations in motion communicating with geostationary and non-geostationary space stations in the fixed-satellite service in those frequency bands and ensure the protection of the co-primary incumbent services.</w:t>
            </w:r>
          </w:p>
        </w:tc>
      </w:tr>
      <w:tr w:rsidR="0015184A" w:rsidRPr="001377BD" w14:paraId="6A6B4925" w14:textId="77777777" w:rsidTr="00C4529D">
        <w:trPr>
          <w:cantSplit/>
        </w:trPr>
        <w:tc>
          <w:tcPr>
            <w:tcW w:w="9723" w:type="dxa"/>
            <w:gridSpan w:val="2"/>
            <w:tcBorders>
              <w:top w:val="single" w:sz="4" w:space="0" w:color="auto"/>
              <w:left w:val="nil"/>
              <w:bottom w:val="single" w:sz="4" w:space="0" w:color="auto"/>
              <w:right w:val="nil"/>
            </w:tcBorders>
          </w:tcPr>
          <w:p w14:paraId="1D15DA7A" w14:textId="20644077" w:rsidR="0015184A" w:rsidRPr="001377BD" w:rsidRDefault="0015184A" w:rsidP="00C4529D">
            <w:pPr>
              <w:keepNext/>
              <w:rPr>
                <w:b/>
                <w:i/>
                <w:lang w:val="en-US"/>
              </w:rPr>
            </w:pPr>
            <w:r w:rsidRPr="001377BD">
              <w:rPr>
                <w:b/>
                <w:i/>
                <w:lang w:val="en-US"/>
              </w:rPr>
              <w:t>Radiocommunication services concerned</w:t>
            </w:r>
            <w:r w:rsidRPr="001377BD">
              <w:rPr>
                <w:b/>
                <w:iCs/>
                <w:lang w:val="en-US"/>
              </w:rPr>
              <w:t>:</w:t>
            </w:r>
            <w:r w:rsidR="007F62DB" w:rsidRPr="001377BD">
              <w:rPr>
                <w:b/>
                <w:iCs/>
                <w:lang w:val="en-US"/>
              </w:rPr>
              <w:t xml:space="preserve"> </w:t>
            </w:r>
            <w:r w:rsidR="005632D0" w:rsidRPr="001377BD">
              <w:rPr>
                <w:iCs/>
              </w:rPr>
              <w:t xml:space="preserve"> Fixed, Mobile, Broadcasting, Broadcasting-satellite, </w:t>
            </w:r>
            <w:r w:rsidR="006A4E07" w:rsidRPr="001377BD">
              <w:rPr>
                <w:iCs/>
              </w:rPr>
              <w:t>Mobile-satellite</w:t>
            </w:r>
            <w:r w:rsidR="005632D0" w:rsidRPr="001377BD">
              <w:rPr>
                <w:iCs/>
              </w:rPr>
              <w:t xml:space="preserve">, </w:t>
            </w:r>
            <w:r w:rsidR="003E5818" w:rsidRPr="001377BD">
              <w:rPr>
                <w:iCs/>
              </w:rPr>
              <w:t>Fixed-satellite</w:t>
            </w:r>
            <w:r w:rsidR="005632D0" w:rsidRPr="001377BD">
              <w:rPr>
                <w:iCs/>
              </w:rPr>
              <w:t xml:space="preserve">, Radio Astronomy, Space Research, Space Research (passive), </w:t>
            </w:r>
            <w:r w:rsidR="003E5818" w:rsidRPr="001377BD">
              <w:rPr>
                <w:iCs/>
              </w:rPr>
              <w:t>Earth Exploration-satellite</w:t>
            </w:r>
            <w:r w:rsidR="005632D0" w:rsidRPr="001377BD">
              <w:rPr>
                <w:iCs/>
              </w:rPr>
              <w:t xml:space="preserve"> and E</w:t>
            </w:r>
            <w:r w:rsidR="003E5818" w:rsidRPr="001377BD">
              <w:rPr>
                <w:iCs/>
              </w:rPr>
              <w:t xml:space="preserve">arth Exploration-satellite </w:t>
            </w:r>
            <w:r w:rsidR="005632D0" w:rsidRPr="001377BD">
              <w:rPr>
                <w:iCs/>
              </w:rPr>
              <w:t>(passive)</w:t>
            </w:r>
          </w:p>
        </w:tc>
      </w:tr>
      <w:tr w:rsidR="0015184A" w:rsidRPr="001377BD" w14:paraId="28FEDA99" w14:textId="77777777" w:rsidTr="00C4529D">
        <w:trPr>
          <w:cantSplit/>
        </w:trPr>
        <w:tc>
          <w:tcPr>
            <w:tcW w:w="9723" w:type="dxa"/>
            <w:gridSpan w:val="2"/>
            <w:tcBorders>
              <w:top w:val="single" w:sz="4" w:space="0" w:color="auto"/>
              <w:left w:val="nil"/>
              <w:bottom w:val="single" w:sz="4" w:space="0" w:color="auto"/>
              <w:right w:val="nil"/>
            </w:tcBorders>
          </w:tcPr>
          <w:p w14:paraId="30E1ED94" w14:textId="77777777" w:rsidR="0015184A" w:rsidRPr="001377BD" w:rsidRDefault="0015184A"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66641823" w14:textId="77777777" w:rsidR="0015184A" w:rsidRPr="001377BD" w:rsidRDefault="0015184A" w:rsidP="00C4529D">
            <w:pPr>
              <w:keepNext/>
              <w:rPr>
                <w:b/>
                <w:i/>
                <w:lang w:val="en-US"/>
              </w:rPr>
            </w:pPr>
            <w:r w:rsidRPr="001377BD">
              <w:rPr>
                <w:bCs/>
                <w:iCs/>
                <w:color w:val="000000"/>
                <w:szCs w:val="24"/>
              </w:rPr>
              <w:t>None currently identified</w:t>
            </w:r>
          </w:p>
        </w:tc>
      </w:tr>
      <w:tr w:rsidR="0015184A" w:rsidRPr="001377BD" w14:paraId="7D12398A" w14:textId="77777777" w:rsidTr="00C4529D">
        <w:trPr>
          <w:cantSplit/>
        </w:trPr>
        <w:tc>
          <w:tcPr>
            <w:tcW w:w="9723" w:type="dxa"/>
            <w:gridSpan w:val="2"/>
            <w:tcBorders>
              <w:top w:val="single" w:sz="4" w:space="0" w:color="auto"/>
              <w:left w:val="nil"/>
              <w:bottom w:val="single" w:sz="4" w:space="0" w:color="auto"/>
              <w:right w:val="nil"/>
            </w:tcBorders>
          </w:tcPr>
          <w:p w14:paraId="5414D7ED" w14:textId="02C6B240" w:rsidR="0015184A" w:rsidRPr="001377BD" w:rsidRDefault="0015184A"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3EAC8FB7" w14:textId="52241B79" w:rsidR="0015184A" w:rsidRPr="001377BD" w:rsidRDefault="003E5818" w:rsidP="00C4529D">
            <w:pPr>
              <w:keepNext/>
              <w:rPr>
                <w:bCs/>
                <w:iCs/>
                <w:lang w:val="en-US"/>
              </w:rPr>
            </w:pPr>
            <w:r w:rsidRPr="001377BD">
              <w:rPr>
                <w:bCs/>
                <w:iCs/>
                <w:lang w:val="en-US"/>
              </w:rPr>
              <w:t>None</w:t>
            </w:r>
          </w:p>
        </w:tc>
      </w:tr>
      <w:tr w:rsidR="0015184A" w:rsidRPr="001377BD" w14:paraId="2D8E56D8" w14:textId="77777777" w:rsidTr="00C4529D">
        <w:trPr>
          <w:cantSplit/>
        </w:trPr>
        <w:tc>
          <w:tcPr>
            <w:tcW w:w="4897" w:type="dxa"/>
            <w:tcBorders>
              <w:top w:val="single" w:sz="4" w:space="0" w:color="auto"/>
              <w:left w:val="nil"/>
              <w:bottom w:val="single" w:sz="4" w:space="0" w:color="auto"/>
              <w:right w:val="single" w:sz="4" w:space="0" w:color="auto"/>
            </w:tcBorders>
          </w:tcPr>
          <w:p w14:paraId="3F367013" w14:textId="5749668F" w:rsidR="0015184A" w:rsidRPr="001377BD" w:rsidRDefault="0015184A"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26765601" w14:textId="592896D3" w:rsidR="0015184A" w:rsidRPr="001377BD" w:rsidRDefault="00ED0D20" w:rsidP="00C4529D">
            <w:pPr>
              <w:keepNext/>
              <w:rPr>
                <w:bCs/>
                <w:iCs/>
                <w:color w:val="000000"/>
                <w:lang w:val="en-US"/>
              </w:rPr>
            </w:pPr>
            <w:r w:rsidRPr="001377BD">
              <w:rPr>
                <w:bCs/>
                <w:iCs/>
                <w:color w:val="000000"/>
                <w:lang w:val="en-US"/>
              </w:rPr>
              <w:t>SG4</w:t>
            </w:r>
          </w:p>
        </w:tc>
        <w:tc>
          <w:tcPr>
            <w:tcW w:w="4826" w:type="dxa"/>
            <w:tcBorders>
              <w:top w:val="single" w:sz="4" w:space="0" w:color="auto"/>
              <w:left w:val="single" w:sz="4" w:space="0" w:color="auto"/>
              <w:bottom w:val="single" w:sz="4" w:space="0" w:color="auto"/>
              <w:right w:val="nil"/>
            </w:tcBorders>
            <w:hideMark/>
          </w:tcPr>
          <w:p w14:paraId="24CE3AAF" w14:textId="77777777" w:rsidR="0015184A" w:rsidRPr="001377BD" w:rsidRDefault="0015184A"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16AE08A5" w14:textId="77777777" w:rsidR="0015184A" w:rsidRPr="001377BD" w:rsidRDefault="0015184A"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15184A" w:rsidRPr="001377BD" w14:paraId="168B728C" w14:textId="77777777" w:rsidTr="00C4529D">
        <w:trPr>
          <w:cantSplit/>
        </w:trPr>
        <w:tc>
          <w:tcPr>
            <w:tcW w:w="9723" w:type="dxa"/>
            <w:gridSpan w:val="2"/>
            <w:tcBorders>
              <w:top w:val="single" w:sz="4" w:space="0" w:color="auto"/>
              <w:left w:val="nil"/>
              <w:bottom w:val="single" w:sz="4" w:space="0" w:color="auto"/>
              <w:right w:val="nil"/>
            </w:tcBorders>
          </w:tcPr>
          <w:p w14:paraId="48A65916" w14:textId="07A40A76" w:rsidR="0015184A" w:rsidRPr="001377BD" w:rsidRDefault="0015184A"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30B478CF" w14:textId="7F237B54" w:rsidR="0015184A" w:rsidRPr="001377BD" w:rsidRDefault="00ED0D20" w:rsidP="00C4529D">
            <w:pPr>
              <w:keepNext/>
              <w:rPr>
                <w:b/>
                <w:i/>
                <w:lang w:val="en-US"/>
              </w:rPr>
            </w:pPr>
            <w:r w:rsidRPr="001377BD">
              <w:rPr>
                <w:bCs/>
                <w:color w:val="000000"/>
                <w:szCs w:val="24"/>
              </w:rPr>
              <w:t>SG1, SG5</w:t>
            </w:r>
            <w:r w:rsidR="00CE58FD" w:rsidRPr="001377BD">
              <w:rPr>
                <w:bCs/>
                <w:color w:val="000000"/>
                <w:szCs w:val="24"/>
              </w:rPr>
              <w:t xml:space="preserve">, SG6, </w:t>
            </w:r>
            <w:r w:rsidRPr="001377BD">
              <w:rPr>
                <w:bCs/>
                <w:color w:val="000000"/>
                <w:szCs w:val="24"/>
              </w:rPr>
              <w:t>SG7</w:t>
            </w:r>
          </w:p>
        </w:tc>
      </w:tr>
      <w:tr w:rsidR="0015184A" w:rsidRPr="001377BD" w14:paraId="0B4192B5" w14:textId="77777777" w:rsidTr="00C4529D">
        <w:trPr>
          <w:cantSplit/>
        </w:trPr>
        <w:tc>
          <w:tcPr>
            <w:tcW w:w="9723" w:type="dxa"/>
            <w:gridSpan w:val="2"/>
            <w:tcBorders>
              <w:top w:val="single" w:sz="4" w:space="0" w:color="auto"/>
              <w:left w:val="nil"/>
              <w:bottom w:val="single" w:sz="4" w:space="0" w:color="auto"/>
              <w:right w:val="nil"/>
            </w:tcBorders>
          </w:tcPr>
          <w:p w14:paraId="7EB61410" w14:textId="77777777" w:rsidR="0015184A" w:rsidRPr="001377BD" w:rsidRDefault="0015184A" w:rsidP="00C4529D">
            <w:pPr>
              <w:keepNext/>
              <w:rPr>
                <w:b/>
                <w:i/>
                <w:lang w:val="en-US"/>
              </w:rPr>
            </w:pPr>
            <w:r w:rsidRPr="001377BD">
              <w:rPr>
                <w:b/>
                <w:i/>
                <w:lang w:val="en-US"/>
              </w:rPr>
              <w:lastRenderedPageBreak/>
              <w:t>ITU resource implications, including financial implications (refer to CV126)</w:t>
            </w:r>
            <w:r w:rsidRPr="001377BD">
              <w:rPr>
                <w:b/>
                <w:iCs/>
                <w:lang w:val="en-US"/>
              </w:rPr>
              <w:t>:</w:t>
            </w:r>
          </w:p>
          <w:p w14:paraId="2A2C944A" w14:textId="737A41D4" w:rsidR="0015184A" w:rsidRPr="001377BD" w:rsidRDefault="0015184A" w:rsidP="00C4529D">
            <w:pPr>
              <w:keepNext/>
              <w:rPr>
                <w:b/>
                <w:i/>
                <w:lang w:val="en-US"/>
              </w:rPr>
            </w:pPr>
            <w:r w:rsidRPr="001377BD">
              <w:rPr>
                <w:bCs/>
                <w:iCs/>
                <w:szCs w:val="24"/>
                <w:lang w:eastAsia="ko-KR"/>
              </w:rPr>
              <w:t>This proposed agenda item will be studied within the normal ITU-R procedures and planned budget.</w:t>
            </w:r>
            <w:r w:rsidR="00A52755" w:rsidRPr="001377BD">
              <w:t xml:space="preserve"> No extra cost is foreseen.</w:t>
            </w:r>
          </w:p>
        </w:tc>
      </w:tr>
      <w:tr w:rsidR="0015184A" w:rsidRPr="001377BD" w14:paraId="6191E2A4" w14:textId="77777777" w:rsidTr="00C4529D">
        <w:trPr>
          <w:cantSplit/>
        </w:trPr>
        <w:tc>
          <w:tcPr>
            <w:tcW w:w="4897" w:type="dxa"/>
            <w:tcBorders>
              <w:top w:val="single" w:sz="4" w:space="0" w:color="auto"/>
              <w:left w:val="nil"/>
              <w:bottom w:val="single" w:sz="4" w:space="0" w:color="auto"/>
              <w:right w:val="nil"/>
            </w:tcBorders>
            <w:hideMark/>
          </w:tcPr>
          <w:p w14:paraId="6DA5E997" w14:textId="77777777" w:rsidR="0015184A" w:rsidRPr="001377BD" w:rsidRDefault="0015184A"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10FF3CC5" w14:textId="77777777" w:rsidR="0015184A" w:rsidRPr="001377BD" w:rsidRDefault="0015184A"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2ACB0F3C" w14:textId="77777777" w:rsidR="0015184A" w:rsidRPr="001377BD" w:rsidRDefault="0015184A" w:rsidP="00C4529D">
            <w:pPr>
              <w:keepNext/>
              <w:rPr>
                <w:b/>
                <w:i/>
                <w:lang w:val="en-US"/>
              </w:rPr>
            </w:pPr>
            <w:r w:rsidRPr="001377BD">
              <w:rPr>
                <w:b/>
                <w:i/>
                <w:lang w:val="en-US"/>
              </w:rPr>
              <w:t>Number of countries</w:t>
            </w:r>
            <w:r w:rsidRPr="001377BD">
              <w:rPr>
                <w:b/>
                <w:iCs/>
                <w:lang w:val="en-US"/>
              </w:rPr>
              <w:t>:</w:t>
            </w:r>
          </w:p>
          <w:p w14:paraId="4B143714" w14:textId="77777777" w:rsidR="0015184A" w:rsidRPr="001377BD" w:rsidRDefault="0015184A" w:rsidP="00C4529D">
            <w:pPr>
              <w:keepNext/>
              <w:rPr>
                <w:b/>
                <w:i/>
                <w:lang w:val="en-US"/>
              </w:rPr>
            </w:pPr>
          </w:p>
        </w:tc>
      </w:tr>
      <w:tr w:rsidR="0015184A" w:rsidRPr="001377BD" w14:paraId="41D13F77" w14:textId="77777777" w:rsidTr="00C4529D">
        <w:trPr>
          <w:cantSplit/>
        </w:trPr>
        <w:tc>
          <w:tcPr>
            <w:tcW w:w="9723" w:type="dxa"/>
            <w:gridSpan w:val="2"/>
            <w:tcBorders>
              <w:top w:val="single" w:sz="4" w:space="0" w:color="auto"/>
              <w:left w:val="nil"/>
              <w:bottom w:val="nil"/>
              <w:right w:val="nil"/>
            </w:tcBorders>
          </w:tcPr>
          <w:p w14:paraId="34B08864" w14:textId="040276AC" w:rsidR="0015184A" w:rsidRPr="001377BD" w:rsidRDefault="0015184A" w:rsidP="00C4529D">
            <w:pPr>
              <w:rPr>
                <w:bCs/>
                <w:iCs/>
                <w:lang w:val="en-US"/>
              </w:rPr>
            </w:pPr>
            <w:r w:rsidRPr="001377BD">
              <w:rPr>
                <w:b/>
                <w:i/>
                <w:lang w:val="en-US"/>
              </w:rPr>
              <w:t xml:space="preserve">Remarks </w:t>
            </w:r>
            <w:r w:rsidRPr="001377BD">
              <w:rPr>
                <w:bCs/>
                <w:iCs/>
                <w:lang w:val="en-US"/>
              </w:rPr>
              <w:t xml:space="preserve"> </w:t>
            </w:r>
          </w:p>
          <w:p w14:paraId="736D43DC" w14:textId="6D8F600D" w:rsidR="0015184A" w:rsidRPr="001377BD" w:rsidRDefault="00A52755" w:rsidP="00C4529D">
            <w:pPr>
              <w:rPr>
                <w:b/>
                <w:i/>
                <w:lang w:val="en-US"/>
              </w:rPr>
            </w:pPr>
            <w:r w:rsidRPr="001377BD">
              <w:rPr>
                <w:bCs/>
                <w:iCs/>
                <w:lang w:val="en-US"/>
              </w:rPr>
              <w:t>None</w:t>
            </w:r>
          </w:p>
        </w:tc>
      </w:tr>
    </w:tbl>
    <w:p w14:paraId="0C75B2F5" w14:textId="076688A8" w:rsidR="001A40F8" w:rsidRPr="001377BD" w:rsidRDefault="001A40F8">
      <w:pPr>
        <w:pStyle w:val="Reasons"/>
      </w:pPr>
    </w:p>
    <w:p w14:paraId="0A464780" w14:textId="77777777" w:rsidR="004671E7" w:rsidRPr="001377BD" w:rsidRDefault="004671E7">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093BEF6D" w14:textId="7124FDC6" w:rsidR="00177522" w:rsidRPr="001377BD" w:rsidRDefault="00177522" w:rsidP="00177522">
      <w:pPr>
        <w:pStyle w:val="Proposal"/>
      </w:pPr>
      <w:r w:rsidRPr="001377BD">
        <w:lastRenderedPageBreak/>
        <w:t>MOD</w:t>
      </w:r>
      <w:r w:rsidRPr="001377BD">
        <w:tab/>
        <w:t>EUR/XXXX</w:t>
      </w:r>
      <w:r w:rsidR="00BA5614" w:rsidRPr="001377BD">
        <w:t>A27A1/</w:t>
      </w:r>
      <w:r w:rsidRPr="001377BD">
        <w:t>5</w:t>
      </w:r>
    </w:p>
    <w:p w14:paraId="5B5CE690" w14:textId="01D5BE61" w:rsidR="00177522" w:rsidRPr="001377BD" w:rsidRDefault="00177522" w:rsidP="00177522">
      <w:pPr>
        <w:pStyle w:val="ResNo"/>
      </w:pPr>
      <w:bookmarkStart w:id="388" w:name="_Toc39649631"/>
      <w:r w:rsidRPr="001377BD">
        <w:t xml:space="preserve">RESOLUTION </w:t>
      </w:r>
      <w:r w:rsidRPr="001377BD">
        <w:rPr>
          <w:rStyle w:val="href"/>
        </w:rPr>
        <w:t>775</w:t>
      </w:r>
      <w:r w:rsidRPr="001377BD">
        <w:t xml:space="preserve"> (</w:t>
      </w:r>
      <w:ins w:id="389" w:author="CEPT" w:date="2023-09-02T09:17:00Z">
        <w:r w:rsidR="005B67EC" w:rsidRPr="001377BD">
          <w:t>REV.</w:t>
        </w:r>
      </w:ins>
      <w:r w:rsidRPr="001377BD">
        <w:t>WRC</w:t>
      </w:r>
      <w:r w:rsidRPr="001377BD">
        <w:noBreakHyphen/>
      </w:r>
      <w:del w:id="390" w:author="CEPT" w:date="2023-09-02T09:17:00Z">
        <w:r w:rsidRPr="001377BD" w:rsidDel="005B67EC">
          <w:delText>19</w:delText>
        </w:r>
      </w:del>
      <w:ins w:id="391" w:author="CEPT" w:date="2023-09-02T09:17:00Z">
        <w:r w:rsidR="005B67EC" w:rsidRPr="001377BD">
          <w:t>23</w:t>
        </w:r>
      </w:ins>
      <w:r w:rsidRPr="001377BD">
        <w:t>)</w:t>
      </w:r>
      <w:bookmarkEnd w:id="388"/>
    </w:p>
    <w:p w14:paraId="16060479" w14:textId="22B4517E" w:rsidR="00177522" w:rsidRPr="001377BD" w:rsidRDefault="006A4E07" w:rsidP="00177522">
      <w:pPr>
        <w:pStyle w:val="Restitle"/>
      </w:pPr>
      <w:bookmarkStart w:id="392" w:name="_Toc35789435"/>
      <w:bookmarkStart w:id="393" w:name="_Toc35857132"/>
      <w:bookmarkStart w:id="394" w:name="_Toc35877767"/>
      <w:bookmarkStart w:id="395" w:name="_Toc35963711"/>
      <w:bookmarkStart w:id="396" w:name="_Toc39649632"/>
      <w:ins w:id="397" w:author="CEPT" w:date="2023-09-13T09:37:00Z">
        <w:r w:rsidRPr="001377BD">
          <w:t>I</w:t>
        </w:r>
      </w:ins>
      <w:ins w:id="398" w:author="CEPT" w:date="2023-09-02T09:17:00Z">
        <w:r w:rsidR="00DD5F14" w:rsidRPr="001377BD">
          <w:t xml:space="preserve">ntroduction of power flux-density and equivalent isotropically radiated power limits in Article 21 to enable sharing </w:t>
        </w:r>
      </w:ins>
      <w:del w:id="399" w:author="CEPT" w:date="2023-09-02T09:17:00Z">
        <w:r w:rsidR="00177522" w:rsidRPr="001377BD" w:rsidDel="00DD5F14">
          <w:delText xml:space="preserve">Sharing </w:delText>
        </w:r>
      </w:del>
      <w:r w:rsidR="00177522" w:rsidRPr="001377BD">
        <w:t>between stations in the fixed service and satellite services</w:t>
      </w:r>
      <w:r w:rsidR="00177522" w:rsidRPr="001377BD">
        <w:br/>
        <w:t>in the frequency bands 71-76 GHz and 81-86 GHz</w:t>
      </w:r>
      <w:bookmarkEnd w:id="392"/>
      <w:bookmarkEnd w:id="393"/>
      <w:bookmarkEnd w:id="394"/>
      <w:bookmarkEnd w:id="395"/>
      <w:bookmarkEnd w:id="396"/>
      <w:r w:rsidR="00177522" w:rsidRPr="001377BD">
        <w:t xml:space="preserve"> </w:t>
      </w:r>
    </w:p>
    <w:p w14:paraId="7FE6477B" w14:textId="4266FD71" w:rsidR="00177522" w:rsidRPr="001377BD" w:rsidRDefault="00177522" w:rsidP="00177522">
      <w:pPr>
        <w:pStyle w:val="Normalaftertitle"/>
      </w:pPr>
      <w:r w:rsidRPr="001377BD">
        <w:t>The World Radiocommunication Conference (</w:t>
      </w:r>
      <w:del w:id="400" w:author="CEPT" w:date="2023-09-02T09:17:00Z">
        <w:r w:rsidRPr="001377BD" w:rsidDel="005B67EC">
          <w:delText>Sharm el-Sheikh</w:delText>
        </w:r>
      </w:del>
      <w:ins w:id="401" w:author="CEPT" w:date="2023-09-02T09:17:00Z">
        <w:r w:rsidR="005B67EC" w:rsidRPr="001377BD">
          <w:t>Dubai</w:t>
        </w:r>
      </w:ins>
      <w:r w:rsidRPr="001377BD">
        <w:t>, 20</w:t>
      </w:r>
      <w:del w:id="402" w:author="CEPT" w:date="2023-09-02T09:17:00Z">
        <w:r w:rsidRPr="001377BD" w:rsidDel="005B67EC">
          <w:delText>19</w:delText>
        </w:r>
      </w:del>
      <w:ins w:id="403" w:author="CEPT" w:date="2023-09-02T09:17:00Z">
        <w:r w:rsidR="005B67EC" w:rsidRPr="001377BD">
          <w:t>23</w:t>
        </w:r>
      </w:ins>
      <w:r w:rsidRPr="001377BD">
        <w:t>),</w:t>
      </w:r>
    </w:p>
    <w:p w14:paraId="40513C5C" w14:textId="77777777" w:rsidR="00177522" w:rsidRPr="001377BD" w:rsidRDefault="00177522" w:rsidP="00177522">
      <w:pPr>
        <w:pStyle w:val="Call"/>
      </w:pPr>
      <w:r w:rsidRPr="001377BD">
        <w:t>considering</w:t>
      </w:r>
    </w:p>
    <w:p w14:paraId="078566DF" w14:textId="77777777" w:rsidR="00177522" w:rsidRPr="001377BD" w:rsidRDefault="00177522" w:rsidP="00177522">
      <w:r w:rsidRPr="001377BD">
        <w:rPr>
          <w:i/>
        </w:rPr>
        <w:t>a)</w:t>
      </w:r>
      <w:r w:rsidRPr="001377BD">
        <w:rPr>
          <w:rFonts w:asciiTheme="majorBidi" w:hAnsiTheme="majorBidi" w:cstheme="majorBidi"/>
        </w:rPr>
        <w:t xml:space="preserve"> </w:t>
      </w:r>
      <w:r w:rsidRPr="001377BD">
        <w:rPr>
          <w:rFonts w:asciiTheme="majorBidi" w:hAnsiTheme="majorBidi" w:cstheme="majorBidi"/>
        </w:rPr>
        <w:tab/>
      </w:r>
      <w:r w:rsidRPr="001377BD">
        <w:t>that WRC</w:t>
      </w:r>
      <w:r w:rsidRPr="001377BD">
        <w:noBreakHyphen/>
        <w:t>2000 made a number of different allocation changes to the frequency bands 71-76 GHz and 81-86 GHz based on the requirements known at the time;</w:t>
      </w:r>
    </w:p>
    <w:p w14:paraId="23C83D80" w14:textId="51C71140" w:rsidR="00177522" w:rsidRPr="001377BD" w:rsidDel="00DD5F14" w:rsidRDefault="00177522" w:rsidP="00177522">
      <w:pPr>
        <w:rPr>
          <w:del w:id="404" w:author="CEPT" w:date="2023-09-02T09:17:00Z"/>
          <w:rFonts w:asciiTheme="majorBidi" w:hAnsiTheme="majorBidi" w:cstheme="majorBidi"/>
        </w:rPr>
      </w:pPr>
      <w:del w:id="405" w:author="CEPT" w:date="2023-09-02T09:17:00Z">
        <w:r w:rsidRPr="001377BD" w:rsidDel="00DD5F14">
          <w:rPr>
            <w:rFonts w:asciiTheme="majorBidi" w:hAnsiTheme="majorBidi" w:cstheme="majorBidi"/>
            <w:i/>
          </w:rPr>
          <w:delText>b)</w:delText>
        </w:r>
        <w:r w:rsidRPr="001377BD" w:rsidDel="00DD5F14">
          <w:rPr>
            <w:rFonts w:asciiTheme="majorBidi" w:hAnsiTheme="majorBidi" w:cstheme="majorBidi"/>
          </w:rPr>
          <w:delText xml:space="preserve"> </w:delText>
        </w:r>
        <w:r w:rsidRPr="001377BD" w:rsidDel="00DD5F14">
          <w:rPr>
            <w:rFonts w:asciiTheme="majorBidi" w:hAnsiTheme="majorBidi" w:cstheme="majorBidi"/>
          </w:rPr>
          <w:tab/>
          <w:delText>that the frequency bands 71-76 GHz and 81-86 GHz</w:delText>
        </w:r>
        <w:r w:rsidRPr="001377BD" w:rsidDel="00DD5F14">
          <w:delText xml:space="preserve"> are </w:delText>
        </w:r>
        <w:r w:rsidRPr="001377BD" w:rsidDel="00DD5F14">
          <w:rPr>
            <w:rFonts w:asciiTheme="majorBidi" w:hAnsiTheme="majorBidi" w:cstheme="majorBidi"/>
          </w:rPr>
          <w:delText>allocated on a primary basis, among other services, to the fixed service globally;</w:delText>
        </w:r>
      </w:del>
    </w:p>
    <w:p w14:paraId="53EC0BB9" w14:textId="08B646E2" w:rsidR="00177522" w:rsidRPr="001377BD" w:rsidDel="00DD5F14" w:rsidRDefault="00177522" w:rsidP="00177522">
      <w:pPr>
        <w:rPr>
          <w:del w:id="406" w:author="CEPT" w:date="2023-09-02T09:17:00Z"/>
          <w:rFonts w:asciiTheme="majorBidi" w:hAnsiTheme="majorBidi" w:cstheme="majorBidi"/>
        </w:rPr>
      </w:pPr>
      <w:del w:id="407" w:author="CEPT" w:date="2023-09-02T09:17:00Z">
        <w:r w:rsidRPr="001377BD" w:rsidDel="00DD5F14">
          <w:rPr>
            <w:rFonts w:asciiTheme="majorBidi" w:hAnsiTheme="majorBidi" w:cstheme="majorBidi"/>
            <w:i/>
          </w:rPr>
          <w:delText>c)</w:delText>
        </w:r>
        <w:r w:rsidRPr="001377BD" w:rsidDel="00DD5F14">
          <w:rPr>
            <w:rFonts w:asciiTheme="majorBidi" w:hAnsiTheme="majorBidi" w:cstheme="majorBidi"/>
          </w:rPr>
          <w:tab/>
          <w:delText>that the frequency band 71-76 GHz is also allocated to the fixed-satellite service (FSS) (space-to-Earth) and the mobile-satellite service (MSS) (space-to-Earth) and the frequency band 74-76 GHz is allocated to the broadcasting-satellite service;</w:delText>
        </w:r>
      </w:del>
    </w:p>
    <w:p w14:paraId="218AA933" w14:textId="01BE56D5" w:rsidR="00177522" w:rsidRPr="001377BD" w:rsidDel="00DD5F14" w:rsidRDefault="00177522" w:rsidP="00177522">
      <w:pPr>
        <w:rPr>
          <w:del w:id="408" w:author="CEPT" w:date="2023-09-02T09:17:00Z"/>
          <w:rFonts w:asciiTheme="majorBidi" w:hAnsiTheme="majorBidi" w:cstheme="majorBidi"/>
        </w:rPr>
      </w:pPr>
      <w:del w:id="409" w:author="CEPT" w:date="2023-09-02T09:17:00Z">
        <w:r w:rsidRPr="001377BD" w:rsidDel="00DD5F14">
          <w:rPr>
            <w:rFonts w:asciiTheme="majorBidi" w:hAnsiTheme="majorBidi" w:cstheme="majorBidi"/>
            <w:i/>
          </w:rPr>
          <w:delText>d)</w:delText>
        </w:r>
        <w:r w:rsidRPr="001377BD" w:rsidDel="00DD5F14">
          <w:rPr>
            <w:rFonts w:asciiTheme="majorBidi" w:hAnsiTheme="majorBidi" w:cstheme="majorBidi"/>
          </w:rPr>
          <w:tab/>
          <w:delText>that the frequency band 81-86 GHz is also allocated to the FSS and MSS (Earth-to-space);</w:delText>
        </w:r>
      </w:del>
    </w:p>
    <w:p w14:paraId="5F89E011" w14:textId="3B7847CA" w:rsidR="00177522" w:rsidRPr="001377BD" w:rsidRDefault="00DD5F14" w:rsidP="00177522">
      <w:ins w:id="410" w:author="CEPT" w:date="2023-09-02T09:17:00Z">
        <w:r w:rsidRPr="001377BD">
          <w:rPr>
            <w:rFonts w:asciiTheme="majorBidi" w:hAnsiTheme="majorBidi" w:cstheme="majorBidi"/>
            <w:i/>
          </w:rPr>
          <w:t>b</w:t>
        </w:r>
      </w:ins>
      <w:del w:id="411" w:author="CEPT" w:date="2023-09-02T09:17:00Z">
        <w:r w:rsidR="00177522" w:rsidRPr="001377BD" w:rsidDel="00DD5F14">
          <w:rPr>
            <w:rFonts w:asciiTheme="majorBidi" w:hAnsiTheme="majorBidi" w:cstheme="majorBidi"/>
            <w:i/>
          </w:rPr>
          <w:delText>e</w:delText>
        </w:r>
      </w:del>
      <w:r w:rsidR="00177522" w:rsidRPr="001377BD">
        <w:rPr>
          <w:rFonts w:asciiTheme="majorBidi" w:hAnsiTheme="majorBidi" w:cstheme="majorBidi"/>
          <w:i/>
        </w:rPr>
        <w:t>)</w:t>
      </w:r>
      <w:r w:rsidR="00177522" w:rsidRPr="001377BD">
        <w:rPr>
          <w:rFonts w:asciiTheme="majorBidi" w:hAnsiTheme="majorBidi" w:cstheme="majorBidi"/>
        </w:rPr>
        <w:tab/>
        <w:t>that sharing conditions between the fixed service</w:t>
      </w:r>
      <w:ins w:id="412" w:author="CEPT" w:date="2023-09-02T09:17:00Z">
        <w:r w:rsidR="00324206" w:rsidRPr="001377BD">
          <w:rPr>
            <w:rFonts w:asciiTheme="majorBidi" w:hAnsiTheme="majorBidi" w:cstheme="majorBidi"/>
          </w:rPr>
          <w:t xml:space="preserve"> (FS)</w:t>
        </w:r>
      </w:ins>
      <w:r w:rsidR="00177522" w:rsidRPr="001377BD">
        <w:rPr>
          <w:rFonts w:asciiTheme="majorBidi" w:hAnsiTheme="majorBidi" w:cstheme="majorBidi"/>
        </w:rPr>
        <w:t xml:space="preserve"> and satellite services in the frequency bands 71-76 GHz and 81-86 GHz could not be fully developed at WRC</w:t>
      </w:r>
      <w:r w:rsidR="00177522" w:rsidRPr="001377BD">
        <w:rPr>
          <w:rFonts w:asciiTheme="majorBidi" w:hAnsiTheme="majorBidi" w:cstheme="majorBidi"/>
        </w:rPr>
        <w:noBreakHyphen/>
        <w:t xml:space="preserve">2000 due to lack of available information on </w:t>
      </w:r>
      <w:r w:rsidR="00177522" w:rsidRPr="001377BD">
        <w:t>these services at the time;</w:t>
      </w:r>
    </w:p>
    <w:p w14:paraId="4765E483" w14:textId="6BEDA807" w:rsidR="00177522" w:rsidRPr="001377BD" w:rsidRDefault="00177522" w:rsidP="00177522">
      <w:del w:id="413" w:author="CEPT" w:date="2023-09-02T09:18:00Z">
        <w:r w:rsidRPr="001377BD" w:rsidDel="00324206">
          <w:rPr>
            <w:i/>
          </w:rPr>
          <w:delText>f</w:delText>
        </w:r>
      </w:del>
      <w:ins w:id="414" w:author="CEPT" w:date="2023-09-02T09:18:00Z">
        <w:r w:rsidR="00324206" w:rsidRPr="001377BD">
          <w:rPr>
            <w:i/>
          </w:rPr>
          <w:t>c</w:t>
        </w:r>
      </w:ins>
      <w:r w:rsidRPr="001377BD">
        <w:rPr>
          <w:i/>
        </w:rPr>
        <w:t>)</w:t>
      </w:r>
      <w:r w:rsidRPr="001377BD">
        <w:tab/>
        <w:t xml:space="preserve">that </w:t>
      </w:r>
      <w:del w:id="415" w:author="CEPT" w:date="2023-09-02T09:18:00Z">
        <w:r w:rsidRPr="001377BD" w:rsidDel="00324206">
          <w:delText xml:space="preserve">now, nearly 20 years on, </w:delText>
        </w:r>
      </w:del>
      <w:ins w:id="416" w:author="CEPT" w:date="2023-09-02T09:18:00Z">
        <w:r w:rsidR="00324206" w:rsidRPr="001377BD">
          <w:t xml:space="preserve">in the last two decades </w:t>
        </w:r>
      </w:ins>
      <w:r w:rsidRPr="001377BD">
        <w:t xml:space="preserve">there have been a number of significant technology advances and changes in network requirements in the fixed service, and the frequency bands 71-76 GHz and 81-86 GHz have become strategically important frequency bands for high-capacity </w:t>
      </w:r>
      <w:del w:id="417" w:author="CEPT" w:date="2023-09-02T09:18:00Z">
        <w:r w:rsidRPr="001377BD" w:rsidDel="00893FD3">
          <w:delText>fixed-service</w:delText>
        </w:r>
      </w:del>
      <w:ins w:id="418" w:author="CEPT" w:date="2023-09-02T09:18:00Z">
        <w:r w:rsidR="00893FD3" w:rsidRPr="001377BD">
          <w:t>FS</w:t>
        </w:r>
      </w:ins>
      <w:r w:rsidRPr="001377BD">
        <w:t xml:space="preserve"> links, including backhaul for future mobile networks;</w:t>
      </w:r>
    </w:p>
    <w:p w14:paraId="7146EA6B" w14:textId="1EC3D4BF" w:rsidR="00A30F82" w:rsidRPr="001377BD" w:rsidRDefault="00224588" w:rsidP="00A30F82">
      <w:pPr>
        <w:rPr>
          <w:moveTo w:id="419" w:author="CEPT" w:date="2023-09-02T09:19:00Z"/>
        </w:rPr>
      </w:pPr>
      <w:ins w:id="420" w:author="CEPT" w:date="2023-09-02T09:21:00Z">
        <w:r w:rsidRPr="001377BD">
          <w:rPr>
            <w:i/>
          </w:rPr>
          <w:t>d</w:t>
        </w:r>
      </w:ins>
      <w:moveToRangeStart w:id="421" w:author="CEPT" w:date="2023-09-02T09:19:00Z" w:name="move144538797"/>
      <w:moveTo w:id="422" w:author="CEPT" w:date="2023-09-02T09:19:00Z">
        <w:r w:rsidR="00A30F82" w:rsidRPr="001377BD">
          <w:rPr>
            <w:i/>
          </w:rPr>
          <w:t>)</w:t>
        </w:r>
        <w:r w:rsidR="00A30F82" w:rsidRPr="001377BD">
          <w:tab/>
          <w:t>that there is now much more information available in the ITU Radiocommunication Sector (ITU</w:t>
        </w:r>
        <w:r w:rsidR="00A30F82" w:rsidRPr="001377BD">
          <w:noBreakHyphen/>
          <w:t xml:space="preserve">R) on the characteristics and deployment of </w:t>
        </w:r>
      </w:moveTo>
      <w:ins w:id="423" w:author="CEPT" w:date="2023-09-02T09:19:00Z">
        <w:r w:rsidR="00A30F82" w:rsidRPr="001377BD">
          <w:t>FS</w:t>
        </w:r>
      </w:ins>
      <w:moveTo w:id="424" w:author="CEPT" w:date="2023-09-02T09:19:00Z">
        <w:r w:rsidR="00A30F82" w:rsidRPr="001377BD">
          <w:t xml:space="preserve"> systems;</w:t>
        </w:r>
      </w:moveTo>
    </w:p>
    <w:p w14:paraId="489C02D5" w14:textId="3DF78CF2" w:rsidR="00A30F82" w:rsidRPr="001377BD" w:rsidRDefault="00224588" w:rsidP="00A30F82">
      <w:pPr>
        <w:rPr>
          <w:moveTo w:id="425" w:author="CEPT" w:date="2023-09-02T09:19:00Z"/>
        </w:rPr>
      </w:pPr>
      <w:ins w:id="426" w:author="CEPT" w:date="2023-09-02T09:21:00Z">
        <w:r w:rsidRPr="001377BD">
          <w:rPr>
            <w:rFonts w:asciiTheme="majorBidi" w:hAnsiTheme="majorBidi" w:cstheme="majorBidi"/>
            <w:i/>
            <w:szCs w:val="24"/>
          </w:rPr>
          <w:t>e</w:t>
        </w:r>
      </w:ins>
      <w:moveTo w:id="427" w:author="CEPT" w:date="2023-09-02T09:19:00Z">
        <w:r w:rsidR="00A30F82" w:rsidRPr="001377BD">
          <w:rPr>
            <w:rFonts w:asciiTheme="majorBidi" w:hAnsiTheme="majorBidi" w:cstheme="majorBidi"/>
            <w:i/>
            <w:szCs w:val="24"/>
          </w:rPr>
          <w:t>)</w:t>
        </w:r>
        <w:r w:rsidR="00A30F82" w:rsidRPr="001377BD">
          <w:tab/>
          <w:t>that there are an increasing number of satellite filings in the frequency bands 71-76 GHz and 81-86 GHz</w:t>
        </w:r>
      </w:moveTo>
      <w:ins w:id="428" w:author="CEPT" w:date="2023-09-02T09:21:00Z">
        <w:r w:rsidR="001F2A4C" w:rsidRPr="001377BD">
          <w:t>,</w:t>
        </w:r>
      </w:ins>
    </w:p>
    <w:moveToRangeEnd w:id="421"/>
    <w:p w14:paraId="1D23F610" w14:textId="7F934EB0" w:rsidR="00A406E4" w:rsidRPr="001377BD" w:rsidRDefault="00A406E4" w:rsidP="00C13EE0">
      <w:pPr>
        <w:pStyle w:val="Call"/>
        <w:rPr>
          <w:ins w:id="429" w:author="CEPT" w:date="2023-09-02T09:22:00Z"/>
        </w:rPr>
      </w:pPr>
      <w:ins w:id="430" w:author="CEPT" w:date="2023-09-02T09:22:00Z">
        <w:r w:rsidRPr="001377BD">
          <w:t>noting</w:t>
        </w:r>
      </w:ins>
    </w:p>
    <w:p w14:paraId="07A3817B" w14:textId="79750DB2" w:rsidR="00A406E4" w:rsidRPr="001377BD" w:rsidRDefault="00A406E4" w:rsidP="00A406E4">
      <w:pPr>
        <w:jc w:val="both"/>
        <w:rPr>
          <w:ins w:id="431" w:author="CEPT" w:date="2023-09-02T09:22:00Z"/>
          <w:rFonts w:asciiTheme="majorBidi" w:hAnsiTheme="majorBidi" w:cstheme="majorBidi"/>
        </w:rPr>
      </w:pPr>
      <w:ins w:id="432" w:author="CEPT" w:date="2023-09-02T09:22:00Z">
        <w:r w:rsidRPr="001377BD">
          <w:rPr>
            <w:rFonts w:asciiTheme="majorBidi" w:hAnsiTheme="majorBidi" w:cstheme="majorBidi"/>
            <w:i/>
          </w:rPr>
          <w:t>a)</w:t>
        </w:r>
        <w:r w:rsidRPr="001377BD">
          <w:rPr>
            <w:rFonts w:asciiTheme="majorBidi" w:hAnsiTheme="majorBidi" w:cstheme="majorBidi"/>
          </w:rPr>
          <w:tab/>
          <w:t>that the frequency bands 71-76 GHz and 81-86 GHz</w:t>
        </w:r>
        <w:r w:rsidRPr="001377BD">
          <w:t xml:space="preserve"> are </w:t>
        </w:r>
        <w:r w:rsidRPr="001377BD">
          <w:rPr>
            <w:rFonts w:asciiTheme="majorBidi" w:hAnsiTheme="majorBidi" w:cstheme="majorBidi"/>
          </w:rPr>
          <w:t xml:space="preserve">allocated on a primary basis, among other services, to the </w:t>
        </w:r>
      </w:ins>
      <w:ins w:id="433" w:author="CEPT" w:date="2023-09-02T09:23:00Z">
        <w:r w:rsidRPr="001377BD">
          <w:rPr>
            <w:rFonts w:asciiTheme="majorBidi" w:hAnsiTheme="majorBidi" w:cstheme="majorBidi"/>
          </w:rPr>
          <w:t>FS</w:t>
        </w:r>
      </w:ins>
      <w:ins w:id="434" w:author="CEPT" w:date="2023-09-02T09:22:00Z">
        <w:r w:rsidRPr="001377BD">
          <w:rPr>
            <w:rFonts w:asciiTheme="majorBidi" w:hAnsiTheme="majorBidi" w:cstheme="majorBidi"/>
          </w:rPr>
          <w:t xml:space="preserve"> globally;</w:t>
        </w:r>
      </w:ins>
    </w:p>
    <w:p w14:paraId="26AB11F8" w14:textId="77777777" w:rsidR="00A406E4" w:rsidRPr="001377BD" w:rsidRDefault="00A406E4" w:rsidP="00A406E4">
      <w:pPr>
        <w:jc w:val="both"/>
        <w:rPr>
          <w:ins w:id="435" w:author="CEPT" w:date="2023-09-02T09:22:00Z"/>
          <w:rFonts w:asciiTheme="majorBidi" w:hAnsiTheme="majorBidi" w:cstheme="majorBidi"/>
        </w:rPr>
      </w:pPr>
      <w:ins w:id="436" w:author="CEPT" w:date="2023-09-02T09:22:00Z">
        <w:r w:rsidRPr="001377BD">
          <w:rPr>
            <w:rFonts w:asciiTheme="majorBidi" w:hAnsiTheme="majorBidi" w:cstheme="majorBidi"/>
            <w:i/>
          </w:rPr>
          <w:t>b)</w:t>
        </w:r>
        <w:r w:rsidRPr="001377BD">
          <w:rPr>
            <w:rFonts w:asciiTheme="majorBidi" w:hAnsiTheme="majorBidi" w:cstheme="majorBidi"/>
          </w:rPr>
          <w:tab/>
          <w:t>that the frequency band 71-76 GHz is also allocated to the fixed-satellite service (FSS) (space-to-Earth) and the mobile-satellite service (MSS) (space-to-Earth) and the frequency band 74-76 GHz is allocated to the broadcasting-satellite service;</w:t>
        </w:r>
      </w:ins>
    </w:p>
    <w:p w14:paraId="0BDD191C" w14:textId="77777777" w:rsidR="00A406E4" w:rsidRPr="001377BD" w:rsidRDefault="00A406E4" w:rsidP="00A406E4">
      <w:pPr>
        <w:jc w:val="both"/>
        <w:rPr>
          <w:ins w:id="437" w:author="CEPT" w:date="2023-09-02T09:22:00Z"/>
          <w:rFonts w:asciiTheme="majorBidi" w:hAnsiTheme="majorBidi" w:cstheme="majorBidi"/>
        </w:rPr>
      </w:pPr>
      <w:ins w:id="438" w:author="CEPT" w:date="2023-09-02T09:22:00Z">
        <w:r w:rsidRPr="001377BD">
          <w:rPr>
            <w:rFonts w:asciiTheme="majorBidi" w:hAnsiTheme="majorBidi" w:cstheme="majorBidi"/>
            <w:i/>
          </w:rPr>
          <w:t>c)</w:t>
        </w:r>
        <w:r w:rsidRPr="001377BD">
          <w:rPr>
            <w:rFonts w:asciiTheme="majorBidi" w:hAnsiTheme="majorBidi" w:cstheme="majorBidi"/>
          </w:rPr>
          <w:tab/>
          <w:t>that the frequency band 81-86 GHz is also allocated to the FSS and MSS (Earth-to-space);</w:t>
        </w:r>
      </w:ins>
    </w:p>
    <w:p w14:paraId="3C18FB9F" w14:textId="77777777" w:rsidR="00A406E4" w:rsidRPr="001377BD" w:rsidRDefault="00A406E4" w:rsidP="00A406E4">
      <w:pPr>
        <w:tabs>
          <w:tab w:val="clear" w:pos="2268"/>
          <w:tab w:val="left" w:pos="2608"/>
          <w:tab w:val="left" w:pos="3345"/>
        </w:tabs>
        <w:spacing w:before="80"/>
        <w:jc w:val="both"/>
        <w:rPr>
          <w:ins w:id="439" w:author="CEPT" w:date="2023-09-02T09:22:00Z"/>
        </w:rPr>
      </w:pPr>
      <w:ins w:id="440" w:author="CEPT" w:date="2023-09-02T09:22:00Z">
        <w:r w:rsidRPr="001377BD">
          <w:rPr>
            <w:i/>
          </w:rPr>
          <w:t>d)</w:t>
        </w:r>
        <w:r w:rsidRPr="001377BD">
          <w:tab/>
          <w:t xml:space="preserve">that the frequency band 81-86 GHz is allocated to the radio astronomy service (RAS) on a primary basis, and that No. </w:t>
        </w:r>
        <w:r w:rsidRPr="001377BD">
          <w:rPr>
            <w:b/>
          </w:rPr>
          <w:t xml:space="preserve">5.149 </w:t>
        </w:r>
        <w:r w:rsidRPr="001377BD">
          <w:t>applies;</w:t>
        </w:r>
      </w:ins>
    </w:p>
    <w:p w14:paraId="2AFC447E" w14:textId="0054DD01" w:rsidR="00177522" w:rsidRPr="001377BD" w:rsidRDefault="00177522" w:rsidP="00177522">
      <w:pPr>
        <w:rPr>
          <w:rFonts w:asciiTheme="majorBidi" w:hAnsiTheme="majorBidi" w:cstheme="majorBidi"/>
        </w:rPr>
      </w:pPr>
      <w:del w:id="441" w:author="CEPT" w:date="2023-09-02T09:23:00Z">
        <w:r w:rsidRPr="001377BD" w:rsidDel="00A406E4">
          <w:rPr>
            <w:i/>
          </w:rPr>
          <w:delText>g</w:delText>
        </w:r>
      </w:del>
      <w:ins w:id="442" w:author="CEPT" w:date="2023-09-02T09:23:00Z">
        <w:r w:rsidR="00A406E4" w:rsidRPr="001377BD">
          <w:rPr>
            <w:i/>
          </w:rPr>
          <w:t>e</w:t>
        </w:r>
      </w:ins>
      <w:r w:rsidRPr="001377BD">
        <w:rPr>
          <w:i/>
        </w:rPr>
        <w:t>)</w:t>
      </w:r>
      <w:r w:rsidRPr="001377BD">
        <w:tab/>
        <w:t>that WRC</w:t>
      </w:r>
      <w:r w:rsidRPr="001377BD">
        <w:noBreakHyphen/>
        <w:t xml:space="preserve">12 already addressed sharing and compatibility issues between the </w:t>
      </w:r>
      <w:del w:id="443" w:author="CEPT" w:date="2023-09-02T09:23:00Z">
        <w:r w:rsidRPr="001377BD" w:rsidDel="003E6978">
          <w:delText>fixed service</w:delText>
        </w:r>
      </w:del>
      <w:ins w:id="444" w:author="CEPT" w:date="2023-09-02T09:23:00Z">
        <w:r w:rsidR="003E6978" w:rsidRPr="001377BD">
          <w:t>FS</w:t>
        </w:r>
      </w:ins>
      <w:r w:rsidRPr="001377BD">
        <w:t xml:space="preserve"> and passive services in the frequency bands 71-76 GHz and 81-86 GHz and relevant adjacent frequency bands,</w:t>
      </w:r>
    </w:p>
    <w:p w14:paraId="2ADC5384" w14:textId="77777777" w:rsidR="00177522" w:rsidRPr="001377BD" w:rsidRDefault="00177522" w:rsidP="00177522">
      <w:pPr>
        <w:pStyle w:val="Call"/>
      </w:pPr>
      <w:r w:rsidRPr="001377BD">
        <w:lastRenderedPageBreak/>
        <w:t>recognizing</w:t>
      </w:r>
    </w:p>
    <w:p w14:paraId="617CBC34" w14:textId="61D38A04" w:rsidR="00177522" w:rsidRPr="001377BD" w:rsidDel="00A30F82" w:rsidRDefault="00177522" w:rsidP="00177522">
      <w:pPr>
        <w:rPr>
          <w:moveFrom w:id="445" w:author="CEPT" w:date="2023-09-02T09:19:00Z"/>
        </w:rPr>
      </w:pPr>
      <w:moveFromRangeStart w:id="446" w:author="CEPT" w:date="2023-09-02T09:19:00Z" w:name="move144538797"/>
      <w:moveFrom w:id="447" w:author="CEPT" w:date="2023-09-02T09:19:00Z">
        <w:r w:rsidRPr="001377BD" w:rsidDel="00A30F82">
          <w:rPr>
            <w:i/>
          </w:rPr>
          <w:t>a)</w:t>
        </w:r>
        <w:r w:rsidRPr="001377BD" w:rsidDel="00A30F82">
          <w:tab/>
          <w:t>that there is now much more information available in the ITU Radiocommunication Sector (ITU</w:t>
        </w:r>
        <w:r w:rsidRPr="001377BD" w:rsidDel="00A30F82">
          <w:noBreakHyphen/>
          <w:t>R) on the characteristics and deployment of fixed-service systems;</w:t>
        </w:r>
      </w:moveFrom>
    </w:p>
    <w:p w14:paraId="094CFB26" w14:textId="647C3E86" w:rsidR="00177522" w:rsidRPr="001377BD" w:rsidDel="00A30F82" w:rsidRDefault="00177522" w:rsidP="00177522">
      <w:pPr>
        <w:rPr>
          <w:moveFrom w:id="448" w:author="CEPT" w:date="2023-09-02T09:19:00Z"/>
        </w:rPr>
      </w:pPr>
      <w:moveFrom w:id="449" w:author="CEPT" w:date="2023-09-02T09:19:00Z">
        <w:r w:rsidRPr="001377BD" w:rsidDel="00A30F82">
          <w:rPr>
            <w:rFonts w:asciiTheme="majorBidi" w:hAnsiTheme="majorBidi" w:cstheme="majorBidi"/>
            <w:i/>
            <w:szCs w:val="24"/>
          </w:rPr>
          <w:t>b)</w:t>
        </w:r>
        <w:r w:rsidRPr="001377BD" w:rsidDel="00A30F82">
          <w:tab/>
          <w:t>that there are an increasing number of satellite filings in the frequency bands 71-76 GHz and 81-86 GHz;</w:t>
        </w:r>
      </w:moveFrom>
    </w:p>
    <w:moveFromRangeEnd w:id="446"/>
    <w:p w14:paraId="694B95A0" w14:textId="3367C16F" w:rsidR="00177522" w:rsidRPr="001377BD" w:rsidRDefault="00177522" w:rsidP="00177522">
      <w:del w:id="450" w:author="CEPT" w:date="2023-09-02T09:24:00Z">
        <w:r w:rsidRPr="001377BD" w:rsidDel="003E6978">
          <w:rPr>
            <w:rFonts w:asciiTheme="majorBidi" w:hAnsiTheme="majorBidi" w:cstheme="majorBidi"/>
            <w:i/>
            <w:szCs w:val="24"/>
          </w:rPr>
          <w:delText>c</w:delText>
        </w:r>
      </w:del>
      <w:ins w:id="451" w:author="CEPT" w:date="2023-09-02T09:24:00Z">
        <w:r w:rsidR="003E6978" w:rsidRPr="001377BD">
          <w:rPr>
            <w:rFonts w:asciiTheme="majorBidi" w:hAnsiTheme="majorBidi" w:cstheme="majorBidi"/>
            <w:i/>
            <w:szCs w:val="24"/>
          </w:rPr>
          <w:t>a</w:t>
        </w:r>
      </w:ins>
      <w:r w:rsidRPr="001377BD">
        <w:rPr>
          <w:rFonts w:asciiTheme="majorBidi" w:hAnsiTheme="majorBidi" w:cstheme="majorBidi"/>
          <w:i/>
          <w:szCs w:val="24"/>
        </w:rPr>
        <w:t>)</w:t>
      </w:r>
      <w:r w:rsidRPr="001377BD">
        <w:tab/>
        <w:t>that Article </w:t>
      </w:r>
      <w:r w:rsidRPr="001377BD">
        <w:rPr>
          <w:b/>
        </w:rPr>
        <w:t>21</w:t>
      </w:r>
      <w:r w:rsidRPr="001377BD">
        <w:t xml:space="preserve"> and other provisions of the Radio Regulations currently do not contain the necessary technical and regulatory provisions to protect the </w:t>
      </w:r>
      <w:del w:id="452" w:author="CEPT" w:date="2023-09-02T09:24:00Z">
        <w:r w:rsidRPr="001377BD" w:rsidDel="003E6978">
          <w:delText>fixed-service</w:delText>
        </w:r>
      </w:del>
      <w:ins w:id="453" w:author="CEPT" w:date="2023-09-02T09:24:00Z">
        <w:r w:rsidR="003E6978" w:rsidRPr="001377BD">
          <w:t>FS</w:t>
        </w:r>
      </w:ins>
      <w:r w:rsidRPr="001377BD">
        <w:t xml:space="preserve"> use in the frequency bands 71-76 GHz and 81-86 GHz;</w:t>
      </w:r>
    </w:p>
    <w:p w14:paraId="13B81D81" w14:textId="1F45739E" w:rsidR="00177522" w:rsidRPr="001377BD" w:rsidRDefault="00177522" w:rsidP="00177522">
      <w:del w:id="454" w:author="CEPT" w:date="2023-09-02T09:24:00Z">
        <w:r w:rsidRPr="001377BD" w:rsidDel="001935CA">
          <w:rPr>
            <w:rFonts w:asciiTheme="majorBidi" w:hAnsiTheme="majorBidi" w:cstheme="majorBidi"/>
            <w:i/>
            <w:szCs w:val="24"/>
          </w:rPr>
          <w:delText>d</w:delText>
        </w:r>
      </w:del>
      <w:ins w:id="455" w:author="CEPT" w:date="2023-09-02T09:24:00Z">
        <w:r w:rsidR="001935CA" w:rsidRPr="001377BD">
          <w:rPr>
            <w:rFonts w:asciiTheme="majorBidi" w:hAnsiTheme="majorBidi" w:cstheme="majorBidi"/>
            <w:i/>
            <w:szCs w:val="24"/>
          </w:rPr>
          <w:t>b</w:t>
        </w:r>
      </w:ins>
      <w:r w:rsidRPr="001377BD">
        <w:rPr>
          <w:rFonts w:asciiTheme="majorBidi" w:hAnsiTheme="majorBidi" w:cstheme="majorBidi"/>
          <w:i/>
          <w:szCs w:val="24"/>
        </w:rPr>
        <w:t>)</w:t>
      </w:r>
      <w:r w:rsidRPr="001377BD">
        <w:t xml:space="preserve"> </w:t>
      </w:r>
      <w:r w:rsidRPr="001377BD">
        <w:tab/>
        <w:t xml:space="preserve">that Resolution </w:t>
      </w:r>
      <w:r w:rsidRPr="001377BD">
        <w:rPr>
          <w:b/>
        </w:rPr>
        <w:t>750 (Rev.WRC</w:t>
      </w:r>
      <w:r w:rsidRPr="001377BD">
        <w:rPr>
          <w:b/>
        </w:rPr>
        <w:noBreakHyphen/>
        <w:t>19)</w:t>
      </w:r>
      <w:r w:rsidRPr="001377BD">
        <w:t xml:space="preserve"> already contains necessary provisions to protect passive services in the frequency bands and adjacent frequency bands from emissions of the </w:t>
      </w:r>
      <w:del w:id="456" w:author="CEPT" w:date="2023-09-02T09:24:00Z">
        <w:r w:rsidRPr="001377BD" w:rsidDel="003E6978">
          <w:delText>fixed service</w:delText>
        </w:r>
      </w:del>
      <w:ins w:id="457" w:author="CEPT" w:date="2023-09-02T09:24:00Z">
        <w:r w:rsidR="003E6978" w:rsidRPr="001377BD">
          <w:t>FS</w:t>
        </w:r>
      </w:ins>
      <w:r w:rsidRPr="001377BD">
        <w:t xml:space="preserve"> in the frequency bands 71-76 GHz and 81-86 GHz, and there is no intention to change these provisions;</w:t>
      </w:r>
    </w:p>
    <w:p w14:paraId="19509371" w14:textId="4DE2578E" w:rsidR="00177522" w:rsidRPr="001377BD" w:rsidRDefault="00177522" w:rsidP="00177522">
      <w:del w:id="458" w:author="CEPT" w:date="2023-09-02T09:24:00Z">
        <w:r w:rsidRPr="001377BD" w:rsidDel="001935CA">
          <w:rPr>
            <w:i/>
          </w:rPr>
          <w:delText>e</w:delText>
        </w:r>
      </w:del>
      <w:ins w:id="459" w:author="CEPT" w:date="2023-09-02T09:24:00Z">
        <w:r w:rsidR="001935CA" w:rsidRPr="001377BD">
          <w:rPr>
            <w:i/>
          </w:rPr>
          <w:t>c</w:t>
        </w:r>
      </w:ins>
      <w:r w:rsidRPr="001377BD">
        <w:rPr>
          <w:i/>
        </w:rPr>
        <w:t>)</w:t>
      </w:r>
      <w:r w:rsidRPr="001377BD">
        <w:tab/>
        <w:t>that there is no intention to change the existing allocations or status of those allocations in Article </w:t>
      </w:r>
      <w:r w:rsidRPr="001377BD">
        <w:rPr>
          <w:b/>
        </w:rPr>
        <w:t>5</w:t>
      </w:r>
      <w:r w:rsidRPr="001377BD">
        <w:t xml:space="preserve"> of the Radio Regulations for the frequency bands 71-76 GHz and 81-86 GHz,</w:t>
      </w:r>
    </w:p>
    <w:p w14:paraId="433504A8" w14:textId="19A51EF3" w:rsidR="00177522" w:rsidRPr="001377BD" w:rsidRDefault="00177522" w:rsidP="00177522">
      <w:pPr>
        <w:pStyle w:val="Call"/>
      </w:pPr>
      <w:r w:rsidRPr="001377BD">
        <w:t xml:space="preserve">resolves to invite </w:t>
      </w:r>
      <w:del w:id="460" w:author="CEPT" w:date="2023-09-03T12:40:00Z">
        <w:r w:rsidRPr="001377BD" w:rsidDel="000A1479">
          <w:delText xml:space="preserve">the </w:delText>
        </w:r>
      </w:del>
      <w:r w:rsidRPr="001377BD">
        <w:t>ITU</w:t>
      </w:r>
      <w:ins w:id="461" w:author="CEPT" w:date="2023-09-03T12:40:00Z">
        <w:r w:rsidR="000A1479" w:rsidRPr="001377BD">
          <w:t>-R</w:t>
        </w:r>
      </w:ins>
      <w:del w:id="462" w:author="CEPT" w:date="2023-09-03T12:40:00Z">
        <w:r w:rsidRPr="001377BD" w:rsidDel="000A1479">
          <w:delText xml:space="preserve"> Radiocommunication Sector</w:delText>
        </w:r>
      </w:del>
      <w:ins w:id="463" w:author="CEPT" w:date="2023-09-02T09:24:00Z">
        <w:r w:rsidR="001935CA" w:rsidRPr="001377BD">
          <w:t xml:space="preserve"> to complete in time for WRC_27</w:t>
        </w:r>
      </w:ins>
    </w:p>
    <w:p w14:paraId="64007A1E" w14:textId="55E16505" w:rsidR="00177522" w:rsidRPr="001377BD" w:rsidRDefault="00177522" w:rsidP="00177522">
      <w:del w:id="464" w:author="CEPT" w:date="2023-09-02T09:25:00Z">
        <w:r w:rsidRPr="001377BD" w:rsidDel="00CD7375">
          <w:delText>to conduct, as a matter of urgency and in time for WRC</w:delText>
        </w:r>
        <w:r w:rsidRPr="001377BD" w:rsidDel="00CD7375">
          <w:noBreakHyphen/>
          <w:delText xml:space="preserve">27, the appropriate </w:delText>
        </w:r>
      </w:del>
      <w:r w:rsidRPr="001377BD">
        <w:t xml:space="preserve">studies </w:t>
      </w:r>
      <w:del w:id="465" w:author="CEPT" w:date="2023-09-02T09:25:00Z">
        <w:r w:rsidRPr="001377BD" w:rsidDel="00CD7375">
          <w:delText>to determine</w:delText>
        </w:r>
      </w:del>
      <w:ins w:id="466" w:author="CEPT" w:date="2023-09-02T09:25:00Z">
        <w:r w:rsidR="00CD7375" w:rsidRPr="001377BD">
          <w:t>on</w:t>
        </w:r>
      </w:ins>
      <w:r w:rsidRPr="001377BD">
        <w:t xml:space="preserve"> power flux-density</w:t>
      </w:r>
      <w:ins w:id="467" w:author="CEPT" w:date="2023-09-02T09:25:00Z">
        <w:r w:rsidR="00CD7375" w:rsidRPr="001377BD">
          <w:t xml:space="preserve"> (pfd)</w:t>
        </w:r>
      </w:ins>
      <w:r w:rsidRPr="001377BD">
        <w:t xml:space="preserve"> and equivalent isotropically radiated power</w:t>
      </w:r>
      <w:ins w:id="468" w:author="CEPT" w:date="2023-09-02T09:25:00Z">
        <w:r w:rsidR="00CD7375" w:rsidRPr="001377BD">
          <w:t xml:space="preserve"> (e.i.r.p.)</w:t>
        </w:r>
      </w:ins>
      <w:r w:rsidRPr="001377BD">
        <w:t xml:space="preserve"> limits </w:t>
      </w:r>
      <w:del w:id="469" w:author="CEPT" w:date="2023-09-02T09:25:00Z">
        <w:r w:rsidRPr="001377BD" w:rsidDel="00CD7375">
          <w:delText>in Article </w:delText>
        </w:r>
        <w:r w:rsidRPr="001377BD" w:rsidDel="00CD7375">
          <w:rPr>
            <w:b/>
          </w:rPr>
          <w:delText>21</w:delText>
        </w:r>
        <w:r w:rsidRPr="001377BD" w:rsidDel="00CD7375">
          <w:delText xml:space="preserve"> </w:delText>
        </w:r>
      </w:del>
      <w:r w:rsidRPr="001377BD">
        <w:t xml:space="preserve">for satellite services to protect the </w:t>
      </w:r>
      <w:del w:id="470" w:author="CEPT" w:date="2023-09-02T09:25:00Z">
        <w:r w:rsidRPr="001377BD" w:rsidDel="00CD7375">
          <w:delText>fixed service</w:delText>
        </w:r>
      </w:del>
      <w:ins w:id="471" w:author="CEPT" w:date="2023-09-02T09:25:00Z">
        <w:r w:rsidR="00CD7375" w:rsidRPr="001377BD">
          <w:t>FS</w:t>
        </w:r>
      </w:ins>
      <w:r w:rsidRPr="001377BD">
        <w:t xml:space="preserve"> in the frequency bands 71-76 GHz and 81-86 GHz without unduly constraining satellite systems,</w:t>
      </w:r>
    </w:p>
    <w:p w14:paraId="425DB2E8" w14:textId="77777777" w:rsidR="002B3FF1" w:rsidRPr="001377BD" w:rsidRDefault="002B3FF1" w:rsidP="00D71E3B">
      <w:pPr>
        <w:pStyle w:val="Call"/>
        <w:rPr>
          <w:ins w:id="472" w:author="CEPT" w:date="2023-09-02T09:15:00Z"/>
        </w:rPr>
      </w:pPr>
      <w:moveToRangeStart w:id="473" w:author="CEPT" w:date="2023-09-02T09:15:00Z" w:name="move144538576"/>
      <w:ins w:id="474" w:author="CEPT" w:date="2023-09-02T09:15:00Z">
        <w:r w:rsidRPr="001377BD">
          <w:t>invites administrations</w:t>
        </w:r>
      </w:ins>
    </w:p>
    <w:moveToRangeEnd w:id="473"/>
    <w:p w14:paraId="1FA54606" w14:textId="77777777" w:rsidR="002B3FF1" w:rsidRPr="001377BD" w:rsidRDefault="002B3FF1" w:rsidP="002B3FF1">
      <w:pPr>
        <w:jc w:val="both"/>
        <w:rPr>
          <w:ins w:id="475" w:author="CEPT" w:date="2023-09-02T09:26:00Z"/>
        </w:rPr>
      </w:pPr>
      <w:ins w:id="476" w:author="CEPT" w:date="2023-09-02T09:26:00Z">
        <w:r w:rsidRPr="001377BD">
          <w:t>to participate actively in the studies and provide the technical and operational characteristics of the systems involved by submitting contributions to ITU</w:t>
        </w:r>
        <w:r w:rsidRPr="001377BD">
          <w:noBreakHyphen/>
          <w:t>R,</w:t>
        </w:r>
      </w:ins>
    </w:p>
    <w:p w14:paraId="0159CFFB" w14:textId="77777777" w:rsidR="00177522" w:rsidRPr="001377BD" w:rsidRDefault="00177522" w:rsidP="00177522">
      <w:pPr>
        <w:pStyle w:val="Call"/>
      </w:pPr>
      <w:r w:rsidRPr="001377BD">
        <w:t>invites the 2027 World Radiocommunication Conference</w:t>
      </w:r>
    </w:p>
    <w:p w14:paraId="6D8C860E" w14:textId="72C93A9F" w:rsidR="00177522" w:rsidRPr="001377BD" w:rsidRDefault="00177522" w:rsidP="00177522">
      <w:r w:rsidRPr="001377BD">
        <w:t>to consider</w:t>
      </w:r>
      <w:ins w:id="477" w:author="CEPT" w:date="2023-09-02T09:26:00Z">
        <w:r w:rsidR="002B3FF1" w:rsidRPr="001377BD">
          <w:t>, based on</w:t>
        </w:r>
      </w:ins>
      <w:r w:rsidRPr="001377BD">
        <w:t xml:space="preserve"> the results of studies</w:t>
      </w:r>
      <w:ins w:id="478" w:author="CEPT" w:date="2023-09-02T09:26:00Z">
        <w:r w:rsidR="002B3FF1" w:rsidRPr="001377BD">
          <w:t>, the introduction of pfd</w:t>
        </w:r>
      </w:ins>
      <w:r w:rsidRPr="001377BD">
        <w:t xml:space="preserve"> and </w:t>
      </w:r>
      <w:ins w:id="479" w:author="CEPT" w:date="2023-09-02T09:27:00Z">
        <w:r w:rsidR="00311F33" w:rsidRPr="001377BD">
          <w:t xml:space="preserve">e.i.r.p. limits in Article </w:t>
        </w:r>
        <w:r w:rsidR="00311F33" w:rsidRPr="001377BD">
          <w:rPr>
            <w:b/>
            <w:bCs/>
          </w:rPr>
          <w:t xml:space="preserve">21 </w:t>
        </w:r>
        <w:r w:rsidR="0070405B" w:rsidRPr="001377BD">
          <w:t xml:space="preserve"> for the frequency bands </w:t>
        </w:r>
        <w:r w:rsidR="00182C50" w:rsidRPr="001377BD">
          <w:t>71-76 GHz and 81-86 GHz</w:t>
        </w:r>
        <w:r w:rsidR="00182C50" w:rsidRPr="001377BD" w:rsidDel="0070405B">
          <w:t xml:space="preserve"> </w:t>
        </w:r>
      </w:ins>
      <w:del w:id="480" w:author="CEPT" w:date="2023-09-02T09:27:00Z">
        <w:r w:rsidRPr="001377BD" w:rsidDel="0070405B">
          <w:delText>take necessary action,</w:delText>
        </w:r>
      </w:del>
      <w:ins w:id="481" w:author="CEPT" w:date="2023-09-02T09:27:00Z">
        <w:r w:rsidR="0070405B" w:rsidRPr="001377BD">
          <w:t>.</w:t>
        </w:r>
      </w:ins>
    </w:p>
    <w:p w14:paraId="42FFB7EE" w14:textId="407356C3" w:rsidR="00177522" w:rsidRPr="001377BD" w:rsidDel="00182C50" w:rsidRDefault="00177522" w:rsidP="00177522">
      <w:pPr>
        <w:pStyle w:val="Call"/>
        <w:rPr>
          <w:del w:id="482" w:author="CEPT" w:date="2023-09-02T09:27:00Z"/>
        </w:rPr>
      </w:pPr>
      <w:del w:id="483" w:author="CEPT" w:date="2023-09-02T09:27:00Z">
        <w:r w:rsidRPr="001377BD" w:rsidDel="00182C50">
          <w:delText>invites administrations</w:delText>
        </w:r>
      </w:del>
    </w:p>
    <w:p w14:paraId="673FF99A" w14:textId="21FD0256" w:rsidR="00177522" w:rsidRPr="001377BD" w:rsidDel="00182C50" w:rsidRDefault="00177522" w:rsidP="00177522">
      <w:pPr>
        <w:rPr>
          <w:del w:id="484" w:author="CEPT" w:date="2023-09-02T09:27:00Z"/>
        </w:rPr>
      </w:pPr>
      <w:del w:id="485" w:author="CEPT" w:date="2023-09-02T09:27:00Z">
        <w:r w:rsidRPr="001377BD" w:rsidDel="00182C50">
          <w:delText>to participate actively in the studies by submitting contributions to ITU</w:delText>
        </w:r>
        <w:r w:rsidRPr="001377BD" w:rsidDel="00182C50">
          <w:noBreakHyphen/>
          <w:delText>R.</w:delText>
        </w:r>
      </w:del>
    </w:p>
    <w:p w14:paraId="7763A7C2" w14:textId="77777777" w:rsidR="00182C50" w:rsidRPr="001377BD" w:rsidRDefault="00182C50">
      <w:pPr>
        <w:tabs>
          <w:tab w:val="clear" w:pos="1134"/>
          <w:tab w:val="clear" w:pos="1871"/>
          <w:tab w:val="clear" w:pos="2268"/>
        </w:tabs>
        <w:overflowPunct/>
        <w:autoSpaceDE/>
        <w:autoSpaceDN/>
        <w:adjustRightInd/>
        <w:spacing w:before="0"/>
        <w:textAlignment w:val="auto"/>
        <w:rPr>
          <w:b/>
        </w:rPr>
      </w:pPr>
      <w:r w:rsidRPr="001377BD">
        <w:rPr>
          <w:b/>
        </w:rPr>
        <w:br w:type="page"/>
      </w:r>
    </w:p>
    <w:p w14:paraId="1DAD8F34" w14:textId="77777777" w:rsidR="00200C9A" w:rsidRPr="001377BD" w:rsidRDefault="00200C9A" w:rsidP="00200C9A">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200C9A" w:rsidRPr="001377BD" w14:paraId="1D1BD4B2" w14:textId="77777777" w:rsidTr="00C4529D">
        <w:trPr>
          <w:cantSplit/>
        </w:trPr>
        <w:tc>
          <w:tcPr>
            <w:tcW w:w="9723" w:type="dxa"/>
            <w:gridSpan w:val="2"/>
            <w:hideMark/>
          </w:tcPr>
          <w:p w14:paraId="265B7171" w14:textId="1A9E9363" w:rsidR="00200C9A" w:rsidRPr="001377BD" w:rsidRDefault="00200C9A" w:rsidP="00C4529D">
            <w:pPr>
              <w:keepNext/>
              <w:spacing w:before="240"/>
              <w:rPr>
                <w:b/>
                <w:bCs/>
                <w:lang w:val="en-US"/>
              </w:rPr>
            </w:pPr>
            <w:r w:rsidRPr="001377BD">
              <w:rPr>
                <w:b/>
                <w:bCs/>
                <w:lang w:val="en-US"/>
              </w:rPr>
              <w:t xml:space="preserve">Subject: </w:t>
            </w:r>
            <w:r w:rsidR="00E2286B" w:rsidRPr="001377BD">
              <w:t xml:space="preserve"> </w:t>
            </w:r>
            <w:r w:rsidR="00E2286B" w:rsidRPr="001377BD">
              <w:rPr>
                <w:b/>
                <w:color w:val="000000"/>
                <w:szCs w:val="24"/>
              </w:rPr>
              <w:t>To consider the introduction of pfd and e.i.r.p. limits in Article 21 for the bands 71</w:t>
            </w:r>
            <w:r w:rsidR="00E2286B" w:rsidRPr="001377BD">
              <w:rPr>
                <w:b/>
                <w:color w:val="000000"/>
                <w:szCs w:val="24"/>
              </w:rPr>
              <w:noBreakHyphen/>
              <w:t>76 GHz and 81</w:t>
            </w:r>
            <w:r w:rsidR="00B42D3B" w:rsidRPr="001377BD">
              <w:rPr>
                <w:b/>
                <w:color w:val="000000"/>
                <w:szCs w:val="24"/>
              </w:rPr>
              <w:t>-</w:t>
            </w:r>
            <w:r w:rsidR="00E2286B" w:rsidRPr="001377BD">
              <w:rPr>
                <w:b/>
                <w:color w:val="000000"/>
                <w:szCs w:val="24"/>
              </w:rPr>
              <w:t>86 GHz in accordance with Resolution 775 (R</w:t>
            </w:r>
            <w:r w:rsidR="006A4E07" w:rsidRPr="001377BD">
              <w:rPr>
                <w:b/>
                <w:color w:val="000000"/>
                <w:szCs w:val="24"/>
              </w:rPr>
              <w:t>ev</w:t>
            </w:r>
            <w:r w:rsidR="00E2286B" w:rsidRPr="001377BD">
              <w:rPr>
                <w:b/>
                <w:color w:val="000000"/>
                <w:szCs w:val="24"/>
              </w:rPr>
              <w:t>.WRC-23).</w:t>
            </w:r>
          </w:p>
        </w:tc>
      </w:tr>
      <w:tr w:rsidR="00200C9A" w:rsidRPr="001377BD" w14:paraId="624E32A3" w14:textId="77777777" w:rsidTr="00C4529D">
        <w:trPr>
          <w:cantSplit/>
        </w:trPr>
        <w:tc>
          <w:tcPr>
            <w:tcW w:w="9723" w:type="dxa"/>
            <w:gridSpan w:val="2"/>
            <w:tcBorders>
              <w:top w:val="nil"/>
              <w:left w:val="nil"/>
              <w:bottom w:val="single" w:sz="4" w:space="0" w:color="auto"/>
              <w:right w:val="nil"/>
            </w:tcBorders>
            <w:hideMark/>
          </w:tcPr>
          <w:p w14:paraId="4FBB5F92" w14:textId="77777777" w:rsidR="00200C9A" w:rsidRPr="001377BD" w:rsidRDefault="00200C9A"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200C9A" w:rsidRPr="001377BD" w14:paraId="7FC83AA7" w14:textId="77777777" w:rsidTr="00C4529D">
        <w:trPr>
          <w:cantSplit/>
        </w:trPr>
        <w:tc>
          <w:tcPr>
            <w:tcW w:w="9723" w:type="dxa"/>
            <w:gridSpan w:val="2"/>
            <w:tcBorders>
              <w:top w:val="single" w:sz="4" w:space="0" w:color="auto"/>
              <w:left w:val="nil"/>
              <w:bottom w:val="single" w:sz="4" w:space="0" w:color="auto"/>
              <w:right w:val="nil"/>
            </w:tcBorders>
          </w:tcPr>
          <w:p w14:paraId="6CF985CE" w14:textId="77777777" w:rsidR="00200C9A" w:rsidRPr="001377BD" w:rsidRDefault="00200C9A" w:rsidP="00C4529D">
            <w:pPr>
              <w:keepNext/>
              <w:rPr>
                <w:b/>
                <w:iCs/>
                <w:color w:val="000000"/>
                <w:lang w:val="en-US"/>
              </w:rPr>
            </w:pPr>
            <w:r w:rsidRPr="001377BD">
              <w:rPr>
                <w:b/>
                <w:i/>
                <w:color w:val="000000"/>
                <w:lang w:val="en-US"/>
              </w:rPr>
              <w:t>Proposal</w:t>
            </w:r>
            <w:r w:rsidRPr="001377BD">
              <w:rPr>
                <w:b/>
                <w:iCs/>
                <w:color w:val="000000"/>
                <w:lang w:val="en-US"/>
              </w:rPr>
              <w:t>:</w:t>
            </w:r>
          </w:p>
          <w:p w14:paraId="3B8F33EF" w14:textId="33E6C969" w:rsidR="00200C9A" w:rsidRPr="001377BD" w:rsidRDefault="00A544D6" w:rsidP="00C4529D">
            <w:pPr>
              <w:keepNext/>
              <w:rPr>
                <w:b/>
                <w:i/>
                <w:lang w:val="en-US"/>
              </w:rPr>
            </w:pPr>
            <w:r w:rsidRPr="001377BD">
              <w:t xml:space="preserve">To consider the introduction of pfd and e.i.r.p. limits in Article </w:t>
            </w:r>
            <w:r w:rsidRPr="001377BD">
              <w:rPr>
                <w:b/>
                <w:bCs/>
              </w:rPr>
              <w:t>21</w:t>
            </w:r>
            <w:r w:rsidRPr="001377BD">
              <w:t xml:space="preserve"> for the bands 71-76 GHz and 81</w:t>
            </w:r>
            <w:r w:rsidR="00B42D3B" w:rsidRPr="001377BD">
              <w:t>-</w:t>
            </w:r>
            <w:r w:rsidRPr="001377BD">
              <w:t xml:space="preserve">86 GHz in accordance with Resolution </w:t>
            </w:r>
            <w:r w:rsidRPr="001377BD">
              <w:rPr>
                <w:b/>
                <w:bCs/>
              </w:rPr>
              <w:t>775</w:t>
            </w:r>
            <w:r w:rsidRPr="001377BD">
              <w:t xml:space="preserve"> </w:t>
            </w:r>
            <w:r w:rsidRPr="001377BD">
              <w:rPr>
                <w:rStyle w:val="lev"/>
              </w:rPr>
              <w:t>(R</w:t>
            </w:r>
            <w:r w:rsidR="006A4E07" w:rsidRPr="001377BD">
              <w:rPr>
                <w:rStyle w:val="lev"/>
              </w:rPr>
              <w:t>ev.</w:t>
            </w:r>
            <w:r w:rsidRPr="001377BD">
              <w:rPr>
                <w:rStyle w:val="lev"/>
              </w:rPr>
              <w:t>WRC-23)</w:t>
            </w:r>
          </w:p>
        </w:tc>
      </w:tr>
      <w:tr w:rsidR="00200C9A" w:rsidRPr="001377BD" w14:paraId="1150B7A8" w14:textId="77777777" w:rsidTr="00C4529D">
        <w:trPr>
          <w:cantSplit/>
        </w:trPr>
        <w:tc>
          <w:tcPr>
            <w:tcW w:w="9723" w:type="dxa"/>
            <w:gridSpan w:val="2"/>
            <w:tcBorders>
              <w:top w:val="single" w:sz="4" w:space="0" w:color="auto"/>
              <w:left w:val="nil"/>
              <w:bottom w:val="single" w:sz="4" w:space="0" w:color="auto"/>
              <w:right w:val="nil"/>
            </w:tcBorders>
          </w:tcPr>
          <w:p w14:paraId="3F7F08E9" w14:textId="77777777" w:rsidR="00200C9A" w:rsidRPr="001377BD" w:rsidRDefault="00200C9A" w:rsidP="00C4529D">
            <w:pPr>
              <w:keepNext/>
              <w:rPr>
                <w:b/>
                <w:i/>
                <w:color w:val="000000"/>
                <w:lang w:val="en-US"/>
              </w:rPr>
            </w:pPr>
            <w:r w:rsidRPr="001377BD">
              <w:rPr>
                <w:b/>
                <w:i/>
                <w:color w:val="000000"/>
                <w:lang w:val="en-US"/>
              </w:rPr>
              <w:t>Background/reason</w:t>
            </w:r>
            <w:r w:rsidRPr="001377BD">
              <w:rPr>
                <w:b/>
                <w:iCs/>
                <w:color w:val="000000"/>
                <w:lang w:val="en-US"/>
              </w:rPr>
              <w:t>:</w:t>
            </w:r>
          </w:p>
          <w:p w14:paraId="271B1213" w14:textId="1413F4C1" w:rsidR="0001570F" w:rsidRPr="001377BD" w:rsidRDefault="0001570F" w:rsidP="0001570F">
            <w:pPr>
              <w:keepNext/>
              <w:rPr>
                <w:bCs/>
                <w:iCs/>
                <w:lang w:val="en-US"/>
              </w:rPr>
            </w:pPr>
            <w:r w:rsidRPr="001377BD">
              <w:rPr>
                <w:bCs/>
                <w:iCs/>
                <w:lang w:val="en-US"/>
              </w:rPr>
              <w:t xml:space="preserve">The 71-76/81-86GHz frequency bands were subject to a number of different allocation changes at WRC-2000. However, the detailed sharing conditions for Article </w:t>
            </w:r>
            <w:r w:rsidRPr="001377BD">
              <w:rPr>
                <w:b/>
                <w:iCs/>
                <w:lang w:val="en-US"/>
              </w:rPr>
              <w:t>21</w:t>
            </w:r>
            <w:r w:rsidRPr="001377BD">
              <w:rPr>
                <w:bCs/>
                <w:iCs/>
                <w:lang w:val="en-US"/>
              </w:rPr>
              <w:t xml:space="preserve"> were not able to be developed at the time due to a lack of available information on the different services. Now, over two decades on, there have been a number of significant technology advances and network change requirements and the 71-76/81</w:t>
            </w:r>
            <w:r w:rsidR="00B42D3B" w:rsidRPr="001377BD">
              <w:rPr>
                <w:bCs/>
                <w:iCs/>
                <w:lang w:val="en-US"/>
              </w:rPr>
              <w:t>-</w:t>
            </w:r>
            <w:r w:rsidRPr="001377BD">
              <w:rPr>
                <w:bCs/>
                <w:iCs/>
                <w:lang w:val="en-US"/>
              </w:rPr>
              <w:t>86</w:t>
            </w:r>
            <w:r w:rsidR="00463101" w:rsidRPr="001377BD">
              <w:rPr>
                <w:bCs/>
                <w:iCs/>
                <w:lang w:val="en-US"/>
              </w:rPr>
              <w:t xml:space="preserve"> </w:t>
            </w:r>
            <w:r w:rsidRPr="001377BD">
              <w:rPr>
                <w:bCs/>
                <w:iCs/>
                <w:lang w:val="en-US"/>
              </w:rPr>
              <w:t xml:space="preserve">GHz </w:t>
            </w:r>
            <w:r w:rsidR="00463101" w:rsidRPr="001377BD">
              <w:rPr>
                <w:bCs/>
                <w:iCs/>
                <w:lang w:val="en-US"/>
              </w:rPr>
              <w:t xml:space="preserve">frequency </w:t>
            </w:r>
            <w:r w:rsidRPr="001377BD">
              <w:rPr>
                <w:bCs/>
                <w:iCs/>
                <w:lang w:val="en-US"/>
              </w:rPr>
              <w:t xml:space="preserve">bands have become strategically important growth bands for high capacity backhaul fixed links including for future 5G fronthaul and backhaul solutions. Given the above and that there is now much more information available on the characteristics of fixed service systems as well as an increasing number of satellite filings in these bands, it is considered appropriate and timely to develop pfd and </w:t>
            </w:r>
            <w:r w:rsidR="002A72E4" w:rsidRPr="001377BD">
              <w:rPr>
                <w:bCs/>
                <w:iCs/>
                <w:lang w:val="en-US"/>
              </w:rPr>
              <w:t>e.i.r.p.</w:t>
            </w:r>
            <w:r w:rsidRPr="001377BD">
              <w:rPr>
                <w:bCs/>
                <w:iCs/>
                <w:lang w:val="en-US"/>
              </w:rPr>
              <w:t xml:space="preserve"> limits for Article </w:t>
            </w:r>
            <w:r w:rsidRPr="001377BD">
              <w:rPr>
                <w:b/>
                <w:iCs/>
                <w:lang w:val="en-US"/>
              </w:rPr>
              <w:t>21</w:t>
            </w:r>
            <w:r w:rsidRPr="001377BD">
              <w:rPr>
                <w:bCs/>
                <w:iCs/>
                <w:lang w:val="en-US"/>
              </w:rPr>
              <w:t xml:space="preserve"> of the Radio Regulations. Introducing such technical framework, similar to all other shared terrestrial / satellite bands will set a clear regulatory environment in which the different services can coexist from an international perspective and provide clarity and certainty for the future development of both the fixed and satellite services in these bands to avoid potential interference cases in the future. It is envisaged that changes to the Radio Regulations (Article </w:t>
            </w:r>
            <w:r w:rsidRPr="001377BD">
              <w:rPr>
                <w:b/>
                <w:iCs/>
                <w:lang w:val="en-US"/>
              </w:rPr>
              <w:t>21</w:t>
            </w:r>
            <w:r w:rsidRPr="001377BD">
              <w:rPr>
                <w:bCs/>
                <w:iCs/>
                <w:lang w:val="en-US"/>
              </w:rPr>
              <w:t xml:space="preserve">) will be required including the development of power flux density limits for satellite systems sharing with the fixed service in the band 71 </w:t>
            </w:r>
            <w:r w:rsidR="00B42D3B" w:rsidRPr="001377BD">
              <w:rPr>
                <w:bCs/>
                <w:iCs/>
                <w:lang w:val="en-US"/>
              </w:rPr>
              <w:t>-</w:t>
            </w:r>
            <w:r w:rsidRPr="001377BD">
              <w:rPr>
                <w:bCs/>
                <w:iCs/>
                <w:lang w:val="en-US"/>
              </w:rPr>
              <w:t xml:space="preserve"> 76</w:t>
            </w:r>
            <w:r w:rsidR="002A72E4" w:rsidRPr="001377BD">
              <w:rPr>
                <w:bCs/>
                <w:iCs/>
                <w:lang w:val="en-US"/>
              </w:rPr>
              <w:t xml:space="preserve"> </w:t>
            </w:r>
            <w:r w:rsidRPr="001377BD">
              <w:rPr>
                <w:bCs/>
                <w:iCs/>
                <w:lang w:val="en-US"/>
              </w:rPr>
              <w:t>GHz.</w:t>
            </w:r>
          </w:p>
          <w:p w14:paraId="70A8A862" w14:textId="7AAC34BD" w:rsidR="00200C9A" w:rsidRPr="001377BD" w:rsidRDefault="0001570F" w:rsidP="00C4529D">
            <w:pPr>
              <w:keepNext/>
              <w:rPr>
                <w:bCs/>
                <w:iCs/>
                <w:lang w:val="en-US"/>
              </w:rPr>
            </w:pPr>
            <w:r w:rsidRPr="001377BD">
              <w:rPr>
                <w:bCs/>
                <w:iCs/>
                <w:lang w:val="en-US"/>
              </w:rPr>
              <w:t xml:space="preserve">This was also discussed and agreed at WRC-19 as </w:t>
            </w:r>
            <w:r w:rsidR="007A003A" w:rsidRPr="001377BD">
              <w:rPr>
                <w:bCs/>
                <w:iCs/>
                <w:lang w:val="en-US"/>
              </w:rPr>
              <w:t xml:space="preserve">preliminary </w:t>
            </w:r>
            <w:r w:rsidRPr="001377BD">
              <w:rPr>
                <w:bCs/>
                <w:iCs/>
                <w:lang w:val="en-US"/>
              </w:rPr>
              <w:t xml:space="preserve">agenda item 2.4 for WRC-27 in Resolution </w:t>
            </w:r>
            <w:r w:rsidRPr="001377BD">
              <w:rPr>
                <w:b/>
                <w:iCs/>
                <w:lang w:val="en-US"/>
              </w:rPr>
              <w:t>812 (WRC-19).</w:t>
            </w:r>
          </w:p>
        </w:tc>
      </w:tr>
      <w:tr w:rsidR="00200C9A" w:rsidRPr="001377BD" w14:paraId="520FFFB4" w14:textId="77777777" w:rsidTr="00C4529D">
        <w:trPr>
          <w:cantSplit/>
        </w:trPr>
        <w:tc>
          <w:tcPr>
            <w:tcW w:w="9723" w:type="dxa"/>
            <w:gridSpan w:val="2"/>
            <w:tcBorders>
              <w:top w:val="single" w:sz="4" w:space="0" w:color="auto"/>
              <w:left w:val="nil"/>
              <w:bottom w:val="single" w:sz="4" w:space="0" w:color="auto"/>
              <w:right w:val="nil"/>
            </w:tcBorders>
          </w:tcPr>
          <w:p w14:paraId="60A26BD7" w14:textId="047AAE66" w:rsidR="00200C9A" w:rsidRPr="001377BD" w:rsidRDefault="00200C9A" w:rsidP="00C4529D">
            <w:pPr>
              <w:keepNext/>
              <w:rPr>
                <w:b/>
                <w:i/>
                <w:lang w:val="en-US"/>
              </w:rPr>
            </w:pPr>
            <w:r w:rsidRPr="001377BD">
              <w:rPr>
                <w:b/>
                <w:i/>
                <w:lang w:val="en-US"/>
              </w:rPr>
              <w:t>Radiocommunication services concerned</w:t>
            </w:r>
            <w:r w:rsidRPr="001377BD">
              <w:rPr>
                <w:b/>
                <w:iCs/>
                <w:lang w:val="en-US"/>
              </w:rPr>
              <w:t xml:space="preserve">: </w:t>
            </w:r>
            <w:r w:rsidRPr="001377BD">
              <w:t xml:space="preserve"> </w:t>
            </w:r>
            <w:r w:rsidR="000867E3" w:rsidRPr="001377BD">
              <w:rPr>
                <w:iCs/>
              </w:rPr>
              <w:t xml:space="preserve"> Fixed, </w:t>
            </w:r>
            <w:r w:rsidR="000867E3" w:rsidRPr="001377BD">
              <w:rPr>
                <w:color w:val="000000"/>
              </w:rPr>
              <w:t xml:space="preserve">Fixed-satellite, Mobile-satellite, </w:t>
            </w:r>
            <w:r w:rsidR="000867E3" w:rsidRPr="001377BD">
              <w:rPr>
                <w:color w:val="000000"/>
                <w:lang w:val="en-US"/>
              </w:rPr>
              <w:t>Broadcasting-satellite.</w:t>
            </w:r>
          </w:p>
        </w:tc>
      </w:tr>
      <w:tr w:rsidR="00200C9A" w:rsidRPr="001377BD" w14:paraId="5DE9B845" w14:textId="77777777" w:rsidTr="00C4529D">
        <w:trPr>
          <w:cantSplit/>
        </w:trPr>
        <w:tc>
          <w:tcPr>
            <w:tcW w:w="9723" w:type="dxa"/>
            <w:gridSpan w:val="2"/>
            <w:tcBorders>
              <w:top w:val="single" w:sz="4" w:space="0" w:color="auto"/>
              <w:left w:val="nil"/>
              <w:bottom w:val="single" w:sz="4" w:space="0" w:color="auto"/>
              <w:right w:val="nil"/>
            </w:tcBorders>
          </w:tcPr>
          <w:p w14:paraId="4AD18C1C" w14:textId="77777777" w:rsidR="00200C9A" w:rsidRPr="001377BD" w:rsidRDefault="00200C9A"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63F8E157" w14:textId="77777777" w:rsidR="00200C9A" w:rsidRPr="001377BD" w:rsidRDefault="00200C9A" w:rsidP="00C4529D">
            <w:pPr>
              <w:keepNext/>
              <w:rPr>
                <w:b/>
                <w:i/>
                <w:lang w:val="en-US"/>
              </w:rPr>
            </w:pPr>
            <w:r w:rsidRPr="001377BD">
              <w:rPr>
                <w:bCs/>
                <w:iCs/>
                <w:color w:val="000000"/>
                <w:szCs w:val="24"/>
              </w:rPr>
              <w:t>None currently identified</w:t>
            </w:r>
          </w:p>
        </w:tc>
      </w:tr>
      <w:tr w:rsidR="00200C9A" w:rsidRPr="001377BD" w14:paraId="5FD80E4E" w14:textId="77777777" w:rsidTr="00C4529D">
        <w:trPr>
          <w:cantSplit/>
        </w:trPr>
        <w:tc>
          <w:tcPr>
            <w:tcW w:w="9723" w:type="dxa"/>
            <w:gridSpan w:val="2"/>
            <w:tcBorders>
              <w:top w:val="single" w:sz="4" w:space="0" w:color="auto"/>
              <w:left w:val="nil"/>
              <w:bottom w:val="single" w:sz="4" w:space="0" w:color="auto"/>
              <w:right w:val="nil"/>
            </w:tcBorders>
          </w:tcPr>
          <w:p w14:paraId="6A4F1DF5" w14:textId="77777777" w:rsidR="00200C9A" w:rsidRPr="001377BD" w:rsidRDefault="00200C9A"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783D399C" w14:textId="79AEF14F" w:rsidR="00200C9A" w:rsidRPr="001377BD" w:rsidRDefault="00FF3D17" w:rsidP="00C4529D">
            <w:pPr>
              <w:keepNext/>
              <w:rPr>
                <w:b/>
                <w:i/>
                <w:lang w:val="en-US"/>
              </w:rPr>
            </w:pPr>
            <w:r w:rsidRPr="001377BD">
              <w:rPr>
                <w:iCs/>
              </w:rPr>
              <w:t>The studies between passive services in and adjacent bands to</w:t>
            </w:r>
            <w:r w:rsidR="007A003A" w:rsidRPr="001377BD">
              <w:rPr>
                <w:iCs/>
              </w:rPr>
              <w:t xml:space="preserve"> the frequency bands </w:t>
            </w:r>
            <w:r w:rsidRPr="001377BD">
              <w:rPr>
                <w:iCs/>
              </w:rPr>
              <w:t>71-76/81-86</w:t>
            </w:r>
            <w:r w:rsidR="007A003A" w:rsidRPr="001377BD">
              <w:rPr>
                <w:iCs/>
              </w:rPr>
              <w:t xml:space="preserve"> GHz </w:t>
            </w:r>
            <w:r w:rsidRPr="001377BD">
              <w:rPr>
                <w:iCs/>
              </w:rPr>
              <w:t xml:space="preserve">and fixed service have already been addressed under WRC-12 agenda item 1.8 leading to </w:t>
            </w:r>
            <w:proofErr w:type="gramStart"/>
            <w:r w:rsidRPr="001377BD">
              <w:rPr>
                <w:iCs/>
              </w:rPr>
              <w:t>Report  ITU</w:t>
            </w:r>
            <w:proofErr w:type="gramEnd"/>
            <w:r w:rsidRPr="001377BD">
              <w:rPr>
                <w:iCs/>
              </w:rPr>
              <w:t xml:space="preserve">-R F.2239 and changes to Resolution </w:t>
            </w:r>
            <w:r w:rsidRPr="001377BD">
              <w:rPr>
                <w:b/>
                <w:bCs/>
                <w:iCs/>
              </w:rPr>
              <w:t>750</w:t>
            </w:r>
            <w:r w:rsidRPr="001377BD">
              <w:rPr>
                <w:iCs/>
              </w:rPr>
              <w:t xml:space="preserve"> </w:t>
            </w:r>
            <w:r w:rsidRPr="001377BD">
              <w:rPr>
                <w:rStyle w:val="lev"/>
              </w:rPr>
              <w:t>(WRC-07)</w:t>
            </w:r>
            <w:r w:rsidRPr="001377BD">
              <w:t>.</w:t>
            </w:r>
          </w:p>
        </w:tc>
      </w:tr>
      <w:tr w:rsidR="00200C9A" w:rsidRPr="001377BD" w14:paraId="602ED259" w14:textId="77777777" w:rsidTr="00C4529D">
        <w:trPr>
          <w:cantSplit/>
        </w:trPr>
        <w:tc>
          <w:tcPr>
            <w:tcW w:w="4897" w:type="dxa"/>
            <w:tcBorders>
              <w:top w:val="single" w:sz="4" w:space="0" w:color="auto"/>
              <w:left w:val="nil"/>
              <w:bottom w:val="single" w:sz="4" w:space="0" w:color="auto"/>
              <w:right w:val="single" w:sz="4" w:space="0" w:color="auto"/>
            </w:tcBorders>
          </w:tcPr>
          <w:p w14:paraId="7EA9B141" w14:textId="77777777" w:rsidR="00200C9A" w:rsidRPr="001377BD" w:rsidRDefault="00200C9A"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4F021288" w14:textId="6391D98C" w:rsidR="00200C9A" w:rsidRPr="001377BD" w:rsidRDefault="00200C9A" w:rsidP="00C4529D">
            <w:pPr>
              <w:keepNext/>
              <w:rPr>
                <w:b/>
                <w:i/>
                <w:color w:val="000000"/>
                <w:lang w:val="en-US"/>
              </w:rPr>
            </w:pPr>
            <w:r w:rsidRPr="001377BD">
              <w:rPr>
                <w:iCs/>
                <w:color w:val="000000"/>
                <w:lang w:val="en-US"/>
              </w:rPr>
              <w:t>WP 5</w:t>
            </w:r>
            <w:r w:rsidR="00FF3D17" w:rsidRPr="001377BD">
              <w:rPr>
                <w:iCs/>
                <w:color w:val="000000"/>
                <w:lang w:val="en-US"/>
              </w:rPr>
              <w:t>C</w:t>
            </w:r>
          </w:p>
        </w:tc>
        <w:tc>
          <w:tcPr>
            <w:tcW w:w="4826" w:type="dxa"/>
            <w:tcBorders>
              <w:top w:val="single" w:sz="4" w:space="0" w:color="auto"/>
              <w:left w:val="single" w:sz="4" w:space="0" w:color="auto"/>
              <w:bottom w:val="single" w:sz="4" w:space="0" w:color="auto"/>
              <w:right w:val="nil"/>
            </w:tcBorders>
            <w:hideMark/>
          </w:tcPr>
          <w:p w14:paraId="1D8DD86E" w14:textId="77777777" w:rsidR="00200C9A" w:rsidRPr="001377BD" w:rsidRDefault="00200C9A"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65B4B273" w14:textId="77777777" w:rsidR="00200C9A" w:rsidRPr="001377BD" w:rsidRDefault="00200C9A"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200C9A" w:rsidRPr="001377BD" w14:paraId="4C8ABC74" w14:textId="77777777" w:rsidTr="00C4529D">
        <w:trPr>
          <w:cantSplit/>
        </w:trPr>
        <w:tc>
          <w:tcPr>
            <w:tcW w:w="9723" w:type="dxa"/>
            <w:gridSpan w:val="2"/>
            <w:tcBorders>
              <w:top w:val="single" w:sz="4" w:space="0" w:color="auto"/>
              <w:left w:val="nil"/>
              <w:bottom w:val="single" w:sz="4" w:space="0" w:color="auto"/>
              <w:right w:val="nil"/>
            </w:tcBorders>
          </w:tcPr>
          <w:p w14:paraId="7F4881BC" w14:textId="77777777" w:rsidR="00200C9A" w:rsidRPr="001377BD" w:rsidRDefault="00200C9A"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1BA60E99" w14:textId="76E884C8" w:rsidR="00200C9A" w:rsidRPr="001377BD" w:rsidRDefault="00200C9A" w:rsidP="00C4529D">
            <w:pPr>
              <w:keepNext/>
              <w:rPr>
                <w:b/>
                <w:i/>
                <w:lang w:val="en-US"/>
              </w:rPr>
            </w:pPr>
            <w:r w:rsidRPr="001377BD">
              <w:rPr>
                <w:bCs/>
                <w:color w:val="000000"/>
                <w:szCs w:val="24"/>
              </w:rPr>
              <w:t>SG</w:t>
            </w:r>
            <w:r w:rsidR="00F310B8" w:rsidRPr="001377BD">
              <w:rPr>
                <w:bCs/>
                <w:color w:val="000000"/>
                <w:szCs w:val="24"/>
              </w:rPr>
              <w:t>4 and SG5</w:t>
            </w:r>
          </w:p>
        </w:tc>
      </w:tr>
      <w:tr w:rsidR="00200C9A" w:rsidRPr="001377BD" w14:paraId="36BA157F" w14:textId="77777777" w:rsidTr="00C4529D">
        <w:trPr>
          <w:cantSplit/>
        </w:trPr>
        <w:tc>
          <w:tcPr>
            <w:tcW w:w="9723" w:type="dxa"/>
            <w:gridSpan w:val="2"/>
            <w:tcBorders>
              <w:top w:val="single" w:sz="4" w:space="0" w:color="auto"/>
              <w:left w:val="nil"/>
              <w:bottom w:val="single" w:sz="4" w:space="0" w:color="auto"/>
              <w:right w:val="nil"/>
            </w:tcBorders>
          </w:tcPr>
          <w:p w14:paraId="016C82D0" w14:textId="77777777" w:rsidR="00200C9A" w:rsidRPr="001377BD" w:rsidRDefault="00200C9A" w:rsidP="00C4529D">
            <w:pPr>
              <w:keepNext/>
              <w:rPr>
                <w:b/>
                <w:i/>
                <w:lang w:val="en-US"/>
              </w:rPr>
            </w:pPr>
            <w:r w:rsidRPr="001377BD">
              <w:rPr>
                <w:b/>
                <w:i/>
                <w:lang w:val="en-US"/>
              </w:rPr>
              <w:t>ITU resource implications, including financial implications (refer to CV126)</w:t>
            </w:r>
            <w:r w:rsidRPr="001377BD">
              <w:rPr>
                <w:b/>
                <w:iCs/>
                <w:lang w:val="en-US"/>
              </w:rPr>
              <w:t>:</w:t>
            </w:r>
          </w:p>
          <w:p w14:paraId="3AE322C8" w14:textId="405AA203" w:rsidR="00200C9A" w:rsidRPr="001377BD" w:rsidRDefault="00200C9A" w:rsidP="00C4529D">
            <w:pPr>
              <w:keepNext/>
              <w:rPr>
                <w:b/>
                <w:i/>
                <w:lang w:val="en-US"/>
              </w:rPr>
            </w:pPr>
            <w:r w:rsidRPr="001377BD">
              <w:rPr>
                <w:bCs/>
                <w:iCs/>
                <w:szCs w:val="24"/>
                <w:lang w:eastAsia="ko-KR"/>
              </w:rPr>
              <w:lastRenderedPageBreak/>
              <w:t>This proposed agenda item will be studied within the normal ITU-R procedures and planned budget</w:t>
            </w:r>
            <w:r w:rsidR="00ED4416" w:rsidRPr="001377BD">
              <w:rPr>
                <w:bCs/>
                <w:iCs/>
                <w:szCs w:val="24"/>
                <w:lang w:eastAsia="ko-KR"/>
              </w:rPr>
              <w:t>.</w:t>
            </w:r>
            <w:r w:rsidR="00ED4416" w:rsidRPr="001377BD">
              <w:rPr>
                <w:lang w:eastAsia="zh-CN"/>
              </w:rPr>
              <w:t xml:space="preserve"> No extra cost is foreseen.</w:t>
            </w:r>
          </w:p>
        </w:tc>
      </w:tr>
      <w:tr w:rsidR="00200C9A" w:rsidRPr="001377BD" w14:paraId="6134E5D5" w14:textId="77777777" w:rsidTr="00C4529D">
        <w:trPr>
          <w:cantSplit/>
        </w:trPr>
        <w:tc>
          <w:tcPr>
            <w:tcW w:w="4897" w:type="dxa"/>
            <w:tcBorders>
              <w:top w:val="single" w:sz="4" w:space="0" w:color="auto"/>
              <w:left w:val="nil"/>
              <w:bottom w:val="single" w:sz="4" w:space="0" w:color="auto"/>
              <w:right w:val="nil"/>
            </w:tcBorders>
            <w:hideMark/>
          </w:tcPr>
          <w:p w14:paraId="1BD768FA" w14:textId="77777777" w:rsidR="00200C9A" w:rsidRPr="001377BD" w:rsidRDefault="00200C9A" w:rsidP="00C4529D">
            <w:pPr>
              <w:keepNext/>
              <w:rPr>
                <w:b/>
                <w:iCs/>
                <w:lang w:val="en-US"/>
              </w:rPr>
            </w:pPr>
            <w:r w:rsidRPr="001377BD">
              <w:rPr>
                <w:b/>
                <w:i/>
                <w:lang w:val="en-US"/>
              </w:rPr>
              <w:lastRenderedPageBreak/>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31E30F5F" w14:textId="77777777" w:rsidR="00200C9A" w:rsidRPr="001377BD" w:rsidRDefault="00200C9A"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6ED16D1A" w14:textId="77777777" w:rsidR="00200C9A" w:rsidRPr="001377BD" w:rsidRDefault="00200C9A" w:rsidP="00C4529D">
            <w:pPr>
              <w:keepNext/>
              <w:rPr>
                <w:b/>
                <w:i/>
                <w:lang w:val="en-US"/>
              </w:rPr>
            </w:pPr>
            <w:r w:rsidRPr="001377BD">
              <w:rPr>
                <w:b/>
                <w:i/>
                <w:lang w:val="en-US"/>
              </w:rPr>
              <w:t>Number of countries</w:t>
            </w:r>
            <w:r w:rsidRPr="001377BD">
              <w:rPr>
                <w:b/>
                <w:iCs/>
                <w:lang w:val="en-US"/>
              </w:rPr>
              <w:t>:</w:t>
            </w:r>
          </w:p>
          <w:p w14:paraId="7353641F" w14:textId="77777777" w:rsidR="00200C9A" w:rsidRPr="001377BD" w:rsidRDefault="00200C9A" w:rsidP="00C4529D">
            <w:pPr>
              <w:keepNext/>
              <w:rPr>
                <w:b/>
                <w:i/>
                <w:lang w:val="en-US"/>
              </w:rPr>
            </w:pPr>
          </w:p>
        </w:tc>
      </w:tr>
      <w:tr w:rsidR="00200C9A" w:rsidRPr="001377BD" w14:paraId="5E5C67B0" w14:textId="77777777" w:rsidTr="00C4529D">
        <w:trPr>
          <w:cantSplit/>
        </w:trPr>
        <w:tc>
          <w:tcPr>
            <w:tcW w:w="9723" w:type="dxa"/>
            <w:gridSpan w:val="2"/>
            <w:tcBorders>
              <w:top w:val="single" w:sz="4" w:space="0" w:color="auto"/>
              <w:left w:val="nil"/>
              <w:bottom w:val="nil"/>
              <w:right w:val="nil"/>
            </w:tcBorders>
          </w:tcPr>
          <w:p w14:paraId="4561FDDC" w14:textId="77777777" w:rsidR="00200C9A" w:rsidRPr="001377BD" w:rsidRDefault="00200C9A" w:rsidP="00C4529D">
            <w:pPr>
              <w:rPr>
                <w:bCs/>
                <w:iCs/>
                <w:lang w:val="en-US"/>
              </w:rPr>
            </w:pPr>
            <w:r w:rsidRPr="001377BD">
              <w:rPr>
                <w:b/>
                <w:i/>
                <w:lang w:val="en-US"/>
              </w:rPr>
              <w:t xml:space="preserve">Remarks </w:t>
            </w:r>
            <w:r w:rsidRPr="001377BD">
              <w:rPr>
                <w:bCs/>
                <w:iCs/>
                <w:lang w:val="en-US"/>
              </w:rPr>
              <w:t xml:space="preserve"> None</w:t>
            </w:r>
          </w:p>
          <w:p w14:paraId="5B54C6D3" w14:textId="77777777" w:rsidR="00200C9A" w:rsidRPr="001377BD" w:rsidRDefault="00200C9A" w:rsidP="00C4529D">
            <w:pPr>
              <w:rPr>
                <w:b/>
                <w:i/>
                <w:lang w:val="en-US"/>
              </w:rPr>
            </w:pPr>
          </w:p>
        </w:tc>
      </w:tr>
    </w:tbl>
    <w:p w14:paraId="1C57887A" w14:textId="00CA966A" w:rsidR="00177522" w:rsidRPr="001377BD" w:rsidRDefault="00177522" w:rsidP="00177522">
      <w:pPr>
        <w:pStyle w:val="Reasons"/>
      </w:pPr>
    </w:p>
    <w:p w14:paraId="49522E44" w14:textId="77777777" w:rsidR="00F310B8" w:rsidRPr="001377BD" w:rsidRDefault="00F310B8">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24DF805A" w14:textId="32538020" w:rsidR="002F413C" w:rsidRPr="001377BD" w:rsidRDefault="002F413C" w:rsidP="002F413C">
      <w:pPr>
        <w:pStyle w:val="Proposal"/>
      </w:pPr>
      <w:r w:rsidRPr="001377BD">
        <w:lastRenderedPageBreak/>
        <w:t>ADD</w:t>
      </w:r>
      <w:r w:rsidRPr="001377BD">
        <w:tab/>
        <w:t>EUR/XXXX</w:t>
      </w:r>
      <w:r w:rsidR="00BA5614" w:rsidRPr="001377BD">
        <w:t>A27A1/</w:t>
      </w:r>
      <w:r w:rsidRPr="001377BD">
        <w:t>6</w:t>
      </w:r>
    </w:p>
    <w:p w14:paraId="2D4BB9C3" w14:textId="5879B2AB" w:rsidR="002F413C" w:rsidRPr="001377BD" w:rsidRDefault="002F413C" w:rsidP="002F413C">
      <w:pPr>
        <w:pStyle w:val="ResNo"/>
      </w:pPr>
      <w:r w:rsidRPr="001377BD">
        <w:t>Draft New Resolution [</w:t>
      </w:r>
      <w:r w:rsidR="00730551" w:rsidRPr="001377BD">
        <w:t>EUR-A10-1.</w:t>
      </w:r>
      <w:proofErr w:type="gramStart"/>
      <w:r w:rsidR="00730551" w:rsidRPr="001377BD">
        <w:t>4</w:t>
      </w:r>
      <w:r w:rsidRPr="001377BD">
        <w:t>](</w:t>
      </w:r>
      <w:proofErr w:type="gramEnd"/>
      <w:r w:rsidRPr="001377BD">
        <w:t>WRC-23)</w:t>
      </w:r>
    </w:p>
    <w:p w14:paraId="4D22491A" w14:textId="3A64113D" w:rsidR="002F413C" w:rsidRPr="001377BD" w:rsidRDefault="001551A7" w:rsidP="002F413C">
      <w:pPr>
        <w:pStyle w:val="Restitle"/>
      </w:pPr>
      <w:r w:rsidRPr="001377BD">
        <w:rPr>
          <w:lang w:val="en-US"/>
        </w:rPr>
        <w:t xml:space="preserve">Studies towards new primary allocations to the </w:t>
      </w:r>
      <w:bookmarkStart w:id="486" w:name="_Hlk145429908"/>
      <w:r w:rsidR="007A003A" w:rsidRPr="001377BD">
        <w:rPr>
          <w:lang w:val="en-US"/>
        </w:rPr>
        <w:t xml:space="preserve">meteorological aids service </w:t>
      </w:r>
      <w:bookmarkEnd w:id="486"/>
      <w:r w:rsidRPr="001377BD">
        <w:rPr>
          <w:lang w:val="en-US"/>
        </w:rPr>
        <w:t>(space weather) for receive-only space weather observations</w:t>
      </w:r>
    </w:p>
    <w:p w14:paraId="375B4D6D" w14:textId="77777777" w:rsidR="002F413C" w:rsidRPr="001377BD" w:rsidRDefault="002F413C" w:rsidP="002F413C">
      <w:pPr>
        <w:spacing w:before="280"/>
      </w:pPr>
      <w:r w:rsidRPr="001377BD">
        <w:t>The World Radiocommunication Conference (Dubai, 2023),</w:t>
      </w:r>
    </w:p>
    <w:p w14:paraId="44B6266A" w14:textId="77777777" w:rsidR="002F413C" w:rsidRPr="001377BD" w:rsidRDefault="002F413C" w:rsidP="002F413C">
      <w:pPr>
        <w:pStyle w:val="Call"/>
      </w:pPr>
      <w:r w:rsidRPr="001377BD">
        <w:t>considering</w:t>
      </w:r>
    </w:p>
    <w:p w14:paraId="2E608C78" w14:textId="77777777" w:rsidR="009A4E53" w:rsidRPr="001377BD" w:rsidRDefault="009A4E53" w:rsidP="00DF1380">
      <w:pPr>
        <w:jc w:val="both"/>
        <w:rPr>
          <w:lang w:val="en-US"/>
        </w:rPr>
      </w:pPr>
      <w:r w:rsidRPr="001377BD">
        <w:rPr>
          <w:i/>
          <w:iCs/>
          <w:lang w:val="en-US"/>
        </w:rPr>
        <w:t>a)</w:t>
      </w:r>
      <w:r w:rsidRPr="001377BD">
        <w:rPr>
          <w:lang w:val="en-US"/>
        </w:rPr>
        <w:tab/>
        <w:t xml:space="preserve">that space weather observations are important for detecting natural phenomena, mainly originating from solar activity and occurring beyond the major portion of the Earth’s </w:t>
      </w:r>
      <w:r w:rsidRPr="001377BD">
        <w:t xml:space="preserve">atmosphere, </w:t>
      </w:r>
      <w:r w:rsidRPr="001377BD">
        <w:rPr>
          <w:lang w:val="en-US"/>
        </w:rPr>
        <w:t>that impact services critical to the economy, safety and security of administrations and their population, and for understanding the origins of these phenomena;</w:t>
      </w:r>
    </w:p>
    <w:p w14:paraId="48F990D7" w14:textId="77777777" w:rsidR="009A4E53" w:rsidRPr="001377BD" w:rsidRDefault="009A4E53" w:rsidP="00DF1380">
      <w:pPr>
        <w:jc w:val="both"/>
        <w:rPr>
          <w:lang w:val="en-US"/>
        </w:rPr>
      </w:pPr>
      <w:r w:rsidRPr="001377BD">
        <w:rPr>
          <w:i/>
          <w:iCs/>
          <w:lang w:val="en-US"/>
        </w:rPr>
        <w:t>b)</w:t>
      </w:r>
      <w:r w:rsidRPr="001377BD">
        <w:rPr>
          <w:lang w:val="en-US"/>
        </w:rPr>
        <w:tab/>
        <w:t>that these observations are made from space- and ground-based systems;</w:t>
      </w:r>
    </w:p>
    <w:p w14:paraId="29365941" w14:textId="77777777" w:rsidR="009A4E53" w:rsidRPr="001377BD" w:rsidRDefault="009A4E53" w:rsidP="00DF1380">
      <w:pPr>
        <w:jc w:val="both"/>
        <w:rPr>
          <w:lang w:val="en-US"/>
        </w:rPr>
      </w:pPr>
      <w:r w:rsidRPr="001377BD">
        <w:rPr>
          <w:i/>
          <w:iCs/>
        </w:rPr>
        <w:t>c</w:t>
      </w:r>
      <w:r w:rsidRPr="001377BD">
        <w:t>)</w:t>
      </w:r>
      <w:r w:rsidRPr="001377BD">
        <w:tab/>
        <w:t>that the observational frequencies used by these space weather sensors have been chosen based on physical properties of the observed phenomena;</w:t>
      </w:r>
    </w:p>
    <w:p w14:paraId="250AE197" w14:textId="77777777" w:rsidR="009A4E53" w:rsidRPr="001377BD" w:rsidRDefault="009A4E53" w:rsidP="00DF1380">
      <w:pPr>
        <w:jc w:val="both"/>
        <w:rPr>
          <w:lang w:val="en-US"/>
        </w:rPr>
      </w:pPr>
      <w:r w:rsidRPr="001377BD">
        <w:rPr>
          <w:i/>
          <w:iCs/>
          <w:lang w:val="en-US"/>
        </w:rPr>
        <w:t>d)</w:t>
      </w:r>
      <w:r w:rsidRPr="001377BD">
        <w:rPr>
          <w:lang w:val="en-US"/>
        </w:rPr>
        <w:tab/>
        <w:t>that some space weather sensors operate by receiving signals of opportunity, including, but not limited to, low-level natural emissions of the Sun, Earth’s atmosphere, and other celestial bodies, and therefore may suffer from harmful interference;</w:t>
      </w:r>
    </w:p>
    <w:p w14:paraId="2D7D2291" w14:textId="77777777" w:rsidR="009A4E53" w:rsidRPr="001377BD" w:rsidRDefault="009A4E53" w:rsidP="00DF1380">
      <w:pPr>
        <w:jc w:val="both"/>
        <w:rPr>
          <w:lang w:val="en-US"/>
        </w:rPr>
      </w:pPr>
      <w:r w:rsidRPr="001377BD">
        <w:rPr>
          <w:i/>
          <w:iCs/>
          <w:lang w:val="en-US"/>
        </w:rPr>
        <w:t>e)</w:t>
      </w:r>
      <w:r w:rsidRPr="001377BD">
        <w:rPr>
          <w:lang w:val="en-US"/>
        </w:rPr>
        <w:tab/>
        <w:t>that some space weather sensors are operating without appropriate protection in the Radio Regulation while receive-only space weather sensors</w:t>
      </w:r>
      <w:r w:rsidRPr="001377BD" w:rsidDel="00350FA7">
        <w:rPr>
          <w:lang w:val="en-US"/>
        </w:rPr>
        <w:t xml:space="preserve"> </w:t>
      </w:r>
      <w:r w:rsidRPr="001377BD">
        <w:rPr>
          <w:lang w:val="en-US"/>
        </w:rPr>
        <w:t>are vulnerable to interference from both terrestrial and spaceborne systems;</w:t>
      </w:r>
    </w:p>
    <w:p w14:paraId="34A3DDCF" w14:textId="77777777" w:rsidR="009A4E53" w:rsidRPr="001377BD" w:rsidRDefault="009A4E53" w:rsidP="00DF1380">
      <w:pPr>
        <w:jc w:val="both"/>
        <w:rPr>
          <w:lang w:val="en-US"/>
        </w:rPr>
      </w:pPr>
      <w:r w:rsidRPr="001377BD">
        <w:rPr>
          <w:i/>
          <w:iCs/>
          <w:lang w:val="en-US"/>
        </w:rPr>
        <w:t>f)</w:t>
      </w:r>
      <w:r w:rsidRPr="001377BD">
        <w:rPr>
          <w:lang w:val="en-US"/>
        </w:rPr>
        <w:tab/>
        <w:t>that a wide variety of space weather sensors currently operate relatively free of harmful interference; however, the radio interference environment could change as a result of future changes made to the Radio Regulations;</w:t>
      </w:r>
    </w:p>
    <w:p w14:paraId="0D810C78" w14:textId="77777777" w:rsidR="009A4E53" w:rsidRPr="001377BD" w:rsidRDefault="009A4E53" w:rsidP="00DF1380">
      <w:pPr>
        <w:jc w:val="both"/>
        <w:rPr>
          <w:lang w:val="en-US"/>
        </w:rPr>
      </w:pPr>
      <w:r w:rsidRPr="001377BD">
        <w:rPr>
          <w:i/>
          <w:iCs/>
          <w:lang w:val="en-US"/>
        </w:rPr>
        <w:t>g)</w:t>
      </w:r>
      <w:r w:rsidRPr="001377BD">
        <w:rPr>
          <w:lang w:val="en-US"/>
        </w:rPr>
        <w:tab/>
        <w:t>that space weather sensors need appropriate radio regulatory protection to continue their operation in the production of data used to provide forecasts and warnings of space weather events that can cause harm to important sectors of national economies, human welfare and national security;</w:t>
      </w:r>
    </w:p>
    <w:p w14:paraId="2AC808E6" w14:textId="71C29353" w:rsidR="009A4E53" w:rsidRPr="001377BD" w:rsidRDefault="009A4E53" w:rsidP="00DF1380">
      <w:pPr>
        <w:jc w:val="both"/>
        <w:rPr>
          <w:lang w:val="en-US"/>
        </w:rPr>
      </w:pPr>
      <w:r w:rsidRPr="001377BD">
        <w:rPr>
          <w:i/>
          <w:lang w:val="en-US"/>
        </w:rPr>
        <w:t>h</w:t>
      </w:r>
      <w:r w:rsidRPr="001377BD">
        <w:rPr>
          <w:lang w:val="en-US"/>
        </w:rPr>
        <w:t>)</w:t>
      </w:r>
      <w:r w:rsidRPr="001377BD">
        <w:rPr>
          <w:lang w:val="en-US"/>
        </w:rPr>
        <w:tab/>
        <w:t xml:space="preserve">that </w:t>
      </w:r>
      <w:r w:rsidR="007A003A" w:rsidRPr="001377BD">
        <w:rPr>
          <w:lang w:val="en-US"/>
        </w:rPr>
        <w:t>the meteorological aids service (</w:t>
      </w:r>
      <w:r w:rsidRPr="001377BD">
        <w:rPr>
          <w:lang w:val="en-US"/>
        </w:rPr>
        <w:t>MetAids</w:t>
      </w:r>
      <w:r w:rsidR="007A003A" w:rsidRPr="001377BD">
        <w:rPr>
          <w:lang w:val="en-US"/>
        </w:rPr>
        <w:t>)</w:t>
      </w:r>
      <w:r w:rsidRPr="001377BD">
        <w:rPr>
          <w:lang w:val="en-US"/>
        </w:rPr>
        <w:t xml:space="preserve"> (</w:t>
      </w:r>
      <w:r w:rsidRPr="001377BD">
        <w:rPr>
          <w:i/>
          <w:lang w:val="en-US"/>
        </w:rPr>
        <w:t>space weather</w:t>
      </w:r>
      <w:r w:rsidRPr="001377BD">
        <w:rPr>
          <w:lang w:val="en-US"/>
        </w:rPr>
        <w:t xml:space="preserve">) frequency allocations refer to a use of the </w:t>
      </w:r>
      <w:r w:rsidR="007A003A" w:rsidRPr="001377BD">
        <w:rPr>
          <w:lang w:val="en-US"/>
        </w:rPr>
        <w:t xml:space="preserve">MetAids </w:t>
      </w:r>
      <w:r w:rsidRPr="001377BD">
        <w:rPr>
          <w:lang w:val="en-US"/>
        </w:rPr>
        <w:t>that is limited to space weather observations;</w:t>
      </w:r>
    </w:p>
    <w:p w14:paraId="570A26F6" w14:textId="60E210A3" w:rsidR="009A4E53" w:rsidRPr="001377BD" w:rsidRDefault="009A4E53" w:rsidP="00DF1380">
      <w:pPr>
        <w:jc w:val="both"/>
        <w:rPr>
          <w:lang w:val="en-US"/>
        </w:rPr>
      </w:pPr>
      <w:r w:rsidRPr="001377BD">
        <w:rPr>
          <w:lang w:val="en-US"/>
        </w:rPr>
        <w:t>i)</w:t>
      </w:r>
      <w:r w:rsidRPr="001377BD">
        <w:rPr>
          <w:lang w:val="en-US"/>
        </w:rPr>
        <w:tab/>
        <w:t xml:space="preserve">that the bandwidth requirement for observations by receive-only space weather sensors may typically encompass a minimum continuous bandwidth, </w:t>
      </w:r>
    </w:p>
    <w:p w14:paraId="704060A4" w14:textId="77777777" w:rsidR="00FB1FC3" w:rsidRPr="001377BD" w:rsidRDefault="00FB1FC3" w:rsidP="004D0B5D">
      <w:pPr>
        <w:pStyle w:val="Call"/>
      </w:pPr>
      <w:r w:rsidRPr="001377BD">
        <w:t>noting</w:t>
      </w:r>
    </w:p>
    <w:p w14:paraId="70C874FA" w14:textId="4CCE54B6" w:rsidR="00FB1FC3" w:rsidRPr="001377BD" w:rsidRDefault="00FB1FC3" w:rsidP="00DF1380">
      <w:pPr>
        <w:jc w:val="both"/>
        <w:rPr>
          <w:lang w:val="en-US"/>
        </w:rPr>
      </w:pPr>
      <w:r w:rsidRPr="001377BD">
        <w:rPr>
          <w:i/>
          <w:iCs/>
          <w:lang w:val="en-US"/>
        </w:rPr>
        <w:t>a)</w:t>
      </w:r>
      <w:r w:rsidRPr="001377BD">
        <w:rPr>
          <w:lang w:val="en-US"/>
        </w:rPr>
        <w:tab/>
        <w:t>that WRC-23 decided that space weather observation systems should operate under the MetAids (space weather</w:t>
      </w:r>
      <w:r w:rsidR="007A003A" w:rsidRPr="001377BD">
        <w:rPr>
          <w:lang w:val="en-US"/>
        </w:rPr>
        <w:t>)</w:t>
      </w:r>
      <w:r w:rsidRPr="001377BD">
        <w:rPr>
          <w:lang w:val="en-US"/>
        </w:rPr>
        <w:t>;</w:t>
      </w:r>
    </w:p>
    <w:p w14:paraId="553C8F55" w14:textId="77777777" w:rsidR="00FB1FC3" w:rsidRPr="001377BD" w:rsidRDefault="00FB1FC3" w:rsidP="00DF1380">
      <w:pPr>
        <w:jc w:val="both"/>
        <w:rPr>
          <w:lang w:val="en-US"/>
        </w:rPr>
      </w:pPr>
      <w:r w:rsidRPr="001377BD">
        <w:rPr>
          <w:i/>
          <w:iCs/>
          <w:lang w:val="en-US"/>
        </w:rPr>
        <w:t>b)</w:t>
      </w:r>
      <w:r w:rsidRPr="001377BD">
        <w:rPr>
          <w:lang w:val="en-US"/>
        </w:rPr>
        <w:tab/>
        <w:t>that Report ITU</w:t>
      </w:r>
      <w:r w:rsidRPr="001377BD">
        <w:rPr>
          <w:lang w:val="en-US"/>
        </w:rPr>
        <w:noBreakHyphen/>
        <w:t>R RS.2456 contains a summary of spectrum-reliant space weather sensors and identifies the most critical operational systems;</w:t>
      </w:r>
    </w:p>
    <w:p w14:paraId="0F539B1B" w14:textId="77777777" w:rsidR="00FB1FC3" w:rsidRPr="001377BD" w:rsidRDefault="00FB1FC3" w:rsidP="00DF1380">
      <w:pPr>
        <w:jc w:val="both"/>
        <w:rPr>
          <w:lang w:val="en-US"/>
        </w:rPr>
      </w:pPr>
      <w:r w:rsidRPr="001377BD">
        <w:rPr>
          <w:i/>
          <w:lang w:val="en-US"/>
        </w:rPr>
        <w:t>c)</w:t>
      </w:r>
      <w:r w:rsidRPr="001377BD">
        <w:rPr>
          <w:lang w:val="en-US"/>
        </w:rPr>
        <w:tab/>
        <w:t>that Report ITU-R RS.</w:t>
      </w:r>
      <w:r w:rsidRPr="001377BD">
        <w:rPr>
          <w:highlight w:val="yellow"/>
          <w:lang w:val="en-US"/>
        </w:rPr>
        <w:t>[SPEC_REQTS_RX_SPACE_WEATHER]</w:t>
      </w:r>
      <w:r w:rsidRPr="001377BD">
        <w:rPr>
          <w:lang w:val="en-US"/>
        </w:rPr>
        <w:t xml:space="preserve"> to provide the requirements of receive-only space weather sensors is currently under development in ITU-R;</w:t>
      </w:r>
    </w:p>
    <w:p w14:paraId="15720B84" w14:textId="2CF8B3D6" w:rsidR="00FB1FC3" w:rsidRPr="001377BD" w:rsidRDefault="00FB1FC3" w:rsidP="00DF1380">
      <w:pPr>
        <w:jc w:val="both"/>
        <w:rPr>
          <w:i/>
          <w:iCs/>
          <w:lang w:val="en-US"/>
        </w:rPr>
      </w:pPr>
      <w:r w:rsidRPr="001377BD">
        <w:rPr>
          <w:i/>
          <w:iCs/>
          <w:lang w:val="en-US"/>
        </w:rPr>
        <w:t>d)</w:t>
      </w:r>
      <w:r w:rsidRPr="001377BD">
        <w:rPr>
          <w:i/>
          <w:iCs/>
          <w:lang w:val="en-US"/>
        </w:rPr>
        <w:tab/>
      </w:r>
      <w:r w:rsidRPr="001377BD">
        <w:rPr>
          <w:lang w:val="en-US"/>
        </w:rPr>
        <w:t>that Report ITU-R RS.</w:t>
      </w:r>
      <w:r w:rsidRPr="001377BD">
        <w:rPr>
          <w:highlight w:val="yellow"/>
          <w:lang w:val="en-US"/>
        </w:rPr>
        <w:t>[RXSW_INTERF_CRITERIA]</w:t>
      </w:r>
      <w:r w:rsidRPr="001377BD">
        <w:rPr>
          <w:lang w:val="en-US"/>
        </w:rPr>
        <w:t xml:space="preserve"> to provide the protection criteria of receive-only space weather sensors is currently under development in ITU-R</w:t>
      </w:r>
      <w:r w:rsidR="00156799" w:rsidRPr="001377BD">
        <w:rPr>
          <w:lang w:val="en-US"/>
        </w:rPr>
        <w:t>;</w:t>
      </w:r>
    </w:p>
    <w:p w14:paraId="53307CFA" w14:textId="77777777" w:rsidR="00FB1FC3" w:rsidRPr="001377BD" w:rsidRDefault="00FB1FC3" w:rsidP="00DF1380">
      <w:pPr>
        <w:jc w:val="both"/>
        <w:rPr>
          <w:i/>
          <w:iCs/>
          <w:lang w:val="en-US"/>
        </w:rPr>
      </w:pPr>
      <w:r w:rsidRPr="001377BD">
        <w:rPr>
          <w:i/>
          <w:iCs/>
          <w:lang w:val="en-US"/>
        </w:rPr>
        <w:t>e)</w:t>
      </w:r>
      <w:r w:rsidRPr="001377BD">
        <w:rPr>
          <w:i/>
          <w:iCs/>
          <w:lang w:val="en-US"/>
        </w:rPr>
        <w:tab/>
      </w:r>
      <w:r w:rsidRPr="001377BD">
        <w:rPr>
          <w:lang w:val="en-US"/>
        </w:rPr>
        <w:t>that receive-only space weather sensors cannot cause any interference to other services,</w:t>
      </w:r>
    </w:p>
    <w:p w14:paraId="740121DF" w14:textId="77777777" w:rsidR="002F413C" w:rsidRPr="001377BD" w:rsidRDefault="002F413C" w:rsidP="002F413C">
      <w:pPr>
        <w:pStyle w:val="Call"/>
      </w:pPr>
      <w:r w:rsidRPr="001377BD">
        <w:lastRenderedPageBreak/>
        <w:t>recognizing</w:t>
      </w:r>
    </w:p>
    <w:p w14:paraId="6C4ADFF4" w14:textId="068B39BB" w:rsidR="00F1463B" w:rsidRPr="001377BD" w:rsidRDefault="00F1463B" w:rsidP="00DF1380">
      <w:pPr>
        <w:jc w:val="both"/>
        <w:rPr>
          <w:lang w:val="en-US"/>
        </w:rPr>
      </w:pPr>
      <w:r w:rsidRPr="001377BD">
        <w:rPr>
          <w:i/>
          <w:lang w:val="en-US"/>
        </w:rPr>
        <w:t>a</w:t>
      </w:r>
      <w:r w:rsidRPr="001377BD">
        <w:rPr>
          <w:lang w:val="en-US"/>
        </w:rPr>
        <w:t>)</w:t>
      </w:r>
      <w:r w:rsidRPr="001377BD">
        <w:rPr>
          <w:lang w:val="en-US"/>
        </w:rPr>
        <w:tab/>
        <w:t xml:space="preserve">that the </w:t>
      </w:r>
      <w:r w:rsidR="007A003A" w:rsidRPr="001377BD">
        <w:rPr>
          <w:lang w:val="en-US"/>
        </w:rPr>
        <w:t>MetAids</w:t>
      </w:r>
      <w:del w:id="487" w:author="ITU" w:date="2023-09-12T16:58:00Z">
        <w:r w:rsidRPr="001377BD" w:rsidDel="00146E63">
          <w:rPr>
            <w:lang w:val="en-US"/>
          </w:rPr>
          <w:delText xml:space="preserve"> </w:delText>
        </w:r>
      </w:del>
      <w:r w:rsidRPr="001377BD">
        <w:rPr>
          <w:lang w:val="en-US"/>
        </w:rPr>
        <w:t>(space weather)</w:t>
      </w:r>
      <w:r w:rsidR="007A003A" w:rsidRPr="001377BD">
        <w:rPr>
          <w:lang w:val="en-US"/>
        </w:rPr>
        <w:t xml:space="preserve"> </w:t>
      </w:r>
      <w:r w:rsidRPr="001377BD">
        <w:rPr>
          <w:lang w:val="en-US"/>
        </w:rPr>
        <w:t>is covering both, receive-only and active usages of space weather sensors;</w:t>
      </w:r>
    </w:p>
    <w:p w14:paraId="0F7E7A25" w14:textId="77777777" w:rsidR="00F1463B" w:rsidRPr="001377BD" w:rsidRDefault="00F1463B" w:rsidP="00F1463B">
      <w:r w:rsidRPr="001377BD">
        <w:rPr>
          <w:i/>
          <w:lang w:val="en-US"/>
        </w:rPr>
        <w:t>b</w:t>
      </w:r>
      <w:r w:rsidRPr="001377BD">
        <w:rPr>
          <w:lang w:val="en-US"/>
        </w:rPr>
        <w:t>)</w:t>
      </w:r>
      <w:r w:rsidRPr="001377BD">
        <w:rPr>
          <w:lang w:val="en-US"/>
        </w:rPr>
        <w:tab/>
        <w:t>that:</w:t>
      </w:r>
      <w:r w:rsidRPr="001377BD">
        <w:t xml:space="preserve"> </w:t>
      </w:r>
    </w:p>
    <w:p w14:paraId="0220A381" w14:textId="0B404B8F" w:rsidR="00F1463B" w:rsidRPr="001377BD" w:rsidRDefault="00555380" w:rsidP="001113B8">
      <w:pPr>
        <w:pStyle w:val="enumlev1"/>
      </w:pPr>
      <w:r w:rsidRPr="001377BD">
        <w:rPr>
          <w:rFonts w:eastAsia="Malgun Gothic"/>
        </w:rPr>
        <w:t>-</w:t>
      </w:r>
      <w:r w:rsidRPr="001377BD">
        <w:rPr>
          <w:rFonts w:eastAsia="Malgun Gothic"/>
        </w:rPr>
        <w:tab/>
      </w:r>
      <w:r w:rsidR="00F1463B" w:rsidRPr="001377BD">
        <w:rPr>
          <w:rFonts w:eastAsia="Malgun Gothic"/>
        </w:rPr>
        <w:t>the monitoring and forecasting of the occurrence and probability of space weather disturbances,</w:t>
      </w:r>
      <w:r w:rsidR="00F1463B" w:rsidRPr="001377BD">
        <w:t xml:space="preserve"> which impact Earth’s environment and human activities, is essential; </w:t>
      </w:r>
    </w:p>
    <w:p w14:paraId="392D38F9" w14:textId="3D5EA7D1" w:rsidR="00F1463B" w:rsidRPr="001377BD" w:rsidRDefault="00555380" w:rsidP="001113B8">
      <w:pPr>
        <w:pStyle w:val="enumlev1"/>
      </w:pPr>
      <w:r w:rsidRPr="001377BD">
        <w:rPr>
          <w:rFonts w:eastAsia="Malgun Gothic"/>
        </w:rPr>
        <w:t>-</w:t>
      </w:r>
      <w:r w:rsidRPr="001377BD">
        <w:rPr>
          <w:rFonts w:eastAsia="Malgun Gothic"/>
        </w:rPr>
        <w:tab/>
      </w:r>
      <w:r w:rsidR="00F1463B" w:rsidRPr="001377BD">
        <w:rPr>
          <w:rFonts w:eastAsia="Malgun Gothic"/>
        </w:rPr>
        <w:t>there is a need to maintain awareness of any environmental conditions;</w:t>
      </w:r>
      <w:r w:rsidR="00F1463B" w:rsidRPr="001377BD">
        <w:t xml:space="preserve"> </w:t>
      </w:r>
    </w:p>
    <w:p w14:paraId="16EF6946" w14:textId="20AE4499" w:rsidR="00F1463B" w:rsidRPr="001377BD" w:rsidRDefault="00555380" w:rsidP="001113B8">
      <w:pPr>
        <w:pStyle w:val="enumlev1"/>
      </w:pPr>
      <w:r w:rsidRPr="001377BD">
        <w:rPr>
          <w:rFonts w:eastAsia="Malgun Gothic"/>
        </w:rPr>
        <w:t>-</w:t>
      </w:r>
      <w:r w:rsidRPr="001377BD">
        <w:rPr>
          <w:rFonts w:eastAsia="Malgun Gothic"/>
        </w:rPr>
        <w:tab/>
      </w:r>
      <w:r w:rsidR="00F1463B" w:rsidRPr="001377BD">
        <w:rPr>
          <w:rFonts w:eastAsia="Malgun Gothic"/>
        </w:rPr>
        <w:t xml:space="preserve">the continuity of guidance in the design of both space- and ground-based systems is necessary; </w:t>
      </w:r>
    </w:p>
    <w:p w14:paraId="79A6717A" w14:textId="77777777" w:rsidR="00F1463B" w:rsidRPr="001377BD" w:rsidRDefault="00F1463B" w:rsidP="00DF1380">
      <w:pPr>
        <w:jc w:val="both"/>
      </w:pPr>
      <w:r w:rsidRPr="001377BD">
        <w:rPr>
          <w:i/>
          <w:iCs/>
        </w:rPr>
        <w:t>c</w:t>
      </w:r>
      <w:r w:rsidRPr="001377BD">
        <w:t>)</w:t>
      </w:r>
      <w:r w:rsidRPr="001377BD">
        <w:tab/>
        <w:t>that no undue constraints should be imposed by MetAids (space weather) observations on existing services, their systems and applications, and their future development in the bands and in adjacent frequency bands,</w:t>
      </w:r>
    </w:p>
    <w:p w14:paraId="49C4DB70" w14:textId="77777777" w:rsidR="000D40EC" w:rsidRPr="001377BD" w:rsidRDefault="000D40EC" w:rsidP="000D40EC">
      <w:pPr>
        <w:pStyle w:val="Call"/>
        <w:rPr>
          <w:lang w:val="en-US"/>
        </w:rPr>
      </w:pPr>
      <w:r w:rsidRPr="001377BD">
        <w:rPr>
          <w:lang w:val="en-US"/>
        </w:rPr>
        <w:t>resolves to invite ITU-R to complete in time for WRC-27</w:t>
      </w:r>
    </w:p>
    <w:p w14:paraId="20232311" w14:textId="5A98243D" w:rsidR="000D40EC" w:rsidRPr="001377BD" w:rsidRDefault="00555380" w:rsidP="00DF1380">
      <w:pPr>
        <w:jc w:val="both"/>
        <w:rPr>
          <w:lang w:val="en-US"/>
        </w:rPr>
      </w:pPr>
      <w:r w:rsidRPr="001377BD">
        <w:t>1</w:t>
      </w:r>
      <w:r w:rsidRPr="001377BD">
        <w:tab/>
      </w:r>
      <w:r w:rsidR="000D40EC" w:rsidRPr="001377BD">
        <w:t>studies of technical, operational and regulatory issues pertaining new primary MetAids (</w:t>
      </w:r>
      <w:r w:rsidR="000D40EC" w:rsidRPr="001377BD">
        <w:rPr>
          <w:i/>
        </w:rPr>
        <w:t>space weather</w:t>
      </w:r>
      <w:r w:rsidR="000D40EC" w:rsidRPr="001377BD">
        <w:t xml:space="preserve">) allocations for operations of receive-only space weather sensors in the frequency bands: </w:t>
      </w:r>
    </w:p>
    <w:p w14:paraId="00AA45FA" w14:textId="34D5650F" w:rsidR="000D40EC" w:rsidRPr="001377BD" w:rsidRDefault="00A66A4F" w:rsidP="00A66A4F">
      <w:pPr>
        <w:pStyle w:val="enumlev1"/>
      </w:pPr>
      <w:r w:rsidRPr="001377BD">
        <w:t>•</w:t>
      </w:r>
      <w:r w:rsidRPr="001377BD">
        <w:tab/>
      </w:r>
      <w:r w:rsidR="000D40EC" w:rsidRPr="001377BD">
        <w:t xml:space="preserve">27.5 </w:t>
      </w:r>
      <w:r w:rsidR="00B42D3B" w:rsidRPr="001377BD">
        <w:t>-</w:t>
      </w:r>
      <w:r w:rsidR="000D40EC" w:rsidRPr="001377BD">
        <w:t xml:space="preserve"> 28.0 MHz</w:t>
      </w:r>
    </w:p>
    <w:p w14:paraId="1F4B341B" w14:textId="0DA6DEBC" w:rsidR="000D40EC" w:rsidRPr="001377BD" w:rsidRDefault="00A66A4F" w:rsidP="00A66A4F">
      <w:pPr>
        <w:pStyle w:val="enumlev1"/>
      </w:pPr>
      <w:r w:rsidRPr="001377BD">
        <w:t>•</w:t>
      </w:r>
      <w:r w:rsidRPr="001377BD">
        <w:tab/>
      </w:r>
      <w:r w:rsidR="000D40EC" w:rsidRPr="001377BD">
        <w:t xml:space="preserve">37.5 </w:t>
      </w:r>
      <w:r w:rsidR="00B42D3B" w:rsidRPr="001377BD">
        <w:t>-</w:t>
      </w:r>
      <w:r w:rsidR="000D40EC" w:rsidRPr="001377BD">
        <w:t xml:space="preserve"> 38.25 MHz</w:t>
      </w:r>
    </w:p>
    <w:p w14:paraId="231AB0B3" w14:textId="1497DF29" w:rsidR="000D40EC" w:rsidRPr="001377BD" w:rsidRDefault="00A66A4F" w:rsidP="00A66A4F">
      <w:pPr>
        <w:pStyle w:val="enumlev1"/>
      </w:pPr>
      <w:r w:rsidRPr="001377BD">
        <w:t>•</w:t>
      </w:r>
      <w:r w:rsidRPr="001377BD">
        <w:tab/>
      </w:r>
      <w:r w:rsidR="000D40EC" w:rsidRPr="001377BD">
        <w:t>51.</w:t>
      </w:r>
      <w:proofErr w:type="gramStart"/>
      <w:r w:rsidR="000D40EC" w:rsidRPr="001377BD">
        <w:t xml:space="preserve">0  </w:t>
      </w:r>
      <w:r w:rsidR="00B42D3B" w:rsidRPr="001377BD">
        <w:t>-</w:t>
      </w:r>
      <w:proofErr w:type="gramEnd"/>
      <w:r w:rsidR="000D40EC" w:rsidRPr="001377BD">
        <w:t xml:space="preserve"> 54.0 MHz</w:t>
      </w:r>
    </w:p>
    <w:p w14:paraId="51F98D8B" w14:textId="67636E83" w:rsidR="000D40EC" w:rsidRPr="001377BD" w:rsidRDefault="00A66A4F" w:rsidP="00A66A4F">
      <w:pPr>
        <w:pStyle w:val="enumlev1"/>
      </w:pPr>
      <w:r w:rsidRPr="001377BD">
        <w:t>•</w:t>
      </w:r>
      <w:r w:rsidRPr="001377BD">
        <w:tab/>
      </w:r>
      <w:r w:rsidR="000D40EC" w:rsidRPr="001377BD">
        <w:t xml:space="preserve">73.0 </w:t>
      </w:r>
      <w:r w:rsidR="00B42D3B" w:rsidRPr="001377BD">
        <w:t>-</w:t>
      </w:r>
      <w:r w:rsidR="000D40EC" w:rsidRPr="001377BD">
        <w:t xml:space="preserve"> 74.6 MHz</w:t>
      </w:r>
    </w:p>
    <w:p w14:paraId="6DB7ECC4" w14:textId="71A6C148" w:rsidR="000D40EC" w:rsidRPr="001377BD" w:rsidRDefault="00A66A4F" w:rsidP="00A66A4F">
      <w:pPr>
        <w:pStyle w:val="enumlev1"/>
      </w:pPr>
      <w:r w:rsidRPr="001377BD">
        <w:t>•</w:t>
      </w:r>
      <w:r w:rsidRPr="001377BD">
        <w:tab/>
      </w:r>
      <w:r w:rsidR="000D40EC" w:rsidRPr="001377BD">
        <w:t xml:space="preserve">153.0 </w:t>
      </w:r>
      <w:r w:rsidR="00B42D3B" w:rsidRPr="001377BD">
        <w:t>-</w:t>
      </w:r>
      <w:r w:rsidR="000D40EC" w:rsidRPr="001377BD">
        <w:t xml:space="preserve"> 154.0 MHz</w:t>
      </w:r>
    </w:p>
    <w:p w14:paraId="44030680" w14:textId="51C98A4E" w:rsidR="000D40EC" w:rsidRPr="001377BD" w:rsidRDefault="00A66A4F" w:rsidP="00A66A4F">
      <w:pPr>
        <w:pStyle w:val="enumlev1"/>
      </w:pPr>
      <w:r w:rsidRPr="001377BD">
        <w:t>•</w:t>
      </w:r>
      <w:r w:rsidRPr="001377BD">
        <w:tab/>
      </w:r>
      <w:r w:rsidR="000D40EC" w:rsidRPr="001377BD">
        <w:t xml:space="preserve">218.28 </w:t>
      </w:r>
      <w:r w:rsidR="00B42D3B" w:rsidRPr="001377BD">
        <w:t>-</w:t>
      </w:r>
      <w:r w:rsidR="000D40EC" w:rsidRPr="001377BD">
        <w:t xml:space="preserve"> 248.28 MHz</w:t>
      </w:r>
    </w:p>
    <w:p w14:paraId="431D3A89" w14:textId="131703CD" w:rsidR="000D40EC" w:rsidRPr="001377BD" w:rsidRDefault="00A66A4F" w:rsidP="00A66A4F">
      <w:pPr>
        <w:pStyle w:val="enumlev1"/>
      </w:pPr>
      <w:r w:rsidRPr="001377BD">
        <w:t>•</w:t>
      </w:r>
      <w:r w:rsidRPr="001377BD">
        <w:tab/>
      </w:r>
      <w:r w:rsidR="000D40EC" w:rsidRPr="001377BD">
        <w:t xml:space="preserve">606 </w:t>
      </w:r>
      <w:r w:rsidR="00B42D3B" w:rsidRPr="001377BD">
        <w:t>-</w:t>
      </w:r>
      <w:r w:rsidR="000D40EC" w:rsidRPr="001377BD">
        <w:t xml:space="preserve"> 614 MHz;</w:t>
      </w:r>
    </w:p>
    <w:p w14:paraId="76329C0E" w14:textId="1B617F57" w:rsidR="000D40EC" w:rsidRPr="001377BD" w:rsidRDefault="000D40EC" w:rsidP="00DF1380">
      <w:pPr>
        <w:jc w:val="both"/>
        <w:rPr>
          <w:lang w:val="en-US"/>
        </w:rPr>
      </w:pPr>
      <w:r w:rsidRPr="001377BD">
        <w:rPr>
          <w:lang w:val="en-US"/>
        </w:rPr>
        <w:t>2</w:t>
      </w:r>
      <w:r w:rsidRPr="001377BD">
        <w:rPr>
          <w:lang w:val="en-US"/>
        </w:rPr>
        <w:tab/>
        <w:t xml:space="preserve">studies to ensure that any new primary MetAids (space weather) allocations resulting from </w:t>
      </w:r>
      <w:r w:rsidRPr="001377BD">
        <w:rPr>
          <w:rStyle w:val="Accentuationlgre"/>
        </w:rPr>
        <w:t>resolves</w:t>
      </w:r>
      <w:r w:rsidRPr="001377BD">
        <w:rPr>
          <w:lang w:val="en-US"/>
        </w:rPr>
        <w:t xml:space="preserve"> </w:t>
      </w:r>
      <w:r w:rsidRPr="001377BD">
        <w:rPr>
          <w:rStyle w:val="Accentuationlgre"/>
          <w:i w:val="0"/>
          <w:iCs w:val="0"/>
        </w:rPr>
        <w:t>1</w:t>
      </w:r>
      <w:r w:rsidRPr="001377BD">
        <w:rPr>
          <w:lang w:val="en-US"/>
        </w:rPr>
        <w:t xml:space="preserve"> </w:t>
      </w:r>
      <w:r w:rsidRPr="001377BD">
        <w:t xml:space="preserve">shall not constrain the current and future development of applications of incumbent services in bands and in adjacent bands of the frequency bands listed under </w:t>
      </w:r>
      <w:r w:rsidRPr="001377BD">
        <w:rPr>
          <w:rStyle w:val="Accentuation"/>
        </w:rPr>
        <w:t>resolves</w:t>
      </w:r>
      <w:r w:rsidR="00055578" w:rsidRPr="001377BD">
        <w:rPr>
          <w:rStyle w:val="Accentuation"/>
        </w:rPr>
        <w:t xml:space="preserve"> </w:t>
      </w:r>
      <w:r w:rsidR="00055578" w:rsidRPr="001377BD">
        <w:rPr>
          <w:rStyle w:val="Accentuation"/>
          <w:i w:val="0"/>
          <w:iCs/>
        </w:rPr>
        <w:t>1</w:t>
      </w:r>
      <w:r w:rsidRPr="001377BD">
        <w:t>,</w:t>
      </w:r>
    </w:p>
    <w:p w14:paraId="2E594625" w14:textId="77777777" w:rsidR="00510696" w:rsidRPr="001377BD" w:rsidRDefault="00510696" w:rsidP="00510696">
      <w:pPr>
        <w:pStyle w:val="Call"/>
        <w:rPr>
          <w:lang w:val="en-US"/>
        </w:rPr>
      </w:pPr>
      <w:r w:rsidRPr="001377BD">
        <w:rPr>
          <w:lang w:val="en-US"/>
        </w:rPr>
        <w:t>invites administrations</w:t>
      </w:r>
    </w:p>
    <w:p w14:paraId="31E4CE7C" w14:textId="77777777" w:rsidR="00510696" w:rsidRPr="001377BD" w:rsidRDefault="00510696" w:rsidP="00DF1380">
      <w:pPr>
        <w:jc w:val="both"/>
      </w:pPr>
      <w:r w:rsidRPr="001377BD">
        <w:rPr>
          <w:lang w:val="en-US"/>
        </w:rPr>
        <w:t>to participate actively in the studies and provide the technical and operational characteristics of the systems involved by submitting contributions to ITU-R,</w:t>
      </w:r>
    </w:p>
    <w:p w14:paraId="31D24B1B" w14:textId="77777777" w:rsidR="00510696" w:rsidRPr="001377BD" w:rsidRDefault="00510696" w:rsidP="00510696">
      <w:pPr>
        <w:pStyle w:val="Call"/>
        <w:rPr>
          <w:szCs w:val="24"/>
        </w:rPr>
      </w:pPr>
      <w:r w:rsidRPr="001377BD">
        <w:rPr>
          <w:szCs w:val="24"/>
        </w:rPr>
        <w:t xml:space="preserve">invites the 2027 World Radiocommunication Conference </w:t>
      </w:r>
    </w:p>
    <w:p w14:paraId="45F98F08" w14:textId="3DD2040C" w:rsidR="00510696" w:rsidRPr="001377BD" w:rsidRDefault="00510696" w:rsidP="00DF1380">
      <w:pPr>
        <w:jc w:val="both"/>
      </w:pPr>
      <w:r w:rsidRPr="001377BD">
        <w:rPr>
          <w:szCs w:val="24"/>
        </w:rPr>
        <w:t>to consider, based on the results of the studies, the technical and regulatory provisions for receive-only usage of space weather sensors and their protection in the Radio Regulations,</w:t>
      </w:r>
    </w:p>
    <w:p w14:paraId="11F0ECDE" w14:textId="77777777" w:rsidR="00510696" w:rsidRPr="001377BD" w:rsidRDefault="00510696" w:rsidP="00510696">
      <w:pPr>
        <w:pStyle w:val="Call"/>
        <w:rPr>
          <w:lang w:val="en-US"/>
        </w:rPr>
      </w:pPr>
      <w:r w:rsidRPr="001377BD">
        <w:rPr>
          <w:lang w:val="en-US"/>
        </w:rPr>
        <w:t>invites the Secretary-General of the ITU</w:t>
      </w:r>
    </w:p>
    <w:p w14:paraId="62BBB4A6" w14:textId="77777777" w:rsidR="00510696" w:rsidRPr="001377BD" w:rsidRDefault="00510696" w:rsidP="00DF1380">
      <w:pPr>
        <w:jc w:val="both"/>
        <w:rPr>
          <w:lang w:val="en-US"/>
        </w:rPr>
      </w:pPr>
      <w:r w:rsidRPr="001377BD">
        <w:rPr>
          <w:lang w:val="en-US"/>
        </w:rPr>
        <w:t>to bring this Resolution to the attention of the World Meteorological Organization (WMO) and other international and regional organizations concerned.</w:t>
      </w:r>
    </w:p>
    <w:p w14:paraId="6D81E2CC" w14:textId="77777777" w:rsidR="00EB205C" w:rsidRPr="001377BD" w:rsidRDefault="00EB205C">
      <w:pPr>
        <w:tabs>
          <w:tab w:val="clear" w:pos="1134"/>
          <w:tab w:val="clear" w:pos="1871"/>
          <w:tab w:val="clear" w:pos="2268"/>
        </w:tabs>
        <w:overflowPunct/>
        <w:autoSpaceDE/>
        <w:autoSpaceDN/>
        <w:adjustRightInd/>
        <w:spacing w:before="0"/>
        <w:textAlignment w:val="auto"/>
        <w:rPr>
          <w:rFonts w:ascii="Times New Roman Bold" w:hAnsi="Times New Roman Bold"/>
          <w:b/>
          <w:sz w:val="28"/>
        </w:rPr>
      </w:pPr>
      <w:r w:rsidRPr="001377BD">
        <w:br w:type="page"/>
      </w:r>
    </w:p>
    <w:p w14:paraId="2D31BC02" w14:textId="4EA00F90" w:rsidR="00EB205C" w:rsidRPr="001377BD" w:rsidRDefault="00EB205C" w:rsidP="00EB205C">
      <w:pPr>
        <w:pStyle w:val="Annextitle"/>
      </w:pPr>
      <w:r w:rsidRPr="001377BD">
        <w:lastRenderedPageBreak/>
        <w:t>Proposals on an agenda item for WRC-27</w:t>
      </w:r>
    </w:p>
    <w:p w14:paraId="5A60369B" w14:textId="56848C50" w:rsidR="00EB205C" w:rsidRPr="001377BD" w:rsidRDefault="00EB205C" w:rsidP="002C3F54">
      <w:pPr>
        <w:keepNext/>
        <w:rPr>
          <w:b/>
          <w:bCs/>
          <w:szCs w:val="24"/>
          <w:lang w:val="en-US"/>
        </w:rPr>
      </w:pPr>
      <w:r w:rsidRPr="001377BD">
        <w:rPr>
          <w:b/>
          <w:bCs/>
        </w:rPr>
        <w:t xml:space="preserve">Subject: </w:t>
      </w:r>
      <w:r w:rsidRPr="001377BD">
        <w:rPr>
          <w:b/>
          <w:bCs/>
          <w:szCs w:val="24"/>
          <w:lang w:val="en-US"/>
        </w:rPr>
        <w:t>Studies towards new primary allocations to the MetAids (space weather) for receive-only space weather observations</w:t>
      </w:r>
    </w:p>
    <w:p w14:paraId="381BB9F1" w14:textId="77777777" w:rsidR="00EB205C" w:rsidRPr="001377BD" w:rsidRDefault="00EB205C" w:rsidP="00EB205C">
      <w:pPr>
        <w:keepNext/>
        <w:rPr>
          <w:bCs/>
        </w:rPr>
      </w:pPr>
      <w:r w:rsidRPr="001377BD">
        <w:rPr>
          <w:b/>
          <w:bCs/>
        </w:rPr>
        <w:t xml:space="preserve">Origin: </w:t>
      </w:r>
      <w:r w:rsidRPr="001377BD">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EB205C" w:rsidRPr="001377BD" w14:paraId="0637FB6F" w14:textId="77777777" w:rsidTr="00C4529D">
        <w:trPr>
          <w:cantSplit/>
        </w:trPr>
        <w:tc>
          <w:tcPr>
            <w:tcW w:w="9723" w:type="dxa"/>
            <w:gridSpan w:val="2"/>
            <w:tcBorders>
              <w:top w:val="single" w:sz="4" w:space="0" w:color="auto"/>
              <w:left w:val="nil"/>
              <w:bottom w:val="single" w:sz="4" w:space="0" w:color="auto"/>
              <w:right w:val="nil"/>
            </w:tcBorders>
          </w:tcPr>
          <w:p w14:paraId="1AB92007" w14:textId="77777777" w:rsidR="00EB205C" w:rsidRPr="001377BD" w:rsidRDefault="00EB205C" w:rsidP="00C4529D">
            <w:pPr>
              <w:keepNext/>
              <w:rPr>
                <w:b/>
                <w:i/>
                <w:color w:val="000000"/>
                <w:lang w:eastAsia="zh-CN"/>
              </w:rPr>
            </w:pPr>
            <w:r w:rsidRPr="001377BD">
              <w:rPr>
                <w:b/>
                <w:i/>
                <w:color w:val="000000"/>
                <w:lang w:eastAsia="zh-CN"/>
              </w:rPr>
              <w:t>Proposal</w:t>
            </w:r>
            <w:r w:rsidRPr="001377BD">
              <w:rPr>
                <w:b/>
                <w:iCs/>
                <w:color w:val="000000"/>
                <w:lang w:eastAsia="zh-CN"/>
              </w:rPr>
              <w:t>:</w:t>
            </w:r>
          </w:p>
          <w:p w14:paraId="4B0E7F57" w14:textId="3A8FD60B" w:rsidR="00EB205C" w:rsidRPr="001377BD" w:rsidRDefault="00EB205C" w:rsidP="00C4529D">
            <w:pPr>
              <w:keepNext/>
              <w:rPr>
                <w:bCs/>
              </w:rPr>
            </w:pPr>
            <w:r w:rsidRPr="001377BD">
              <w:t xml:space="preserve">to consider regulatory provisions for receive-only space weather sensors and their protection in the Radio Regulations, taking into account the results of ITU Radiocommunication Sector studies reported to WRC-23 under agenda item 9.1 and its corresponding Resolution </w:t>
            </w:r>
            <w:r w:rsidRPr="001377BD">
              <w:rPr>
                <w:rStyle w:val="lev"/>
              </w:rPr>
              <w:t>[</w:t>
            </w:r>
            <w:r w:rsidR="00730551" w:rsidRPr="001377BD">
              <w:rPr>
                <w:rStyle w:val="lev"/>
              </w:rPr>
              <w:t>EUR-A10-1.4</w:t>
            </w:r>
            <w:r w:rsidRPr="001377BD">
              <w:rPr>
                <w:rStyle w:val="lev"/>
              </w:rPr>
              <w:t>] (WRC-23)</w:t>
            </w:r>
            <w:r w:rsidRPr="001377BD">
              <w:t>;</w:t>
            </w:r>
          </w:p>
        </w:tc>
      </w:tr>
      <w:tr w:rsidR="00EB205C" w:rsidRPr="001377BD" w14:paraId="04B9394D" w14:textId="77777777" w:rsidTr="00C4529D">
        <w:trPr>
          <w:cantSplit/>
        </w:trPr>
        <w:tc>
          <w:tcPr>
            <w:tcW w:w="9723" w:type="dxa"/>
            <w:gridSpan w:val="2"/>
            <w:tcBorders>
              <w:top w:val="single" w:sz="4" w:space="0" w:color="auto"/>
              <w:left w:val="nil"/>
              <w:bottom w:val="single" w:sz="4" w:space="0" w:color="auto"/>
              <w:right w:val="nil"/>
            </w:tcBorders>
          </w:tcPr>
          <w:p w14:paraId="2CB58819" w14:textId="77777777" w:rsidR="00EB205C" w:rsidRPr="001377BD" w:rsidRDefault="00EB205C" w:rsidP="00C4529D">
            <w:pPr>
              <w:keepNext/>
              <w:rPr>
                <w:b/>
                <w:i/>
                <w:color w:val="000000"/>
                <w:lang w:eastAsia="zh-CN"/>
              </w:rPr>
            </w:pPr>
            <w:r w:rsidRPr="001377BD">
              <w:rPr>
                <w:b/>
                <w:i/>
                <w:color w:val="000000"/>
                <w:lang w:eastAsia="zh-CN"/>
              </w:rPr>
              <w:t>Background/reason</w:t>
            </w:r>
            <w:r w:rsidRPr="001377BD">
              <w:rPr>
                <w:b/>
                <w:iCs/>
                <w:color w:val="000000"/>
                <w:lang w:eastAsia="zh-CN"/>
              </w:rPr>
              <w:t>:</w:t>
            </w:r>
          </w:p>
          <w:p w14:paraId="4B32F874" w14:textId="7115EA75" w:rsidR="00EB205C" w:rsidRPr="001377BD" w:rsidRDefault="00EB205C" w:rsidP="00C4529D">
            <w:r w:rsidRPr="001377BD">
              <w:t xml:space="preserve">WRC-19 agreed to include this proposal as preliminary agenda item 2.6 in the preliminary agenda for WRC-27 (Res. </w:t>
            </w:r>
            <w:r w:rsidRPr="001377BD">
              <w:rPr>
                <w:b/>
                <w:bCs/>
              </w:rPr>
              <w:t>812 (WRC-19)</w:t>
            </w:r>
            <w:r w:rsidRPr="001377BD">
              <w:t>).</w:t>
            </w:r>
          </w:p>
          <w:p w14:paraId="7D725E04" w14:textId="77777777" w:rsidR="00EB205C" w:rsidRPr="001377BD" w:rsidRDefault="00EB205C" w:rsidP="00C4529D">
            <w:r w:rsidRPr="001377BD">
              <w:t>Space weather observations from ground-based and space-based systems are becoming more and more important for the detection of solar activity events that can harmfully affect national economies, human welfare as well as national security and safety. Currently, these sensor systems are deployed on a world-wide basis with a strong involvement of a large number of countries and institutions within Europe, and they operate over a large spectral range without any protection from interferences. Some of the sensors operate by receiving low-level natural emission from the sun or Earth’s atmosphere, and they are therefore sensitive to harmful interference from both spaceborne and terrestrial system at already low levels. Though a wide variety of space weather sensors currently operate relatively free of harmful interference, the interference environment could change as a result of changes made to the Radio Regulations. Therefore, space weather sensors will need an appropriate radio regulatory protection to continue their operation in the view of forecasts and warnings of harmful space weather events.</w:t>
            </w:r>
          </w:p>
          <w:p w14:paraId="278DC487" w14:textId="2AAE25A5" w:rsidR="00EB205C" w:rsidRPr="001377BD" w:rsidRDefault="00EB205C" w:rsidP="00C4529D">
            <w:r w:rsidRPr="001377BD">
              <w:t xml:space="preserve">WRC-23 agenda item 9.1 topic </w:t>
            </w:r>
            <w:r w:rsidR="00BA7ADC" w:rsidRPr="001377BD">
              <w:t>a</w:t>
            </w:r>
            <w:r w:rsidRPr="001377BD">
              <w:t xml:space="preserve"> already intend</w:t>
            </w:r>
            <w:r w:rsidR="00291597" w:rsidRPr="001377BD">
              <w:t>ed</w:t>
            </w:r>
            <w:r w:rsidRPr="001377BD">
              <w:t xml:space="preserve"> to achieve appropriate recognition of space weather sensors in the Radio Regulations. As a second step, this proposed agenda item for WRC</w:t>
            </w:r>
            <w:r w:rsidR="00291597" w:rsidRPr="001377BD">
              <w:noBreakHyphen/>
            </w:r>
            <w:r w:rsidRPr="001377BD">
              <w:t>27 aims at performing studies for the appropriate protection of space weather sensors, which are crucial for space weather forecasts and warnings, while not placing any constrains on the existing services in the considered frequency bands.</w:t>
            </w:r>
          </w:p>
        </w:tc>
      </w:tr>
      <w:tr w:rsidR="00EB205C" w:rsidRPr="001377BD" w14:paraId="2B010DD7" w14:textId="77777777" w:rsidTr="00C4529D">
        <w:trPr>
          <w:cantSplit/>
        </w:trPr>
        <w:tc>
          <w:tcPr>
            <w:tcW w:w="9723" w:type="dxa"/>
            <w:gridSpan w:val="2"/>
            <w:tcBorders>
              <w:top w:val="single" w:sz="4" w:space="0" w:color="auto"/>
              <w:left w:val="nil"/>
              <w:bottom w:val="single" w:sz="4" w:space="0" w:color="auto"/>
              <w:right w:val="nil"/>
            </w:tcBorders>
          </w:tcPr>
          <w:p w14:paraId="50D7F2AC" w14:textId="77777777" w:rsidR="00EB205C" w:rsidRPr="001377BD" w:rsidRDefault="00EB205C" w:rsidP="00C4529D">
            <w:pPr>
              <w:keepNext/>
              <w:rPr>
                <w:b/>
                <w:i/>
                <w:lang w:eastAsia="zh-CN"/>
              </w:rPr>
            </w:pPr>
            <w:r w:rsidRPr="001377BD">
              <w:rPr>
                <w:b/>
                <w:i/>
                <w:lang w:eastAsia="zh-CN"/>
              </w:rPr>
              <w:t>Radiocommunication services concerned</w:t>
            </w:r>
            <w:r w:rsidRPr="001377BD">
              <w:rPr>
                <w:b/>
                <w:iCs/>
                <w:lang w:eastAsia="zh-CN"/>
              </w:rPr>
              <w:t>:</w:t>
            </w:r>
          </w:p>
          <w:p w14:paraId="07859711" w14:textId="49606D8F" w:rsidR="00EB205C" w:rsidRPr="001377BD" w:rsidRDefault="00EB205C" w:rsidP="00C4529D">
            <w:pPr>
              <w:keepNext/>
            </w:pPr>
            <w:r w:rsidRPr="001377BD">
              <w:t>MetAids (space weather)</w:t>
            </w:r>
          </w:p>
        </w:tc>
      </w:tr>
      <w:tr w:rsidR="00EB205C" w:rsidRPr="001377BD" w14:paraId="21B0A631" w14:textId="77777777" w:rsidTr="00C4529D">
        <w:trPr>
          <w:cantSplit/>
        </w:trPr>
        <w:tc>
          <w:tcPr>
            <w:tcW w:w="9723" w:type="dxa"/>
            <w:gridSpan w:val="2"/>
            <w:tcBorders>
              <w:top w:val="single" w:sz="4" w:space="0" w:color="auto"/>
              <w:left w:val="nil"/>
              <w:bottom w:val="single" w:sz="4" w:space="0" w:color="auto"/>
              <w:right w:val="nil"/>
            </w:tcBorders>
          </w:tcPr>
          <w:p w14:paraId="627CC074" w14:textId="77777777" w:rsidR="00EB205C" w:rsidRPr="001377BD" w:rsidRDefault="00EB205C" w:rsidP="00C4529D">
            <w:pPr>
              <w:keepNext/>
              <w:rPr>
                <w:b/>
                <w:i/>
                <w:lang w:eastAsia="zh-CN"/>
              </w:rPr>
            </w:pPr>
            <w:r w:rsidRPr="001377BD">
              <w:rPr>
                <w:b/>
                <w:i/>
                <w:lang w:eastAsia="zh-CN"/>
              </w:rPr>
              <w:t>Indication of possible difficulties</w:t>
            </w:r>
            <w:r w:rsidRPr="001377BD">
              <w:rPr>
                <w:b/>
                <w:iCs/>
                <w:lang w:eastAsia="zh-CN"/>
              </w:rPr>
              <w:t>:</w:t>
            </w:r>
          </w:p>
          <w:p w14:paraId="66F009B1" w14:textId="77777777" w:rsidR="00EB205C" w:rsidRPr="001377BD" w:rsidRDefault="00EB205C" w:rsidP="00C4529D">
            <w:pPr>
              <w:keepNext/>
              <w:rPr>
                <w:iCs/>
              </w:rPr>
            </w:pPr>
            <w:r w:rsidRPr="001377BD">
              <w:rPr>
                <w:iCs/>
              </w:rPr>
              <w:t>None currently identified</w:t>
            </w:r>
          </w:p>
        </w:tc>
      </w:tr>
      <w:tr w:rsidR="00EB205C" w:rsidRPr="001377BD" w14:paraId="7A7CF824" w14:textId="77777777" w:rsidTr="00C4529D">
        <w:trPr>
          <w:cantSplit/>
        </w:trPr>
        <w:tc>
          <w:tcPr>
            <w:tcW w:w="9723" w:type="dxa"/>
            <w:gridSpan w:val="2"/>
            <w:tcBorders>
              <w:top w:val="single" w:sz="4" w:space="0" w:color="auto"/>
              <w:left w:val="nil"/>
              <w:bottom w:val="single" w:sz="4" w:space="0" w:color="auto"/>
              <w:right w:val="nil"/>
            </w:tcBorders>
          </w:tcPr>
          <w:p w14:paraId="10E465F1" w14:textId="77777777" w:rsidR="00EB205C" w:rsidRPr="001377BD" w:rsidRDefault="00EB205C" w:rsidP="00C4529D">
            <w:pPr>
              <w:keepNext/>
              <w:rPr>
                <w:b/>
                <w:iCs/>
                <w:lang w:eastAsia="zh-CN"/>
              </w:rPr>
            </w:pPr>
            <w:r w:rsidRPr="001377BD">
              <w:rPr>
                <w:b/>
                <w:i/>
                <w:lang w:eastAsia="zh-CN"/>
              </w:rPr>
              <w:t>Previous/ongoing studies on the issue</w:t>
            </w:r>
            <w:r w:rsidRPr="001377BD">
              <w:rPr>
                <w:b/>
                <w:iCs/>
                <w:lang w:eastAsia="zh-CN"/>
              </w:rPr>
              <w:t>:</w:t>
            </w:r>
          </w:p>
          <w:p w14:paraId="2527949C" w14:textId="77777777" w:rsidR="00EB205C" w:rsidRPr="001377BD" w:rsidRDefault="00EB205C" w:rsidP="00C4529D">
            <w:pPr>
              <w:keepNext/>
              <w:rPr>
                <w:b/>
                <w:i/>
                <w:lang w:eastAsia="zh-CN"/>
              </w:rPr>
            </w:pPr>
            <w:r w:rsidRPr="001377BD">
              <w:rPr>
                <w:iCs/>
              </w:rPr>
              <w:t>Studies performed in relation to the WRC-23 agenda item 9.1 topic A (Protection of radio-reliant space weather sensors used for global prediction and warning (Res. 657 (Rev. WRC-19))).</w:t>
            </w:r>
          </w:p>
        </w:tc>
      </w:tr>
      <w:tr w:rsidR="00EB205C" w:rsidRPr="001377BD" w14:paraId="475DE170" w14:textId="77777777" w:rsidTr="00C4529D">
        <w:trPr>
          <w:cantSplit/>
        </w:trPr>
        <w:tc>
          <w:tcPr>
            <w:tcW w:w="4897" w:type="dxa"/>
            <w:tcBorders>
              <w:top w:val="single" w:sz="4" w:space="0" w:color="auto"/>
              <w:left w:val="nil"/>
              <w:bottom w:val="single" w:sz="4" w:space="0" w:color="auto"/>
              <w:right w:val="single" w:sz="4" w:space="0" w:color="auto"/>
            </w:tcBorders>
          </w:tcPr>
          <w:p w14:paraId="27486442" w14:textId="77777777" w:rsidR="00EB205C" w:rsidRPr="001377BD" w:rsidRDefault="00EB205C" w:rsidP="00C4529D">
            <w:pPr>
              <w:keepNext/>
              <w:rPr>
                <w:b/>
                <w:i/>
                <w:color w:val="000000"/>
                <w:lang w:eastAsia="zh-CN"/>
              </w:rPr>
            </w:pPr>
            <w:r w:rsidRPr="001377BD">
              <w:rPr>
                <w:b/>
                <w:i/>
                <w:color w:val="000000"/>
                <w:lang w:eastAsia="zh-CN"/>
              </w:rPr>
              <w:t>Studies to be carried out by</w:t>
            </w:r>
            <w:r w:rsidRPr="001377BD">
              <w:rPr>
                <w:b/>
                <w:iCs/>
                <w:color w:val="000000"/>
                <w:lang w:eastAsia="zh-CN"/>
              </w:rPr>
              <w:t>:</w:t>
            </w:r>
          </w:p>
          <w:p w14:paraId="1F3AF01A" w14:textId="77777777" w:rsidR="00EB205C" w:rsidRPr="001377BD" w:rsidRDefault="00EB205C" w:rsidP="00C4529D">
            <w:pPr>
              <w:keepNext/>
              <w:rPr>
                <w:color w:val="000000"/>
                <w:lang w:eastAsia="zh-CN"/>
              </w:rPr>
            </w:pPr>
            <w:r w:rsidRPr="001377BD">
              <w:rPr>
                <w:color w:val="000000"/>
                <w:lang w:eastAsia="zh-CN"/>
              </w:rPr>
              <w:t>ITU-R WP 7C</w:t>
            </w:r>
          </w:p>
        </w:tc>
        <w:tc>
          <w:tcPr>
            <w:tcW w:w="4826" w:type="dxa"/>
            <w:tcBorders>
              <w:top w:val="single" w:sz="4" w:space="0" w:color="auto"/>
              <w:left w:val="single" w:sz="4" w:space="0" w:color="auto"/>
              <w:bottom w:val="single" w:sz="4" w:space="0" w:color="auto"/>
              <w:right w:val="nil"/>
            </w:tcBorders>
            <w:hideMark/>
          </w:tcPr>
          <w:p w14:paraId="3319CACC" w14:textId="77777777" w:rsidR="00EB205C" w:rsidRPr="001377BD" w:rsidRDefault="00EB205C" w:rsidP="00C4529D">
            <w:pPr>
              <w:keepNext/>
              <w:rPr>
                <w:b/>
                <w:iCs/>
                <w:color w:val="000000"/>
                <w:lang w:eastAsia="zh-CN"/>
              </w:rPr>
            </w:pPr>
            <w:r w:rsidRPr="001377BD">
              <w:rPr>
                <w:b/>
                <w:i/>
                <w:color w:val="000000"/>
                <w:lang w:eastAsia="zh-CN"/>
              </w:rPr>
              <w:t>with the participation of</w:t>
            </w:r>
            <w:r w:rsidRPr="001377BD">
              <w:rPr>
                <w:b/>
                <w:iCs/>
                <w:color w:val="000000"/>
                <w:lang w:eastAsia="zh-CN"/>
              </w:rPr>
              <w:t xml:space="preserve">: </w:t>
            </w:r>
          </w:p>
          <w:p w14:paraId="7F85B42B" w14:textId="77777777" w:rsidR="00EB205C" w:rsidRPr="001377BD" w:rsidRDefault="00EB205C" w:rsidP="00C4529D">
            <w:pPr>
              <w:keepNext/>
              <w:rPr>
                <w:i/>
                <w:color w:val="000000"/>
                <w:lang w:eastAsia="zh-CN"/>
              </w:rPr>
            </w:pPr>
            <w:r w:rsidRPr="001377BD">
              <w:rPr>
                <w:iCs/>
                <w:color w:val="000000"/>
              </w:rPr>
              <w:t>Administrations and Sector members</w:t>
            </w:r>
            <w:r w:rsidRPr="001377BD">
              <w:rPr>
                <w:iCs/>
                <w:color w:val="000000"/>
              </w:rPr>
              <w:tab/>
            </w:r>
          </w:p>
        </w:tc>
      </w:tr>
      <w:tr w:rsidR="00EB205C" w:rsidRPr="001377BD" w14:paraId="06B9A416" w14:textId="77777777" w:rsidTr="00C4529D">
        <w:trPr>
          <w:cantSplit/>
        </w:trPr>
        <w:tc>
          <w:tcPr>
            <w:tcW w:w="9723" w:type="dxa"/>
            <w:gridSpan w:val="2"/>
            <w:tcBorders>
              <w:top w:val="single" w:sz="4" w:space="0" w:color="auto"/>
              <w:left w:val="nil"/>
              <w:bottom w:val="single" w:sz="4" w:space="0" w:color="auto"/>
              <w:right w:val="nil"/>
            </w:tcBorders>
          </w:tcPr>
          <w:p w14:paraId="779E5D6D" w14:textId="77777777" w:rsidR="00EB205C" w:rsidRPr="001377BD" w:rsidRDefault="00EB205C" w:rsidP="00C4529D">
            <w:pPr>
              <w:keepNext/>
              <w:rPr>
                <w:b/>
                <w:i/>
                <w:color w:val="000000"/>
                <w:lang w:eastAsia="zh-CN"/>
              </w:rPr>
            </w:pPr>
            <w:r w:rsidRPr="001377BD">
              <w:rPr>
                <w:b/>
                <w:i/>
                <w:color w:val="000000"/>
                <w:lang w:eastAsia="zh-CN"/>
              </w:rPr>
              <w:t>ITU</w:t>
            </w:r>
            <w:r w:rsidRPr="001377BD">
              <w:rPr>
                <w:b/>
                <w:i/>
                <w:color w:val="000000"/>
                <w:lang w:eastAsia="zh-CN"/>
              </w:rPr>
              <w:noBreakHyphen/>
              <w:t>R Study Groups concerned</w:t>
            </w:r>
            <w:r w:rsidRPr="001377BD">
              <w:rPr>
                <w:b/>
                <w:iCs/>
                <w:color w:val="000000"/>
                <w:lang w:eastAsia="zh-CN"/>
              </w:rPr>
              <w:t>:</w:t>
            </w:r>
          </w:p>
          <w:p w14:paraId="11731357" w14:textId="33581F9F" w:rsidR="00EB205C" w:rsidRPr="001377BD" w:rsidRDefault="00EB205C" w:rsidP="00C4529D">
            <w:pPr>
              <w:keepNext/>
              <w:rPr>
                <w:lang w:eastAsia="zh-CN"/>
              </w:rPr>
            </w:pPr>
            <w:r w:rsidRPr="001377BD">
              <w:rPr>
                <w:lang w:eastAsia="zh-CN"/>
              </w:rPr>
              <w:t>SG 4, 5, 6</w:t>
            </w:r>
            <w:r w:rsidR="004F4A36" w:rsidRPr="001377BD">
              <w:rPr>
                <w:lang w:eastAsia="zh-CN"/>
              </w:rPr>
              <w:t xml:space="preserve"> </w:t>
            </w:r>
            <w:r w:rsidRPr="001377BD">
              <w:rPr>
                <w:lang w:eastAsia="zh-CN"/>
              </w:rPr>
              <w:t>and 7</w:t>
            </w:r>
          </w:p>
        </w:tc>
      </w:tr>
      <w:tr w:rsidR="00EB205C" w:rsidRPr="001377BD" w14:paraId="394CD803" w14:textId="77777777" w:rsidTr="00C4529D">
        <w:trPr>
          <w:cantSplit/>
        </w:trPr>
        <w:tc>
          <w:tcPr>
            <w:tcW w:w="9723" w:type="dxa"/>
            <w:gridSpan w:val="2"/>
            <w:tcBorders>
              <w:top w:val="single" w:sz="4" w:space="0" w:color="auto"/>
              <w:left w:val="nil"/>
              <w:bottom w:val="single" w:sz="4" w:space="0" w:color="auto"/>
              <w:right w:val="nil"/>
            </w:tcBorders>
          </w:tcPr>
          <w:p w14:paraId="1AD88B4E" w14:textId="77777777" w:rsidR="00EB205C" w:rsidRPr="001377BD" w:rsidRDefault="00EB205C" w:rsidP="00C4529D">
            <w:pPr>
              <w:keepNext/>
              <w:rPr>
                <w:b/>
                <w:i/>
                <w:lang w:eastAsia="zh-CN"/>
              </w:rPr>
            </w:pPr>
            <w:r w:rsidRPr="001377BD">
              <w:rPr>
                <w:b/>
                <w:i/>
                <w:lang w:eastAsia="zh-CN"/>
              </w:rPr>
              <w:t>ITU resource implications, including financial implications (refer to CV126)</w:t>
            </w:r>
            <w:r w:rsidRPr="001377BD">
              <w:rPr>
                <w:b/>
                <w:iCs/>
                <w:lang w:eastAsia="zh-CN"/>
              </w:rPr>
              <w:t>:</w:t>
            </w:r>
          </w:p>
          <w:p w14:paraId="0064E25E" w14:textId="25DB6009" w:rsidR="00EB205C" w:rsidRPr="001377BD" w:rsidRDefault="00B63EB3" w:rsidP="00C4529D">
            <w:pPr>
              <w:keepNext/>
              <w:rPr>
                <w:lang w:eastAsia="zh-CN"/>
              </w:rPr>
            </w:pPr>
            <w:r w:rsidRPr="001377BD">
              <w:rPr>
                <w:bCs/>
                <w:iCs/>
                <w:szCs w:val="24"/>
                <w:lang w:eastAsia="ko-KR"/>
              </w:rPr>
              <w:lastRenderedPageBreak/>
              <w:t>This proposed agenda item will be studied within the normal ITU-R procedures and planned budget.</w:t>
            </w:r>
            <w:r w:rsidRPr="001377BD">
              <w:rPr>
                <w:lang w:eastAsia="zh-CN"/>
              </w:rPr>
              <w:t xml:space="preserve"> No extra cost is foreseen</w:t>
            </w:r>
            <w:r w:rsidR="00EB205C" w:rsidRPr="001377BD">
              <w:rPr>
                <w:lang w:eastAsia="zh-CN"/>
              </w:rPr>
              <w:t>.</w:t>
            </w:r>
          </w:p>
        </w:tc>
      </w:tr>
      <w:tr w:rsidR="00EB205C" w:rsidRPr="001377BD" w14:paraId="4D1C8923" w14:textId="77777777" w:rsidTr="00C4529D">
        <w:trPr>
          <w:cantSplit/>
        </w:trPr>
        <w:tc>
          <w:tcPr>
            <w:tcW w:w="4897" w:type="dxa"/>
            <w:tcBorders>
              <w:top w:val="single" w:sz="4" w:space="0" w:color="auto"/>
              <w:left w:val="nil"/>
              <w:bottom w:val="single" w:sz="4" w:space="0" w:color="auto"/>
              <w:right w:val="nil"/>
            </w:tcBorders>
            <w:hideMark/>
          </w:tcPr>
          <w:p w14:paraId="5407B6D8" w14:textId="77777777" w:rsidR="00EB205C" w:rsidRPr="001377BD" w:rsidRDefault="00EB205C" w:rsidP="00C4529D">
            <w:pPr>
              <w:keepNext/>
              <w:rPr>
                <w:b/>
                <w:iCs/>
                <w:lang w:eastAsia="zh-CN"/>
              </w:rPr>
            </w:pPr>
            <w:r w:rsidRPr="001377BD">
              <w:rPr>
                <w:b/>
                <w:i/>
                <w:lang w:eastAsia="zh-CN"/>
              </w:rPr>
              <w:lastRenderedPageBreak/>
              <w:t>Common regional proposal</w:t>
            </w:r>
            <w:r w:rsidRPr="001377BD">
              <w:rPr>
                <w:b/>
                <w:iCs/>
                <w:lang w:eastAsia="zh-CN"/>
              </w:rPr>
              <w:t xml:space="preserve">: </w:t>
            </w:r>
            <w:r w:rsidRPr="001377BD">
              <w:rPr>
                <w:bCs/>
                <w:iCs/>
                <w:lang w:eastAsia="zh-CN"/>
              </w:rPr>
              <w:t>Yes</w:t>
            </w:r>
          </w:p>
        </w:tc>
        <w:tc>
          <w:tcPr>
            <w:tcW w:w="4826" w:type="dxa"/>
            <w:tcBorders>
              <w:top w:val="single" w:sz="4" w:space="0" w:color="auto"/>
              <w:left w:val="nil"/>
              <w:bottom w:val="single" w:sz="4" w:space="0" w:color="auto"/>
              <w:right w:val="nil"/>
            </w:tcBorders>
          </w:tcPr>
          <w:p w14:paraId="46FE56D5" w14:textId="77777777" w:rsidR="00EB205C" w:rsidRPr="001377BD" w:rsidRDefault="00EB205C" w:rsidP="00C4529D">
            <w:pPr>
              <w:keepNext/>
              <w:rPr>
                <w:b/>
                <w:iCs/>
                <w:lang w:eastAsia="zh-CN"/>
              </w:rPr>
            </w:pPr>
            <w:r w:rsidRPr="001377BD">
              <w:rPr>
                <w:b/>
                <w:i/>
                <w:lang w:eastAsia="zh-CN"/>
              </w:rPr>
              <w:t>Multicountry proposal</w:t>
            </w:r>
            <w:r w:rsidRPr="001377BD">
              <w:rPr>
                <w:b/>
                <w:iCs/>
                <w:lang w:eastAsia="zh-CN"/>
              </w:rPr>
              <w:t xml:space="preserve">: </w:t>
            </w:r>
            <w:r w:rsidRPr="001377BD">
              <w:rPr>
                <w:bCs/>
                <w:iCs/>
                <w:lang w:eastAsia="zh-CN"/>
              </w:rPr>
              <w:t>No</w:t>
            </w:r>
          </w:p>
          <w:p w14:paraId="26560578" w14:textId="77777777" w:rsidR="00EB205C" w:rsidRPr="001377BD" w:rsidRDefault="00EB205C" w:rsidP="00C4529D">
            <w:pPr>
              <w:keepNext/>
              <w:rPr>
                <w:b/>
                <w:i/>
                <w:lang w:eastAsia="zh-CN"/>
              </w:rPr>
            </w:pPr>
            <w:r w:rsidRPr="001377BD">
              <w:rPr>
                <w:b/>
                <w:i/>
                <w:lang w:eastAsia="zh-CN"/>
              </w:rPr>
              <w:t>Number of countries</w:t>
            </w:r>
            <w:r w:rsidRPr="001377BD">
              <w:rPr>
                <w:b/>
                <w:iCs/>
                <w:lang w:eastAsia="zh-CN"/>
              </w:rPr>
              <w:t>:</w:t>
            </w:r>
          </w:p>
        </w:tc>
      </w:tr>
      <w:tr w:rsidR="00EB205C" w:rsidRPr="001377BD" w14:paraId="11B1B47D" w14:textId="77777777" w:rsidTr="00C4529D">
        <w:trPr>
          <w:cantSplit/>
        </w:trPr>
        <w:tc>
          <w:tcPr>
            <w:tcW w:w="9723" w:type="dxa"/>
            <w:gridSpan w:val="2"/>
            <w:tcBorders>
              <w:top w:val="single" w:sz="4" w:space="0" w:color="auto"/>
              <w:left w:val="nil"/>
              <w:bottom w:val="nil"/>
              <w:right w:val="nil"/>
            </w:tcBorders>
          </w:tcPr>
          <w:p w14:paraId="5AC5D490" w14:textId="77777777" w:rsidR="00EB205C" w:rsidRPr="001377BD" w:rsidRDefault="00EB205C" w:rsidP="00C4529D">
            <w:pPr>
              <w:rPr>
                <w:b/>
                <w:i/>
                <w:lang w:eastAsia="zh-CN"/>
              </w:rPr>
            </w:pPr>
            <w:r w:rsidRPr="001377BD">
              <w:rPr>
                <w:b/>
                <w:i/>
                <w:lang w:eastAsia="zh-CN"/>
              </w:rPr>
              <w:t>Remarks</w:t>
            </w:r>
          </w:p>
          <w:p w14:paraId="727871C6" w14:textId="77777777" w:rsidR="00EB205C" w:rsidRPr="001377BD" w:rsidRDefault="00EB205C" w:rsidP="00C4529D">
            <w:pPr>
              <w:rPr>
                <w:lang w:eastAsia="zh-CN"/>
              </w:rPr>
            </w:pPr>
          </w:p>
        </w:tc>
      </w:tr>
    </w:tbl>
    <w:p w14:paraId="5D30163F" w14:textId="5DDF390C" w:rsidR="002F413C" w:rsidRPr="001377BD" w:rsidRDefault="002F413C" w:rsidP="002F413C">
      <w:pPr>
        <w:pStyle w:val="Reasons"/>
      </w:pPr>
    </w:p>
    <w:p w14:paraId="135CBD7A" w14:textId="77777777" w:rsidR="00626E81" w:rsidRPr="001377BD" w:rsidRDefault="00626E81">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518BD0FE" w14:textId="338EAC06" w:rsidR="001A40F8" w:rsidRPr="001377BD" w:rsidRDefault="00BA5614">
      <w:pPr>
        <w:pStyle w:val="Proposal"/>
      </w:pPr>
      <w:r w:rsidRPr="001377BD">
        <w:lastRenderedPageBreak/>
        <w:t>MOD</w:t>
      </w:r>
      <w:r w:rsidRPr="001377BD">
        <w:tab/>
        <w:t>EUR/</w:t>
      </w:r>
      <w:r w:rsidR="008E6151" w:rsidRPr="001377BD">
        <w:t>XXXX</w:t>
      </w:r>
      <w:r w:rsidRPr="001377BD">
        <w:t>A27A1/</w:t>
      </w:r>
      <w:r w:rsidR="008E6151" w:rsidRPr="001377BD">
        <w:t>7</w:t>
      </w:r>
    </w:p>
    <w:p w14:paraId="7BDD76E3" w14:textId="2A256400" w:rsidR="00EA5623" w:rsidRPr="001377BD" w:rsidRDefault="00BA5614" w:rsidP="006539CD">
      <w:pPr>
        <w:pStyle w:val="ResNo"/>
      </w:pPr>
      <w:bookmarkStart w:id="488" w:name="_Toc39649465"/>
      <w:r w:rsidRPr="001377BD">
        <w:t xml:space="preserve">RESOLUTION </w:t>
      </w:r>
      <w:r w:rsidRPr="001377BD">
        <w:rPr>
          <w:rStyle w:val="href"/>
        </w:rPr>
        <w:t>249</w:t>
      </w:r>
      <w:r w:rsidRPr="001377BD">
        <w:t xml:space="preserve"> (</w:t>
      </w:r>
      <w:ins w:id="489" w:author="CEPT" w:date="2023-09-02T10:03:00Z">
        <w:r w:rsidR="00B6107A" w:rsidRPr="001377BD">
          <w:t>REV.</w:t>
        </w:r>
      </w:ins>
      <w:r w:rsidRPr="001377BD">
        <w:t>WRC</w:t>
      </w:r>
      <w:r w:rsidRPr="001377BD">
        <w:noBreakHyphen/>
      </w:r>
      <w:del w:id="490" w:author="CEPT" w:date="2023-09-02T10:03:00Z">
        <w:r w:rsidRPr="001377BD" w:rsidDel="00B6107A">
          <w:delText>19</w:delText>
        </w:r>
      </w:del>
      <w:ins w:id="491" w:author="CEPT" w:date="2023-09-02T10:03:00Z">
        <w:r w:rsidR="00B6107A" w:rsidRPr="001377BD">
          <w:t>23</w:t>
        </w:r>
      </w:ins>
      <w:r w:rsidRPr="001377BD">
        <w:t>)</w:t>
      </w:r>
      <w:bookmarkEnd w:id="488"/>
    </w:p>
    <w:p w14:paraId="7A26E1C4" w14:textId="6846D67E" w:rsidR="00EA5623" w:rsidRPr="001377BD" w:rsidRDefault="00BA5614" w:rsidP="006539CD">
      <w:pPr>
        <w:pStyle w:val="Restitle"/>
      </w:pPr>
      <w:bookmarkStart w:id="492" w:name="_Toc35789335"/>
      <w:bookmarkStart w:id="493" w:name="_Toc35857032"/>
      <w:bookmarkStart w:id="494" w:name="_Toc35877667"/>
      <w:bookmarkStart w:id="495" w:name="_Toc35963610"/>
      <w:bookmarkStart w:id="496" w:name="_Toc39649466"/>
      <w:r w:rsidRPr="001377BD">
        <w:t xml:space="preserve">Study of technical and operational issues and regulatory provisions for space-to-space transmissions in the Earth-to-space direction in the frequency bands </w:t>
      </w:r>
      <w:del w:id="497" w:author="CEPT" w:date="2023-09-02T10:03:00Z">
        <w:r w:rsidRPr="001377BD" w:rsidDel="00B6107A">
          <w:delText>[</w:delText>
        </w:r>
      </w:del>
      <w:r w:rsidRPr="001377BD">
        <w:t>1 610-1 645.5</w:t>
      </w:r>
      <w:ins w:id="498" w:author="CEPT" w:date="2023-09-03T13:03:00Z">
        <w:r w:rsidR="0051219C" w:rsidRPr="001377BD">
          <w:t>,</w:t>
        </w:r>
      </w:ins>
      <w:r w:rsidRPr="001377BD">
        <w:t xml:space="preserve"> </w:t>
      </w:r>
      <w:del w:id="499" w:author="CEPT" w:date="2023-09-03T13:03:00Z">
        <w:r w:rsidRPr="001377BD" w:rsidDel="0051219C">
          <w:delText xml:space="preserve">and </w:delText>
        </w:r>
      </w:del>
      <w:r w:rsidRPr="001377BD">
        <w:t>1 646.5-1 660</w:t>
      </w:r>
      <w:del w:id="500" w:author="CEPT" w:date="2023-09-02T10:05:00Z">
        <w:r w:rsidRPr="001377BD" w:rsidDel="00DF3236">
          <w:delText>.5</w:delText>
        </w:r>
      </w:del>
      <w:r w:rsidRPr="001377BD">
        <w:t> MHz</w:t>
      </w:r>
      <w:del w:id="501" w:author="CEPT" w:date="2023-09-02T10:04:00Z">
        <w:r w:rsidRPr="001377BD" w:rsidDel="00186D47">
          <w:delText>]</w:delText>
        </w:r>
      </w:del>
      <w:r w:rsidRPr="001377BD">
        <w:rPr>
          <w:rFonts w:eastAsiaTheme="minorHAnsi"/>
        </w:rPr>
        <w:t xml:space="preserve"> </w:t>
      </w:r>
      <w:ins w:id="502" w:author="CEPT" w:date="2023-09-02T10:04:00Z">
        <w:r w:rsidR="00C449E8" w:rsidRPr="001377BD">
          <w:t xml:space="preserve">and 1 670-1 675 MHz </w:t>
        </w:r>
      </w:ins>
      <w:r w:rsidRPr="001377BD">
        <w:t xml:space="preserve">and the space-to-Earth direction in the frequency bands </w:t>
      </w:r>
      <w:del w:id="503" w:author="CEPT" w:date="2023-09-02T10:04:00Z">
        <w:r w:rsidRPr="001377BD" w:rsidDel="00C449E8">
          <w:delText>[</w:delText>
        </w:r>
      </w:del>
      <w:r w:rsidRPr="001377BD">
        <w:t>1 525-1 544 MHz</w:t>
      </w:r>
      <w:del w:id="504" w:author="CEPT" w:date="2023-09-02T10:04:00Z">
        <w:r w:rsidRPr="001377BD" w:rsidDel="00C449E8">
          <w:delText>]</w:delText>
        </w:r>
      </w:del>
      <w:r w:rsidRPr="001377BD">
        <w:t xml:space="preserve">, </w:t>
      </w:r>
      <w:del w:id="505" w:author="CEPT" w:date="2023-09-02T10:04:00Z">
        <w:r w:rsidRPr="001377BD" w:rsidDel="00C449E8">
          <w:delText>[</w:delText>
        </w:r>
      </w:del>
      <w:r w:rsidRPr="001377BD">
        <w:t>1 545-1 559 MHz</w:t>
      </w:r>
      <w:del w:id="506" w:author="CEPT" w:date="2023-09-02T10:04:00Z">
        <w:r w:rsidRPr="001377BD" w:rsidDel="00C449E8">
          <w:delText>]</w:delText>
        </w:r>
      </w:del>
      <w:r w:rsidRPr="001377BD">
        <w:t xml:space="preserve">, </w:t>
      </w:r>
      <w:del w:id="507" w:author="CEPT" w:date="2023-09-02T10:04:00Z">
        <w:r w:rsidRPr="001377BD" w:rsidDel="00C449E8">
          <w:delText>[</w:delText>
        </w:r>
      </w:del>
      <w:r w:rsidRPr="001377BD">
        <w:t>1 613.8-1 626.5 MHz</w:t>
      </w:r>
      <w:del w:id="508" w:author="CEPT" w:date="2023-09-02T10:04:00Z">
        <w:r w:rsidRPr="001377BD" w:rsidDel="00C449E8">
          <w:delText>]</w:delText>
        </w:r>
      </w:del>
      <w:r w:rsidRPr="001377BD">
        <w:t xml:space="preserve"> and </w:t>
      </w:r>
      <w:del w:id="509" w:author="CEPT" w:date="2023-09-02T10:04:00Z">
        <w:r w:rsidRPr="001377BD" w:rsidDel="00C449E8">
          <w:delText>[</w:delText>
        </w:r>
      </w:del>
      <w:r w:rsidRPr="001377BD">
        <w:t>2 483.5-2 500 MHz</w:t>
      </w:r>
      <w:del w:id="510" w:author="CEPT" w:date="2023-09-02T10:04:00Z">
        <w:r w:rsidRPr="001377BD" w:rsidDel="00C449E8">
          <w:delText>]</w:delText>
        </w:r>
      </w:del>
      <w:r w:rsidRPr="001377BD">
        <w:t xml:space="preserve"> among non-geostationary and geostationary satellites operating in the mobile-satellite service</w:t>
      </w:r>
      <w:del w:id="511" w:author="CEPT" w:date="2023-09-02T10:05:00Z">
        <w:r w:rsidRPr="001377BD" w:rsidDel="00C449E8">
          <w:rPr>
            <w:rStyle w:val="Appelnotedebasdep"/>
          </w:rPr>
          <w:footnoteReference w:customMarkFollows="1" w:id="3"/>
          <w:delText>*</w:delText>
        </w:r>
      </w:del>
      <w:bookmarkEnd w:id="492"/>
      <w:bookmarkEnd w:id="493"/>
      <w:bookmarkEnd w:id="494"/>
      <w:bookmarkEnd w:id="495"/>
      <w:bookmarkEnd w:id="496"/>
    </w:p>
    <w:p w14:paraId="40B00D6C" w14:textId="7FFA7E45" w:rsidR="00EA5623" w:rsidRPr="001377BD" w:rsidRDefault="00BA5614" w:rsidP="006539CD">
      <w:pPr>
        <w:pStyle w:val="Normalaftertitle"/>
      </w:pPr>
      <w:r w:rsidRPr="001377BD">
        <w:t>The World Radiocommunication Conference (</w:t>
      </w:r>
      <w:del w:id="514" w:author="CEPT" w:date="2023-09-02T10:05:00Z">
        <w:r w:rsidRPr="001377BD" w:rsidDel="00C449E8">
          <w:delText>Sharm el-Sheikh</w:delText>
        </w:r>
      </w:del>
      <w:ins w:id="515" w:author="CEPT" w:date="2023-09-02T10:05:00Z">
        <w:r w:rsidR="00C449E8" w:rsidRPr="001377BD">
          <w:t>Dubai</w:t>
        </w:r>
      </w:ins>
      <w:r w:rsidRPr="001377BD">
        <w:t xml:space="preserve">, </w:t>
      </w:r>
      <w:del w:id="516" w:author="CEPT" w:date="2023-09-02T10:05:00Z">
        <w:r w:rsidRPr="001377BD" w:rsidDel="00C449E8">
          <w:delText>2019</w:delText>
        </w:r>
      </w:del>
      <w:ins w:id="517" w:author="CEPT" w:date="2023-09-02T10:05:00Z">
        <w:r w:rsidR="00C449E8" w:rsidRPr="001377BD">
          <w:t>2023</w:t>
        </w:r>
      </w:ins>
      <w:r w:rsidRPr="001377BD">
        <w:t>),</w:t>
      </w:r>
    </w:p>
    <w:p w14:paraId="3CFFAD65" w14:textId="77777777" w:rsidR="00EA5623" w:rsidRPr="001377BD" w:rsidRDefault="00BA5614" w:rsidP="006539CD">
      <w:pPr>
        <w:pStyle w:val="Call"/>
      </w:pPr>
      <w:r w:rsidRPr="001377BD">
        <w:t>considering</w:t>
      </w:r>
    </w:p>
    <w:p w14:paraId="37ABC845" w14:textId="77777777" w:rsidR="00EA5623" w:rsidRPr="001377BD" w:rsidRDefault="00BA5614" w:rsidP="006539CD">
      <w:r w:rsidRPr="001377BD">
        <w:rPr>
          <w:i/>
          <w:szCs w:val="24"/>
        </w:rPr>
        <w:t>a)</w:t>
      </w:r>
      <w:r w:rsidRPr="001377BD">
        <w:rPr>
          <w:i/>
          <w:szCs w:val="24"/>
        </w:rPr>
        <w:tab/>
      </w:r>
      <w:bookmarkStart w:id="518" w:name="_Hlk19193659"/>
      <w:r w:rsidRPr="001377BD">
        <w:t>that the definition of mobile-satellite service (MSS) in No. </w:t>
      </w:r>
      <w:r w:rsidRPr="001377BD">
        <w:rPr>
          <w:b/>
        </w:rPr>
        <w:t>1.25</w:t>
      </w:r>
      <w:r w:rsidRPr="001377BD">
        <w:t xml:space="preserve"> includes communication between space stations;</w:t>
      </w:r>
      <w:bookmarkEnd w:id="518"/>
    </w:p>
    <w:p w14:paraId="542ECAF8" w14:textId="16A394E1" w:rsidR="00EA5623" w:rsidRPr="001377BD" w:rsidRDefault="00BA5614" w:rsidP="006539CD">
      <w:r w:rsidRPr="001377BD">
        <w:rPr>
          <w:i/>
        </w:rPr>
        <w:t>b)</w:t>
      </w:r>
      <w:r w:rsidRPr="001377BD">
        <w:tab/>
        <w:t>that the definition of inter-satellite service (ISS) in No. </w:t>
      </w:r>
      <w:r w:rsidRPr="001377BD">
        <w:rPr>
          <w:b/>
        </w:rPr>
        <w:t>1.22</w:t>
      </w:r>
      <w:r w:rsidRPr="001377BD">
        <w:t xml:space="preserve"> includes only links between space stations, and that the term </w:t>
      </w:r>
      <w:r w:rsidRPr="001377BD">
        <w:rPr>
          <w:i/>
        </w:rPr>
        <w:t xml:space="preserve">inter-satellite link </w:t>
      </w:r>
      <w:r w:rsidRPr="001377BD">
        <w:t xml:space="preserve">in this </w:t>
      </w:r>
      <w:r w:rsidR="002A37D4" w:rsidRPr="001377BD">
        <w:t>R</w:t>
      </w:r>
      <w:r w:rsidRPr="001377BD">
        <w:t xml:space="preserve">esolution is taken to mean a </w:t>
      </w:r>
      <w:r w:rsidRPr="001377BD">
        <w:rPr>
          <w:iCs/>
        </w:rPr>
        <w:t>radiocommunication service</w:t>
      </w:r>
      <w:r w:rsidRPr="001377BD">
        <w:t xml:space="preserve"> link between artificial </w:t>
      </w:r>
      <w:r w:rsidRPr="001377BD">
        <w:rPr>
          <w:iCs/>
        </w:rPr>
        <w:t>satellites;</w:t>
      </w:r>
    </w:p>
    <w:p w14:paraId="222D6603" w14:textId="77777777" w:rsidR="00EA5623" w:rsidRPr="001377BD" w:rsidRDefault="00BA5614" w:rsidP="006539CD">
      <w:pPr>
        <w:rPr>
          <w:rFonts w:asciiTheme="majorBidi" w:hAnsiTheme="majorBidi"/>
        </w:rPr>
      </w:pPr>
      <w:r w:rsidRPr="001377BD">
        <w:rPr>
          <w:rFonts w:asciiTheme="majorBidi" w:hAnsiTheme="majorBidi"/>
          <w:i/>
        </w:rPr>
        <w:t>c)</w:t>
      </w:r>
      <w:r w:rsidRPr="001377BD">
        <w:rPr>
          <w:rFonts w:asciiTheme="majorBidi" w:hAnsiTheme="majorBidi"/>
        </w:rPr>
        <w:tab/>
        <w:t xml:space="preserve">that </w:t>
      </w:r>
      <w:r w:rsidRPr="001377BD">
        <w:t>many non-geostationary-satellite orbit (non-GSO) satellites operate with limited and non-real-time connectivity to earth stations</w:t>
      </w:r>
      <w:r w:rsidRPr="001377BD">
        <w:rPr>
          <w:rFonts w:asciiTheme="majorBidi" w:hAnsiTheme="majorBidi"/>
        </w:rPr>
        <w:t>;</w:t>
      </w:r>
    </w:p>
    <w:p w14:paraId="42AF335E" w14:textId="77777777" w:rsidR="00EA5623" w:rsidRPr="001377BD" w:rsidRDefault="00BA5614" w:rsidP="006539CD">
      <w:r w:rsidRPr="001377BD">
        <w:rPr>
          <w:i/>
        </w:rPr>
        <w:t>d)</w:t>
      </w:r>
      <w:r w:rsidRPr="001377BD">
        <w:rPr>
          <w:i/>
        </w:rPr>
        <w:tab/>
      </w:r>
      <w:r w:rsidRPr="001377BD">
        <w:t>that space-to-space communication between such non-GSO satellites and geostationary-satellite orbit (GSO) MSS satellites would enhance the security and efficiency of operations;</w:t>
      </w:r>
    </w:p>
    <w:p w14:paraId="5652726A" w14:textId="164FBDC2" w:rsidR="00EA5623" w:rsidRPr="001377BD" w:rsidRDefault="00BA5614" w:rsidP="006539CD">
      <w:pPr>
        <w:rPr>
          <w:rFonts w:asciiTheme="majorBidi" w:hAnsiTheme="majorBidi"/>
        </w:rPr>
      </w:pPr>
      <w:r w:rsidRPr="001377BD">
        <w:rPr>
          <w:rFonts w:asciiTheme="majorBidi" w:hAnsiTheme="majorBidi"/>
          <w:i/>
        </w:rPr>
        <w:t>e)</w:t>
      </w:r>
      <w:r w:rsidRPr="001377BD">
        <w:rPr>
          <w:rFonts w:asciiTheme="majorBidi" w:hAnsiTheme="majorBidi"/>
        </w:rPr>
        <w:tab/>
        <w:t xml:space="preserve">that </w:t>
      </w:r>
      <w:r w:rsidRPr="001377BD">
        <w:t>MSS satellites operating in the frequency bands 1 525</w:t>
      </w:r>
      <w:r w:rsidRPr="001377BD">
        <w:noBreakHyphen/>
        <w:t>1 544 MHz, 1 545</w:t>
      </w:r>
      <w:r w:rsidRPr="001377BD">
        <w:noBreakHyphen/>
        <w:t>1 559 MHz, 1 610-1 645.5 MHz, 1 646.5-1 660</w:t>
      </w:r>
      <w:del w:id="519" w:author="CEPT" w:date="2023-09-02T10:06:00Z">
        <w:r w:rsidRPr="001377BD" w:rsidDel="00DF3236">
          <w:delText>.5</w:delText>
        </w:r>
      </w:del>
      <w:r w:rsidRPr="001377BD">
        <w:t> MHz</w:t>
      </w:r>
      <w:ins w:id="520" w:author="CEPT" w:date="2023-09-02T10:06:00Z">
        <w:r w:rsidR="00F96E36" w:rsidRPr="001377BD">
          <w:t>, 1</w:t>
        </w:r>
      </w:ins>
      <w:ins w:id="521" w:author="CEPT" w:date="2023-09-02T10:08:00Z">
        <w:r w:rsidR="00FE5942" w:rsidRPr="001377BD">
          <w:t> </w:t>
        </w:r>
      </w:ins>
      <w:ins w:id="522" w:author="CEPT" w:date="2023-09-02T10:06:00Z">
        <w:r w:rsidR="00F96E36" w:rsidRPr="001377BD">
          <w:t>670-1</w:t>
        </w:r>
      </w:ins>
      <w:ins w:id="523" w:author="CEPT" w:date="2023-09-02T10:08:00Z">
        <w:r w:rsidR="00FE5942" w:rsidRPr="001377BD">
          <w:t> </w:t>
        </w:r>
      </w:ins>
      <w:ins w:id="524" w:author="CEPT" w:date="2023-09-02T10:06:00Z">
        <w:r w:rsidR="00F96E36" w:rsidRPr="001377BD">
          <w:t>675 MHz</w:t>
        </w:r>
      </w:ins>
      <w:r w:rsidRPr="001377BD">
        <w:t xml:space="preserve"> and 2 483.5-2 500 MHz can support these types of operation</w:t>
      </w:r>
      <w:r w:rsidRPr="001377BD">
        <w:rPr>
          <w:rFonts w:asciiTheme="majorBidi" w:hAnsiTheme="majorBidi"/>
        </w:rPr>
        <w:t>;</w:t>
      </w:r>
    </w:p>
    <w:p w14:paraId="33FC4179" w14:textId="75645813" w:rsidR="00EA5623" w:rsidRPr="001377BD" w:rsidRDefault="00BA5614" w:rsidP="006539CD">
      <w:r w:rsidRPr="001377BD">
        <w:rPr>
          <w:i/>
        </w:rPr>
        <w:t>f)</w:t>
      </w:r>
      <w:r w:rsidRPr="001377BD">
        <w:tab/>
        <w:t>that using the frequency bands 1 610-1 645.5 MHz</w:t>
      </w:r>
      <w:r w:rsidR="00E70B27" w:rsidRPr="001377BD">
        <w:t>, 1 646.5-1 660</w:t>
      </w:r>
      <w:del w:id="525" w:author="CEPT" w:date="2023-09-02T10:06:00Z">
        <w:r w:rsidR="00E70B27" w:rsidRPr="001377BD" w:rsidDel="00DF3236">
          <w:delText>.5</w:delText>
        </w:r>
      </w:del>
      <w:r w:rsidR="00E70B27" w:rsidRPr="001377BD">
        <w:t xml:space="preserve"> MHz and </w:t>
      </w:r>
      <w:ins w:id="526" w:author="CEPT" w:date="2023-09-02T10:06:00Z">
        <w:r w:rsidR="00E70B27" w:rsidRPr="001377BD">
          <w:t>1</w:t>
        </w:r>
      </w:ins>
      <w:ins w:id="527" w:author="CEPT" w:date="2023-09-02T10:08:00Z">
        <w:r w:rsidR="00FE5942" w:rsidRPr="001377BD">
          <w:t> </w:t>
        </w:r>
      </w:ins>
      <w:ins w:id="528" w:author="CEPT" w:date="2023-09-02T10:06:00Z">
        <w:r w:rsidR="00E70B27" w:rsidRPr="001377BD">
          <w:t>670-1</w:t>
        </w:r>
      </w:ins>
      <w:ins w:id="529" w:author="CEPT" w:date="2023-09-02T10:08:00Z">
        <w:r w:rsidR="00FE5942" w:rsidRPr="001377BD">
          <w:t> </w:t>
        </w:r>
      </w:ins>
      <w:ins w:id="530" w:author="CEPT" w:date="2023-09-02T10:06:00Z">
        <w:r w:rsidR="00E70B27" w:rsidRPr="001377BD">
          <w:t>675 MHz</w:t>
        </w:r>
      </w:ins>
      <w:r w:rsidRPr="001377BD">
        <w:t xml:space="preserve"> allocated to the MSS (Earth-to-space) for transmissions in the Earth-to-space direction from non-GSO</w:t>
      </w:r>
      <w:r w:rsidRPr="001377BD">
        <w:rPr>
          <w:lang w:eastAsia="zh-CN"/>
        </w:rPr>
        <w:t xml:space="preserve"> MSS </w:t>
      </w:r>
      <w:r w:rsidRPr="001377BD">
        <w:t xml:space="preserve">space stations towards MSS space stations operating at higher </w:t>
      </w:r>
      <w:r w:rsidRPr="001377BD">
        <w:rPr>
          <w:rFonts w:eastAsia="Calibri"/>
        </w:rPr>
        <w:t xml:space="preserve">orbital </w:t>
      </w:r>
      <w:r w:rsidRPr="001377BD">
        <w:t>altitudes, including GSO, may increase spectral efficiency in these frequency bands;</w:t>
      </w:r>
    </w:p>
    <w:p w14:paraId="6F68872F" w14:textId="77777777" w:rsidR="00EA5623" w:rsidRPr="001377BD" w:rsidRDefault="00BA5614" w:rsidP="006539CD">
      <w:r w:rsidRPr="001377BD">
        <w:rPr>
          <w:i/>
        </w:rPr>
        <w:t>g)</w:t>
      </w:r>
      <w:r w:rsidRPr="001377BD">
        <w:tab/>
        <w:t>that using the frequency bands 1 525-1 544 MHz, 1 545-1 559 MHz, 1 613.8</w:t>
      </w:r>
      <w:r w:rsidRPr="001377BD">
        <w:noBreakHyphen/>
        <w:t>1 626.5 MHz and 2 483.5</w:t>
      </w:r>
      <w:r w:rsidRPr="001377BD">
        <w:noBreakHyphen/>
        <w:t xml:space="preserve">2 500 MHz allocated to the MSS (space-to-Earth) for transmissions in the space-to-Earth direction from MSS space stations operating at higher </w:t>
      </w:r>
      <w:r w:rsidRPr="001377BD">
        <w:rPr>
          <w:rFonts w:eastAsia="Calibri"/>
        </w:rPr>
        <w:t xml:space="preserve">orbital </w:t>
      </w:r>
      <w:r w:rsidRPr="001377BD">
        <w:t xml:space="preserve">altitudes, including GSO, towards non-GSO </w:t>
      </w:r>
      <w:r w:rsidRPr="001377BD">
        <w:rPr>
          <w:lang w:eastAsia="zh-CN"/>
        </w:rPr>
        <w:t xml:space="preserve">MSS </w:t>
      </w:r>
      <w:r w:rsidRPr="001377BD">
        <w:t>satellites, may increase spectral efficiency in these frequency bands;</w:t>
      </w:r>
    </w:p>
    <w:p w14:paraId="18171A2D" w14:textId="77777777" w:rsidR="00EA5623" w:rsidRPr="001377BD" w:rsidRDefault="00BA5614" w:rsidP="006539CD">
      <w:pPr>
        <w:rPr>
          <w:rFonts w:eastAsia="Calibri"/>
        </w:rPr>
      </w:pPr>
      <w:r w:rsidRPr="001377BD">
        <w:rPr>
          <w:rFonts w:asciiTheme="majorBidi" w:hAnsiTheme="majorBidi"/>
          <w:i/>
        </w:rPr>
        <w:t>h)</w:t>
      </w:r>
      <w:r w:rsidRPr="001377BD">
        <w:rPr>
          <w:rFonts w:asciiTheme="majorBidi" w:hAnsiTheme="majorBidi"/>
        </w:rPr>
        <w:tab/>
        <w:t xml:space="preserve">that </w:t>
      </w:r>
      <w:r w:rsidRPr="001377BD">
        <w:t xml:space="preserve">all MSS allocations </w:t>
      </w:r>
      <w:r w:rsidRPr="001377BD">
        <w:rPr>
          <w:rFonts w:eastAsia="Calibri"/>
        </w:rPr>
        <w:t xml:space="preserve">in the above frequency bands include a space-to-Earth or Earth-to-space direction indicator, but do not include a </w:t>
      </w:r>
      <w:r w:rsidRPr="001377BD">
        <w:t>space-to-space direction indicator</w:t>
      </w:r>
      <w:r w:rsidRPr="001377BD">
        <w:rPr>
          <w:rFonts w:eastAsia="Calibri"/>
        </w:rPr>
        <w:t>;</w:t>
      </w:r>
    </w:p>
    <w:p w14:paraId="4953ECD1" w14:textId="77777777" w:rsidR="00EA5623" w:rsidRPr="001377BD" w:rsidRDefault="00BA5614" w:rsidP="006539CD">
      <w:r w:rsidRPr="001377BD">
        <w:br w:type="page"/>
      </w:r>
    </w:p>
    <w:p w14:paraId="33B0D7CE" w14:textId="77777777" w:rsidR="00EA5623" w:rsidRPr="001377BD" w:rsidRDefault="00BA5614" w:rsidP="006539CD">
      <w:pPr>
        <w:rPr>
          <w:rFonts w:asciiTheme="majorBidi" w:hAnsiTheme="majorBidi"/>
        </w:rPr>
      </w:pPr>
      <w:r w:rsidRPr="001377BD">
        <w:rPr>
          <w:rFonts w:asciiTheme="majorBidi" w:hAnsiTheme="majorBidi"/>
          <w:i/>
        </w:rPr>
        <w:lastRenderedPageBreak/>
        <w:t>i)</w:t>
      </w:r>
      <w:r w:rsidRPr="001377BD">
        <w:rPr>
          <w:rFonts w:asciiTheme="majorBidi" w:hAnsiTheme="majorBidi"/>
        </w:rPr>
        <w:tab/>
        <w:t xml:space="preserve">that </w:t>
      </w:r>
      <w:r w:rsidRPr="001377BD">
        <w:t>the ITU Radiocommunication Sector (ITU</w:t>
      </w:r>
      <w:r w:rsidRPr="001377BD">
        <w:noBreakHyphen/>
        <w:t>R) has begun preliminary studies on the technical and operational issues associated with the operation of space-to-space links between</w:t>
      </w:r>
      <w:r w:rsidRPr="001377BD">
        <w:rPr>
          <w:lang w:eastAsia="zh-CN"/>
        </w:rPr>
        <w:t xml:space="preserve"> </w:t>
      </w:r>
      <w:r w:rsidRPr="001377BD">
        <w:t xml:space="preserve">non-GSO </w:t>
      </w:r>
      <w:r w:rsidRPr="001377BD">
        <w:rPr>
          <w:lang w:eastAsia="zh-CN"/>
        </w:rPr>
        <w:t>MSS</w:t>
      </w:r>
      <w:r w:rsidRPr="001377BD">
        <w:t xml:space="preserve"> satellites and GSO MSS satellites in the above frequency bands,</w:t>
      </w:r>
      <w:r w:rsidRPr="001377BD">
        <w:rPr>
          <w:lang w:eastAsia="zh-CN"/>
        </w:rPr>
        <w:t xml:space="preserve"> but no studies have been conducted </w:t>
      </w:r>
      <w:r w:rsidRPr="001377BD">
        <w:t xml:space="preserve">on the technical and operational issues associated with the operation of space-to-space links between non-GSO </w:t>
      </w:r>
      <w:r w:rsidRPr="001377BD">
        <w:rPr>
          <w:lang w:eastAsia="zh-CN"/>
        </w:rPr>
        <w:t xml:space="preserve">MSS </w:t>
      </w:r>
      <w:r w:rsidRPr="001377BD">
        <w:t>satellites and non-GSO MSS satellites in the above frequency bands;</w:t>
      </w:r>
    </w:p>
    <w:p w14:paraId="2253D76C" w14:textId="77777777" w:rsidR="00EA5623" w:rsidRPr="001377BD" w:rsidRDefault="00BA5614" w:rsidP="006539CD">
      <w:r w:rsidRPr="001377BD">
        <w:rPr>
          <w:rFonts w:eastAsia="Calibri"/>
          <w:i/>
          <w:iCs/>
        </w:rPr>
        <w:t>j)</w:t>
      </w:r>
      <w:r w:rsidRPr="001377BD">
        <w:rPr>
          <w:rFonts w:eastAsia="Calibri"/>
        </w:rPr>
        <w:tab/>
        <w:t xml:space="preserve">that it is technically feasible for a lower orbital altitude non-GSO space station to transmit data to and receive data from a higher orbital altitude non-GSO or GSO space station when passing within the satellite antenna coverage beam that is </w:t>
      </w:r>
      <w:r w:rsidRPr="001377BD">
        <w:t>directed towards the Earth;</w:t>
      </w:r>
    </w:p>
    <w:p w14:paraId="057C1F0F" w14:textId="77777777" w:rsidR="00EA5623" w:rsidRPr="001377BD" w:rsidRDefault="00BA5614" w:rsidP="006539CD">
      <w:r w:rsidRPr="001377BD">
        <w:rPr>
          <w:i/>
          <w:iCs/>
        </w:rPr>
        <w:t>k)</w:t>
      </w:r>
      <w:r w:rsidRPr="001377BD">
        <w:tab/>
        <w:t>that several satellite systems have been relying on satellite-to-satellite communication in existing satellite frequency bands under No. </w:t>
      </w:r>
      <w:r w:rsidRPr="001377BD">
        <w:rPr>
          <w:b/>
        </w:rPr>
        <w:t>4.4</w:t>
      </w:r>
      <w:r w:rsidRPr="001377BD">
        <w:rPr>
          <w:bCs/>
        </w:rPr>
        <w:t>,</w:t>
      </w:r>
      <w:r w:rsidRPr="001377BD">
        <w:t xml:space="preserve"> and such reliance on </w:t>
      </w:r>
      <w:r w:rsidRPr="001377BD">
        <w:rPr>
          <w:bCs/>
        </w:rPr>
        <w:t>No.</w:t>
      </w:r>
      <w:r w:rsidRPr="001377BD">
        <w:rPr>
          <w:b/>
        </w:rPr>
        <w:t> </w:t>
      </w:r>
      <w:r w:rsidRPr="001377BD">
        <w:rPr>
          <w:b/>
          <w:bCs/>
          <w:szCs w:val="24"/>
        </w:rPr>
        <w:t>4.4</w:t>
      </w:r>
      <w:r w:rsidRPr="001377BD">
        <w:t xml:space="preserve"> does not provide a sound basis for continued development of such systems nor the confidence in commercial viability and availability of the service to the end users;</w:t>
      </w:r>
    </w:p>
    <w:p w14:paraId="05C0273E" w14:textId="77777777" w:rsidR="00EA5623" w:rsidRPr="001377BD" w:rsidRDefault="00BA5614" w:rsidP="006539CD">
      <w:r w:rsidRPr="001377BD">
        <w:rPr>
          <w:i/>
          <w:iCs/>
        </w:rPr>
        <w:t>l)</w:t>
      </w:r>
      <w:r w:rsidRPr="001377BD">
        <w:tab/>
        <w:t>that there is growing interest for utilizing space-to-space satellite links for a variety of applications;</w:t>
      </w:r>
    </w:p>
    <w:p w14:paraId="37AE301E" w14:textId="77777777" w:rsidR="00EA5623" w:rsidRPr="001377BD" w:rsidRDefault="00BA5614" w:rsidP="006539CD">
      <w:r w:rsidRPr="001377BD">
        <w:rPr>
          <w:i/>
          <w:iCs/>
        </w:rPr>
        <w:t>m)</w:t>
      </w:r>
      <w:r w:rsidRPr="001377BD">
        <w:tab/>
        <w:t xml:space="preserve">that a precedent for space-to-space links sharing with Earth-to-space and space-to-Earth exists for the space operation, Earth exploration-satellite and space research services in the frequency bands 2 025-2 110 MHz and 2 200-2 290 MHz </w:t>
      </w:r>
      <w:bookmarkStart w:id="531" w:name="_Hlk14721015"/>
      <w:r w:rsidRPr="001377BD">
        <w:t>through the inclusion of a space-to-space allocation</w:t>
      </w:r>
      <w:bookmarkEnd w:id="531"/>
      <w:r w:rsidRPr="001377BD">
        <w:t>,</w:t>
      </w:r>
    </w:p>
    <w:p w14:paraId="3078CA63" w14:textId="77777777" w:rsidR="00EA5623" w:rsidRPr="001377BD" w:rsidRDefault="00BA5614" w:rsidP="006539CD">
      <w:pPr>
        <w:pStyle w:val="Call"/>
      </w:pPr>
      <w:r w:rsidRPr="001377BD">
        <w:t>recognizing</w:t>
      </w:r>
    </w:p>
    <w:p w14:paraId="24F9097D" w14:textId="77777777" w:rsidR="00EA5623" w:rsidRPr="001377BD" w:rsidRDefault="00BA5614" w:rsidP="006539CD">
      <w:pPr>
        <w:rPr>
          <w:rFonts w:asciiTheme="majorBidi" w:hAnsiTheme="majorBidi" w:cstheme="majorBidi"/>
          <w:szCs w:val="24"/>
        </w:rPr>
      </w:pPr>
      <w:r w:rsidRPr="001377BD">
        <w:rPr>
          <w:i/>
        </w:rPr>
        <w:t>a)</w:t>
      </w:r>
      <w:r w:rsidRPr="001377BD">
        <w:tab/>
        <w:t xml:space="preserve">that it is necessary to study the impact on other services, as well as Earth-to-space and space-to-Earth operation within the MSS, of the operation of inter-satellite links in the above frequency bands, taking into account applicable footnotes to the Table of Frequency Allocations, to ensure compatibility with all primary allocated services in these frequency bands </w:t>
      </w:r>
      <w:r w:rsidRPr="001377BD">
        <w:rPr>
          <w:lang w:eastAsia="zh-CN"/>
        </w:rPr>
        <w:t xml:space="preserve">and the adjacent </w:t>
      </w:r>
      <w:r w:rsidRPr="001377BD">
        <w:t xml:space="preserve">frequency </w:t>
      </w:r>
      <w:r w:rsidRPr="001377BD">
        <w:rPr>
          <w:lang w:eastAsia="zh-CN"/>
        </w:rPr>
        <w:t xml:space="preserve">bands </w:t>
      </w:r>
      <w:r w:rsidRPr="001377BD">
        <w:t>and avoid harmful interference</w:t>
      </w:r>
      <w:r w:rsidRPr="001377BD">
        <w:rPr>
          <w:rFonts w:asciiTheme="majorBidi" w:hAnsiTheme="majorBidi" w:cstheme="majorBidi"/>
          <w:szCs w:val="24"/>
        </w:rPr>
        <w:t>;</w:t>
      </w:r>
    </w:p>
    <w:p w14:paraId="00EDCBDE" w14:textId="77777777" w:rsidR="00EA5623" w:rsidRPr="001377BD" w:rsidRDefault="00BA5614" w:rsidP="006539CD">
      <w:r w:rsidRPr="001377BD">
        <w:rPr>
          <w:i/>
        </w:rPr>
        <w:t>b</w:t>
      </w:r>
      <w:r w:rsidRPr="001377BD">
        <w:rPr>
          <w:i/>
          <w:iCs/>
        </w:rPr>
        <w:t>)</w:t>
      </w:r>
      <w:r w:rsidRPr="001377BD">
        <w:tab/>
        <w:t>that there should be no additional regulatory or technical constraints imposed on primary services to which the frequency band</w:t>
      </w:r>
      <w:r w:rsidRPr="001377BD">
        <w:rPr>
          <w:lang w:eastAsia="zh-CN"/>
        </w:rPr>
        <w:t xml:space="preserve"> and adjacent </w:t>
      </w:r>
      <w:r w:rsidRPr="001377BD">
        <w:t xml:space="preserve">frequency </w:t>
      </w:r>
      <w:r w:rsidRPr="001377BD">
        <w:rPr>
          <w:lang w:eastAsia="zh-CN"/>
        </w:rPr>
        <w:t>bands</w:t>
      </w:r>
      <w:r w:rsidRPr="001377BD">
        <w:t xml:space="preserve"> are currently allocated;</w:t>
      </w:r>
    </w:p>
    <w:p w14:paraId="3DB2B3C1" w14:textId="77777777" w:rsidR="00EA5623" w:rsidRPr="001377BD" w:rsidRDefault="00BA5614" w:rsidP="006539CD">
      <w:r w:rsidRPr="001377BD">
        <w:rPr>
          <w:i/>
        </w:rPr>
        <w:t>c)</w:t>
      </w:r>
      <w:r w:rsidRPr="001377BD">
        <w:tab/>
        <w:t xml:space="preserve">that it is necessary to study whether space-to-Earth direction transmissions from space stations at higher orbital altitudes, including GSO, can be successfully received by lower </w:t>
      </w:r>
      <w:r w:rsidRPr="001377BD">
        <w:rPr>
          <w:rFonts w:eastAsia="Calibri"/>
        </w:rPr>
        <w:t xml:space="preserve">orbital </w:t>
      </w:r>
      <w:r w:rsidRPr="001377BD">
        <w:t>altitude non-GSO satellites, without imposing any additional constraints on all allocated services</w:t>
      </w:r>
      <w:bookmarkStart w:id="532" w:name="_Hlk11962436"/>
      <w:r w:rsidRPr="001377BD">
        <w:t xml:space="preserve"> in these frequency bands</w:t>
      </w:r>
      <w:bookmarkEnd w:id="532"/>
      <w:r w:rsidRPr="001377BD">
        <w:t>;</w:t>
      </w:r>
    </w:p>
    <w:p w14:paraId="0BA6BE1F" w14:textId="77777777" w:rsidR="00EA5623" w:rsidRPr="001377BD" w:rsidRDefault="00BA5614" w:rsidP="006539CD">
      <w:r w:rsidRPr="001377BD">
        <w:rPr>
          <w:i/>
        </w:rPr>
        <w:t>d)</w:t>
      </w:r>
      <w:r w:rsidRPr="001377BD">
        <w:tab/>
        <w:t xml:space="preserve">that the sharing scenarios may vary widely because of the wide variety of orbital characteristics of the non-GSO </w:t>
      </w:r>
      <w:r w:rsidRPr="001377BD">
        <w:rPr>
          <w:lang w:eastAsia="zh-CN"/>
        </w:rPr>
        <w:t xml:space="preserve">MSS </w:t>
      </w:r>
      <w:r w:rsidRPr="001377BD">
        <w:t>space stations;</w:t>
      </w:r>
    </w:p>
    <w:p w14:paraId="16D86363" w14:textId="77777777" w:rsidR="00EA5623" w:rsidRPr="001377BD" w:rsidRDefault="00BA5614" w:rsidP="006539CD">
      <w:pPr>
        <w:rPr>
          <w:rFonts w:eastAsia="Calibri"/>
          <w:bCs/>
        </w:rPr>
      </w:pPr>
      <w:r w:rsidRPr="001377BD">
        <w:rPr>
          <w:rFonts w:eastAsia="Calibri"/>
          <w:bCs/>
          <w:i/>
          <w:iCs/>
        </w:rPr>
        <w:t>e)</w:t>
      </w:r>
      <w:r w:rsidRPr="001377BD">
        <w:rPr>
          <w:rFonts w:eastAsia="Calibri"/>
          <w:bCs/>
        </w:rPr>
        <w:tab/>
      </w:r>
      <w:r w:rsidRPr="001377BD">
        <w:t>that out-of-band emissions, signals due to antenna pattern sidelobes, reflections from receiving space stations and in-band unintentional radiation due to Doppler shifts may impact services operating in the same and adjacent or nearby frequency bands</w:t>
      </w:r>
      <w:r w:rsidRPr="001377BD">
        <w:rPr>
          <w:rFonts w:eastAsia="Calibri"/>
          <w:bCs/>
        </w:rPr>
        <w:t>;</w:t>
      </w:r>
    </w:p>
    <w:p w14:paraId="18B91D7E" w14:textId="24352685" w:rsidR="00EA5623" w:rsidRPr="001377BD" w:rsidRDefault="00BA5614" w:rsidP="006539CD">
      <w:pPr>
        <w:rPr>
          <w:rFonts w:eastAsia="Calibri"/>
        </w:rPr>
      </w:pPr>
      <w:r w:rsidRPr="001377BD">
        <w:rPr>
          <w:i/>
        </w:rPr>
        <w:t>f)</w:t>
      </w:r>
      <w:r w:rsidRPr="001377BD">
        <w:tab/>
        <w:t>that currently the only option for</w:t>
      </w:r>
      <w:r w:rsidRPr="001377BD">
        <w:rPr>
          <w:lang w:eastAsia="zh-CN"/>
        </w:rPr>
        <w:t xml:space="preserve"> MSS</w:t>
      </w:r>
      <w:r w:rsidRPr="001377BD">
        <w:t xml:space="preserve"> space stations</w:t>
      </w:r>
      <w:r w:rsidRPr="001377BD">
        <w:rPr>
          <w:lang w:eastAsia="zh-CN"/>
        </w:rPr>
        <w:t xml:space="preserve"> in the </w:t>
      </w:r>
      <w:r w:rsidRPr="001377BD">
        <w:t>frequency bands 1 525</w:t>
      </w:r>
      <w:r w:rsidRPr="001377BD">
        <w:noBreakHyphen/>
        <w:t>1 544 MHz, 1 545-1 559 MHz, 1 610-1 645.5 MHz, 1 646-1 660</w:t>
      </w:r>
      <w:del w:id="533" w:author="CEPT" w:date="2023-09-03T13:04:00Z">
        <w:r w:rsidRPr="001377BD" w:rsidDel="003A7F64">
          <w:delText>.5</w:delText>
        </w:r>
      </w:del>
      <w:r w:rsidRPr="001377BD">
        <w:t> MHz</w:t>
      </w:r>
      <w:ins w:id="534" w:author="CEPT" w:date="2023-09-03T13:05:00Z">
        <w:r w:rsidR="003A7F64" w:rsidRPr="001377BD">
          <w:t>, 1 670-1 675 MHz</w:t>
        </w:r>
      </w:ins>
      <w:r w:rsidRPr="001377BD">
        <w:t xml:space="preserve"> and 2 483.5</w:t>
      </w:r>
      <w:r w:rsidRPr="001377BD">
        <w:noBreakHyphen/>
        <w:t xml:space="preserve">2 500 MHz needing to communicate with other orbital space stations is to operate </w:t>
      </w:r>
      <w:r w:rsidRPr="001377BD">
        <w:rPr>
          <w:rFonts w:eastAsia="Calibri"/>
        </w:rPr>
        <w:t>under No. </w:t>
      </w:r>
      <w:r w:rsidRPr="001377BD">
        <w:rPr>
          <w:rFonts w:eastAsia="Calibri"/>
          <w:b/>
        </w:rPr>
        <w:t>4.4</w:t>
      </w:r>
      <w:r w:rsidRPr="001377BD">
        <w:rPr>
          <w:rFonts w:eastAsia="Calibri"/>
        </w:rPr>
        <w:t>, without recognition and on a non-harmful interference/non-protected basis</w:t>
      </w:r>
      <w:r w:rsidRPr="001377BD">
        <w:t xml:space="preserve"> </w:t>
      </w:r>
      <w:r w:rsidRPr="001377BD">
        <w:rPr>
          <w:rFonts w:eastAsia="Calibri"/>
        </w:rPr>
        <w:t>in frequency bands allocated to another space service,</w:t>
      </w:r>
    </w:p>
    <w:p w14:paraId="10AD29DE" w14:textId="77777777" w:rsidR="00EA5623" w:rsidRPr="001377BD" w:rsidRDefault="00BA5614" w:rsidP="006539CD">
      <w:pPr>
        <w:pStyle w:val="Call"/>
        <w:rPr>
          <w:rFonts w:eastAsia="Calibri"/>
        </w:rPr>
      </w:pPr>
      <w:r w:rsidRPr="001377BD">
        <w:rPr>
          <w:rFonts w:eastAsia="Calibri"/>
        </w:rPr>
        <w:t>recognizing further</w:t>
      </w:r>
    </w:p>
    <w:p w14:paraId="5E2BDAE0" w14:textId="77777777" w:rsidR="00EA5623" w:rsidRPr="001377BD" w:rsidRDefault="00BA5614" w:rsidP="006539CD">
      <w:pPr>
        <w:rPr>
          <w:rFonts w:eastAsia="Calibri"/>
          <w:i/>
        </w:rPr>
      </w:pPr>
      <w:r w:rsidRPr="001377BD">
        <w:rPr>
          <w:rFonts w:eastAsia="Calibri"/>
          <w:i/>
        </w:rPr>
        <w:t>a)</w:t>
      </w:r>
      <w:r w:rsidRPr="001377BD">
        <w:rPr>
          <w:rFonts w:eastAsia="Calibri"/>
        </w:rPr>
        <w:tab/>
        <w:t xml:space="preserve">that the use of frequency bands by the MSS in the frequency range 1-3 GHz is subject to existing Resolutions, coordination requirements and country footnotes taking into account, in </w:t>
      </w:r>
      <w:r w:rsidRPr="001377BD">
        <w:rPr>
          <w:rFonts w:eastAsia="Calibri"/>
        </w:rPr>
        <w:lastRenderedPageBreak/>
        <w:t>particular, the protection of safety services and aeronautical mobile-satellite (R) services, and of the Global Maritime Distress and Safety System;</w:t>
      </w:r>
    </w:p>
    <w:p w14:paraId="5378AA2D" w14:textId="61EF341F" w:rsidR="00EA5623" w:rsidRPr="001377BD" w:rsidRDefault="00BA5614" w:rsidP="006539CD">
      <w:pPr>
        <w:rPr>
          <w:rFonts w:eastAsia="Calibri"/>
        </w:rPr>
      </w:pPr>
      <w:r w:rsidRPr="001377BD">
        <w:rPr>
          <w:rFonts w:eastAsia="Calibri"/>
          <w:i/>
        </w:rPr>
        <w:t>b)</w:t>
      </w:r>
      <w:r w:rsidRPr="001377BD">
        <w:rPr>
          <w:rFonts w:eastAsia="Calibri"/>
        </w:rPr>
        <w:tab/>
        <w:t>that the fixed and mobile services are allocated on a primary basis in the frequency band</w:t>
      </w:r>
      <w:ins w:id="535" w:author="CEPT" w:date="2023-09-02T10:09:00Z">
        <w:r w:rsidR="00FF2002" w:rsidRPr="001377BD">
          <w:rPr>
            <w:rFonts w:eastAsia="Calibri"/>
          </w:rPr>
          <w:t xml:space="preserve">s </w:t>
        </w:r>
        <w:r w:rsidR="00FF2002" w:rsidRPr="001377BD">
          <w:t>1 670-1 675 MHz and</w:t>
        </w:r>
      </w:ins>
      <w:r w:rsidRPr="001377BD">
        <w:rPr>
          <w:rFonts w:eastAsia="Calibri"/>
        </w:rPr>
        <w:t xml:space="preserve"> </w:t>
      </w:r>
      <w:r w:rsidRPr="001377BD">
        <w:t>2 483.5-2 500 MHz</w:t>
      </w:r>
      <w:r w:rsidRPr="001377BD">
        <w:rPr>
          <w:rFonts w:eastAsia="Calibri"/>
        </w:rPr>
        <w:t xml:space="preserve"> on a global basis and that the fixed service is also allocated on a primary basis in the frequency band 1 525-1 530</w:t>
      </w:r>
      <w:r w:rsidRPr="001377BD">
        <w:t> </w:t>
      </w:r>
      <w:r w:rsidRPr="001377BD">
        <w:rPr>
          <w:rFonts w:eastAsia="Calibri"/>
        </w:rPr>
        <w:t>MHz in Regions 1 and 3;</w:t>
      </w:r>
    </w:p>
    <w:p w14:paraId="57256247" w14:textId="18E75514" w:rsidR="00EA5623" w:rsidRPr="001377BD" w:rsidRDefault="00BA5614" w:rsidP="006539CD">
      <w:pPr>
        <w:rPr>
          <w:rFonts w:eastAsia="Calibri"/>
        </w:rPr>
      </w:pPr>
      <w:r w:rsidRPr="001377BD">
        <w:rPr>
          <w:rFonts w:eastAsia="Calibri"/>
          <w:i/>
          <w:iCs/>
        </w:rPr>
        <w:t>c)</w:t>
      </w:r>
      <w:r w:rsidRPr="001377BD">
        <w:rPr>
          <w:rFonts w:eastAsia="Calibri"/>
          <w:i/>
          <w:iCs/>
        </w:rPr>
        <w:tab/>
      </w:r>
      <w:r w:rsidRPr="001377BD">
        <w:rPr>
          <w:rFonts w:eastAsia="Calibri"/>
        </w:rPr>
        <w:t>that the radionavigation-satellite service is allocated on a primary basis in the frequency band 1 559-1 610 MHz for both space-to-Earth and space-to-space use</w:t>
      </w:r>
      <w:del w:id="536" w:author="CEPT" w:date="2023-09-02T10:09:00Z">
        <w:r w:rsidRPr="001377BD" w:rsidDel="00EE7398">
          <w:rPr>
            <w:rFonts w:eastAsia="Calibri"/>
          </w:rPr>
          <w:delText>,</w:delText>
        </w:r>
      </w:del>
      <w:ins w:id="537" w:author="CEPT" w:date="2023-09-02T10:09:00Z">
        <w:r w:rsidR="00EE7398" w:rsidRPr="001377BD">
          <w:rPr>
            <w:rFonts w:eastAsia="Calibri"/>
          </w:rPr>
          <w:t>;</w:t>
        </w:r>
      </w:ins>
    </w:p>
    <w:p w14:paraId="5472911A" w14:textId="53A33608" w:rsidR="00EE7398" w:rsidRPr="001377BD" w:rsidRDefault="00EE7398" w:rsidP="00EE7398">
      <w:pPr>
        <w:rPr>
          <w:ins w:id="538" w:author="CEPT" w:date="2023-09-02T10:09:00Z"/>
        </w:rPr>
      </w:pPr>
      <w:ins w:id="539" w:author="CEPT" w:date="2023-09-02T10:09:00Z">
        <w:r w:rsidRPr="001377BD">
          <w:rPr>
            <w:i/>
            <w:iCs/>
          </w:rPr>
          <w:t>d)</w:t>
        </w:r>
        <w:r w:rsidRPr="001377BD">
          <w:rPr>
            <w:i/>
            <w:iCs/>
          </w:rPr>
          <w:tab/>
        </w:r>
        <w:r w:rsidRPr="001377BD">
          <w:t xml:space="preserve">that the radio astronomy service is allocated on a primary basis in the frequency bands 1 610.6 </w:t>
        </w:r>
        <w:r w:rsidR="00B42D3B" w:rsidRPr="001377BD">
          <w:t>-</w:t>
        </w:r>
        <w:r w:rsidRPr="001377BD">
          <w:t xml:space="preserve"> 1 613.8 </w:t>
        </w:r>
        <w:proofErr w:type="gramStart"/>
        <w:r w:rsidRPr="001377BD">
          <w:t>MHz  and</w:t>
        </w:r>
        <w:proofErr w:type="gramEnd"/>
        <w:r w:rsidRPr="001377BD">
          <w:t xml:space="preserve"> 1 660</w:t>
        </w:r>
        <w:r w:rsidR="00B42D3B" w:rsidRPr="001377BD">
          <w:t xml:space="preserve"> </w:t>
        </w:r>
        <w:r w:rsidRPr="001377BD">
          <w:t>-</w:t>
        </w:r>
        <w:r w:rsidR="00B42D3B" w:rsidRPr="001377BD">
          <w:t xml:space="preserve"> </w:t>
        </w:r>
        <w:r w:rsidRPr="001377BD">
          <w:t xml:space="preserve">1 670 MHz, and No. </w:t>
        </w:r>
        <w:r w:rsidRPr="001377BD">
          <w:rPr>
            <w:b/>
            <w:bCs/>
          </w:rPr>
          <w:t>5.149</w:t>
        </w:r>
        <w:r w:rsidRPr="001377BD">
          <w:t xml:space="preserve"> applies,</w:t>
        </w:r>
      </w:ins>
    </w:p>
    <w:p w14:paraId="50382724" w14:textId="77777777" w:rsidR="00EA5623" w:rsidRPr="001377BD" w:rsidRDefault="00BA5614" w:rsidP="006539CD">
      <w:pPr>
        <w:pStyle w:val="Call"/>
      </w:pPr>
      <w:r w:rsidRPr="001377BD">
        <w:t>noting</w:t>
      </w:r>
    </w:p>
    <w:p w14:paraId="154278C2" w14:textId="519BA795" w:rsidR="00EA5623" w:rsidRPr="001377BD" w:rsidRDefault="00BA5614" w:rsidP="006539CD">
      <w:r w:rsidRPr="001377BD">
        <w:rPr>
          <w:i/>
        </w:rPr>
        <w:t>a)</w:t>
      </w:r>
      <w:r w:rsidRPr="001377BD">
        <w:tab/>
        <w:t xml:space="preserve">that section 3.1.3.2 of the Director’s Report to </w:t>
      </w:r>
      <w:del w:id="540" w:author="CEPT" w:date="2023-09-02T10:09:00Z">
        <w:r w:rsidRPr="001377BD" w:rsidDel="00EE7398">
          <w:delText>this conference</w:delText>
        </w:r>
      </w:del>
      <w:ins w:id="541" w:author="CEPT" w:date="2023-09-02T10:09:00Z">
        <w:r w:rsidR="00EE7398" w:rsidRPr="001377BD">
          <w:t>WRC-19</w:t>
        </w:r>
      </w:ins>
      <w:r w:rsidRPr="001377BD">
        <w:t xml:space="preserve"> highlights that the Radiocommunication Bureau has received an increased number of Advance Publication Information (API) submissions for non-GSO networks in frequency bands which are not allocated by Article </w:t>
      </w:r>
      <w:r w:rsidRPr="001377BD">
        <w:rPr>
          <w:b/>
          <w:bCs/>
        </w:rPr>
        <w:t>5</w:t>
      </w:r>
      <w:r w:rsidRPr="001377BD">
        <w:t xml:space="preserve"> for the type of service foreseen, including satellite network filings for inter-satellite applications in frequency bands allocated only in the Earth-to-space or space-to-Earth directions;</w:t>
      </w:r>
    </w:p>
    <w:p w14:paraId="321F5470" w14:textId="004E0CEE" w:rsidR="00EA5623" w:rsidRPr="001377BD" w:rsidRDefault="00BA5614" w:rsidP="006539CD">
      <w:pPr>
        <w:rPr>
          <w:rFonts w:eastAsiaTheme="minorHAnsi"/>
        </w:rPr>
      </w:pPr>
      <w:r w:rsidRPr="001377BD">
        <w:rPr>
          <w:i/>
        </w:rPr>
        <w:t>b)</w:t>
      </w:r>
      <w:r w:rsidRPr="001377BD">
        <w:tab/>
        <w:t xml:space="preserve">that the </w:t>
      </w:r>
      <w:ins w:id="542" w:author="CEPT" w:date="2023-09-02T10:10:00Z">
        <w:r w:rsidR="008D16C5" w:rsidRPr="001377BD">
          <w:t xml:space="preserve">above </w:t>
        </w:r>
      </w:ins>
      <w:r w:rsidRPr="001377BD">
        <w:t>Director’s Report concludes that, in view of recent technical developments and the increasing number of submissions of inter-satellite links in frequency bands not allocated to the ISS or to a space service in the space-to-space direction, this conference may wish to consider means to give recognition to these uses based on the conditions derived from studies by ITU</w:t>
      </w:r>
      <w:r w:rsidRPr="001377BD">
        <w:noBreakHyphen/>
        <w:t>R Working Parties 4A and 4C in order to avoid interfering with existing systems operating in the same frequency bands,</w:t>
      </w:r>
    </w:p>
    <w:p w14:paraId="76F71BBC" w14:textId="77777777" w:rsidR="00EA5623" w:rsidRPr="001377BD" w:rsidRDefault="00BA5614" w:rsidP="006539CD">
      <w:pPr>
        <w:pStyle w:val="Call"/>
      </w:pPr>
      <w:r w:rsidRPr="001377BD">
        <w:t>resolves to invite the ITU Radiocommunication Sector</w:t>
      </w:r>
    </w:p>
    <w:p w14:paraId="00EFED58" w14:textId="77777777" w:rsidR="00EA5623" w:rsidRPr="001377BD" w:rsidRDefault="00BA5614" w:rsidP="006539CD">
      <w:pPr>
        <w:keepNext/>
      </w:pPr>
      <w:r w:rsidRPr="001377BD">
        <w:t>1</w:t>
      </w:r>
      <w:r w:rsidRPr="001377BD">
        <w:tab/>
        <w:t>to study</w:t>
      </w:r>
      <w:r w:rsidRPr="001377BD">
        <w:rPr>
          <w:rFonts w:eastAsia="Calibri"/>
        </w:rPr>
        <w:t xml:space="preserve"> the technical and operational characteristics of different types of non-GSO MSS space stations </w:t>
      </w:r>
      <w:r w:rsidRPr="001377BD">
        <w:t>that operate or plan to operate space-to-space links with GSO MSS networks in the following frequency bands:</w:t>
      </w:r>
    </w:p>
    <w:p w14:paraId="0F70E7C4" w14:textId="5BD83CF2" w:rsidR="00EA5623" w:rsidRPr="001377BD" w:rsidRDefault="00BA5614" w:rsidP="006539CD">
      <w:pPr>
        <w:tabs>
          <w:tab w:val="clear" w:pos="2268"/>
          <w:tab w:val="left" w:pos="2608"/>
          <w:tab w:val="left" w:pos="3345"/>
        </w:tabs>
        <w:spacing w:before="80"/>
        <w:ind w:left="1134" w:hanging="1134"/>
      </w:pPr>
      <w:r w:rsidRPr="001377BD">
        <w:rPr>
          <w:rFonts w:eastAsia="Calibri"/>
        </w:rPr>
        <w:t>a)</w:t>
      </w:r>
      <w:r w:rsidRPr="001377BD">
        <w:rPr>
          <w:rFonts w:eastAsia="Calibri"/>
        </w:rPr>
        <w:tab/>
        <w:t xml:space="preserve">Earth-to-space direction in the frequency bands </w:t>
      </w:r>
      <w:del w:id="543" w:author="CEPT" w:date="2023-09-02T10:10:00Z">
        <w:r w:rsidRPr="001377BD" w:rsidDel="008D16C5">
          <w:rPr>
            <w:rFonts w:eastAsia="Calibri"/>
          </w:rPr>
          <w:delText>[</w:delText>
        </w:r>
      </w:del>
      <w:r w:rsidRPr="001377BD">
        <w:t>1 626.5-1 </w:t>
      </w:r>
      <w:r w:rsidR="0070655F" w:rsidRPr="001377BD">
        <w:t>645.</w:t>
      </w:r>
      <w:r w:rsidRPr="001377BD">
        <w:t>5 MHz</w:t>
      </w:r>
      <w:ins w:id="544" w:author="CEPT" w:date="2023-09-02T10:10:00Z">
        <w:r w:rsidR="008D16C5" w:rsidRPr="001377BD">
          <w:t xml:space="preserve">, </w:t>
        </w:r>
      </w:ins>
      <w:r w:rsidRPr="001377BD">
        <w:t xml:space="preserve"> </w:t>
      </w:r>
      <w:del w:id="545" w:author="CEPT" w:date="2023-09-02T10:10:00Z">
        <w:r w:rsidRPr="001377BD" w:rsidDel="008D16C5">
          <w:delText xml:space="preserve">and </w:delText>
        </w:r>
      </w:del>
      <w:r w:rsidRPr="001377BD">
        <w:t>1 646.5</w:t>
      </w:r>
      <w:r w:rsidRPr="001377BD">
        <w:noBreakHyphen/>
        <w:t>1 660</w:t>
      </w:r>
      <w:del w:id="546" w:author="CEPT" w:date="2023-09-02T10:10:00Z">
        <w:r w:rsidRPr="001377BD" w:rsidDel="00B57F37">
          <w:delText>.</w:delText>
        </w:r>
        <w:r w:rsidRPr="001377BD" w:rsidDel="008D16C5">
          <w:delText>5</w:delText>
        </w:r>
      </w:del>
      <w:r w:rsidRPr="001377BD">
        <w:t> MHz</w:t>
      </w:r>
      <w:del w:id="547" w:author="CEPT" w:date="2023-09-02T10:10:00Z">
        <w:r w:rsidRPr="001377BD" w:rsidDel="008D16C5">
          <w:delText>]</w:delText>
        </w:r>
      </w:del>
      <w:ins w:id="548" w:author="CEPT" w:date="2023-09-02T10:10:00Z">
        <w:r w:rsidR="00B57F37" w:rsidRPr="001377BD">
          <w:t xml:space="preserve"> and 1 670-</w:t>
        </w:r>
      </w:ins>
      <w:ins w:id="549" w:author="CEPT" w:date="2023-09-02T10:11:00Z">
        <w:r w:rsidR="00B57F37" w:rsidRPr="001377BD">
          <w:t>1 675 MHz</w:t>
        </w:r>
      </w:ins>
      <w:r w:rsidRPr="001377BD">
        <w:t xml:space="preserve">; </w:t>
      </w:r>
      <w:r w:rsidRPr="001377BD">
        <w:rPr>
          <w:rFonts w:eastAsia="Calibri"/>
        </w:rPr>
        <w:t xml:space="preserve">and </w:t>
      </w:r>
    </w:p>
    <w:p w14:paraId="797816C7" w14:textId="34B169B2" w:rsidR="00EA5623" w:rsidRPr="001377BD" w:rsidRDefault="00BA5614" w:rsidP="006539CD">
      <w:pPr>
        <w:tabs>
          <w:tab w:val="clear" w:pos="2268"/>
          <w:tab w:val="left" w:pos="2608"/>
          <w:tab w:val="left" w:pos="3345"/>
        </w:tabs>
        <w:spacing w:before="80"/>
        <w:ind w:left="1134" w:hanging="1134"/>
        <w:rPr>
          <w:rFonts w:eastAsia="Calibri"/>
        </w:rPr>
      </w:pPr>
      <w:r w:rsidRPr="001377BD">
        <w:rPr>
          <w:rFonts w:eastAsia="Calibri"/>
        </w:rPr>
        <w:t>b)</w:t>
      </w:r>
      <w:r w:rsidRPr="001377BD">
        <w:rPr>
          <w:rFonts w:eastAsia="Calibri"/>
        </w:rPr>
        <w:tab/>
        <w:t xml:space="preserve">space-to-Earth direction in the frequency bands </w:t>
      </w:r>
      <w:del w:id="550" w:author="CEPT" w:date="2023-09-02T10:11:00Z">
        <w:r w:rsidRPr="001377BD" w:rsidDel="00B57F37">
          <w:rPr>
            <w:rFonts w:eastAsia="Calibri"/>
          </w:rPr>
          <w:delText>[</w:delText>
        </w:r>
      </w:del>
      <w:r w:rsidRPr="001377BD">
        <w:rPr>
          <w:rFonts w:eastAsia="Calibri"/>
        </w:rPr>
        <w:t>1 525-1 544</w:t>
      </w:r>
      <w:r w:rsidRPr="001377BD">
        <w:t> </w:t>
      </w:r>
      <w:r w:rsidRPr="001377BD">
        <w:rPr>
          <w:rFonts w:eastAsia="Calibri"/>
        </w:rPr>
        <w:t>MHz and 1 545</w:t>
      </w:r>
      <w:r w:rsidRPr="001377BD">
        <w:rPr>
          <w:rFonts w:eastAsia="Calibri"/>
        </w:rPr>
        <w:noBreakHyphen/>
        <w:t>1 559</w:t>
      </w:r>
      <w:r w:rsidRPr="001377BD">
        <w:t> </w:t>
      </w:r>
      <w:r w:rsidRPr="001377BD">
        <w:rPr>
          <w:rFonts w:eastAsia="Calibri"/>
        </w:rPr>
        <w:t>MHz</w:t>
      </w:r>
      <w:del w:id="551" w:author="CEPT" w:date="2023-09-02T10:11:00Z">
        <w:r w:rsidRPr="001377BD" w:rsidDel="00B57F37">
          <w:rPr>
            <w:rFonts w:eastAsia="Calibri"/>
          </w:rPr>
          <w:delText>]</w:delText>
        </w:r>
      </w:del>
      <w:r w:rsidRPr="001377BD">
        <w:rPr>
          <w:rFonts w:eastAsia="Calibri"/>
        </w:rPr>
        <w:t>;</w:t>
      </w:r>
    </w:p>
    <w:p w14:paraId="4603FE20" w14:textId="77777777" w:rsidR="00EA5623" w:rsidRPr="001377BD" w:rsidRDefault="00BA5614" w:rsidP="006539CD">
      <w:pPr>
        <w:keepNext/>
      </w:pPr>
      <w:r w:rsidRPr="001377BD">
        <w:t>2</w:t>
      </w:r>
      <w:r w:rsidRPr="001377BD">
        <w:tab/>
        <w:t>to study</w:t>
      </w:r>
      <w:r w:rsidRPr="001377BD">
        <w:rPr>
          <w:rFonts w:eastAsia="Calibri"/>
        </w:rPr>
        <w:t xml:space="preserve"> the technical and operational characteristics of different types of non-GSO MSS space stations </w:t>
      </w:r>
      <w:r w:rsidRPr="001377BD">
        <w:t>that operate or plan to operate space-to-space links with non-GSO and GSO MSS networks in the following frequency bands:</w:t>
      </w:r>
    </w:p>
    <w:p w14:paraId="2238E1F3" w14:textId="77777777" w:rsidR="00EA5623" w:rsidRPr="001377BD" w:rsidRDefault="00BA5614" w:rsidP="006539CD">
      <w:pPr>
        <w:tabs>
          <w:tab w:val="clear" w:pos="2268"/>
          <w:tab w:val="left" w:pos="2608"/>
          <w:tab w:val="left" w:pos="3345"/>
        </w:tabs>
        <w:spacing w:before="80"/>
        <w:ind w:left="1134" w:hanging="1134"/>
      </w:pPr>
      <w:r w:rsidRPr="001377BD">
        <w:rPr>
          <w:rFonts w:eastAsia="Calibri"/>
        </w:rPr>
        <w:t>a)</w:t>
      </w:r>
      <w:r w:rsidRPr="001377BD">
        <w:rPr>
          <w:rFonts w:eastAsia="Calibri"/>
        </w:rPr>
        <w:tab/>
        <w:t xml:space="preserve">Earth-to-space direction in the frequency band </w:t>
      </w:r>
      <w:del w:id="552" w:author="CEPT" w:date="2023-09-02T10:11:00Z">
        <w:r w:rsidRPr="001377BD" w:rsidDel="00BF66BF">
          <w:rPr>
            <w:rFonts w:eastAsia="Calibri"/>
          </w:rPr>
          <w:delText>[</w:delText>
        </w:r>
      </w:del>
      <w:r w:rsidRPr="001377BD">
        <w:t>1 610-1 626.5 MHz</w:t>
      </w:r>
      <w:del w:id="553" w:author="CEPT" w:date="2023-09-02T10:11:00Z">
        <w:r w:rsidRPr="001377BD" w:rsidDel="00BF66BF">
          <w:delText>]</w:delText>
        </w:r>
      </w:del>
      <w:r w:rsidRPr="001377BD">
        <w:t>;</w:t>
      </w:r>
      <w:r w:rsidRPr="001377BD">
        <w:rPr>
          <w:rFonts w:eastAsia="Calibri"/>
          <w:lang w:eastAsia="zh-CN"/>
        </w:rPr>
        <w:t xml:space="preserve"> </w:t>
      </w:r>
      <w:r w:rsidRPr="001377BD">
        <w:rPr>
          <w:rFonts w:eastAsia="Calibri"/>
        </w:rPr>
        <w:t>and</w:t>
      </w:r>
    </w:p>
    <w:p w14:paraId="7B40F653" w14:textId="77777777" w:rsidR="00EA5623" w:rsidRPr="001377BD" w:rsidRDefault="00BA5614" w:rsidP="006539CD">
      <w:pPr>
        <w:tabs>
          <w:tab w:val="clear" w:pos="2268"/>
          <w:tab w:val="left" w:pos="2608"/>
          <w:tab w:val="left" w:pos="3345"/>
        </w:tabs>
        <w:spacing w:before="80"/>
        <w:ind w:left="1134" w:hanging="1134"/>
      </w:pPr>
      <w:r w:rsidRPr="001377BD">
        <w:rPr>
          <w:rFonts w:eastAsia="Calibri"/>
        </w:rPr>
        <w:t>b)</w:t>
      </w:r>
      <w:r w:rsidRPr="001377BD">
        <w:rPr>
          <w:rFonts w:eastAsia="Calibri"/>
        </w:rPr>
        <w:tab/>
        <w:t xml:space="preserve">space-to-Earth direction in the frequency bands </w:t>
      </w:r>
      <w:del w:id="554" w:author="CEPT" w:date="2023-09-02T10:11:00Z">
        <w:r w:rsidRPr="001377BD" w:rsidDel="00BF66BF">
          <w:rPr>
            <w:rFonts w:eastAsia="Calibri"/>
          </w:rPr>
          <w:delText>[</w:delText>
        </w:r>
      </w:del>
      <w:r w:rsidRPr="001377BD">
        <w:t>1 613.8-1 626.5 MHz</w:t>
      </w:r>
      <w:r w:rsidRPr="001377BD">
        <w:rPr>
          <w:rFonts w:eastAsia="Calibri"/>
        </w:rPr>
        <w:t xml:space="preserve"> and 2 483.5</w:t>
      </w:r>
      <w:r w:rsidRPr="001377BD">
        <w:rPr>
          <w:rFonts w:eastAsia="Calibri"/>
        </w:rPr>
        <w:noBreakHyphen/>
        <w:t>2 500 MHz</w:t>
      </w:r>
      <w:del w:id="555" w:author="CEPT" w:date="2023-09-02T10:11:00Z">
        <w:r w:rsidRPr="001377BD" w:rsidDel="00BF66BF">
          <w:rPr>
            <w:rFonts w:eastAsia="Calibri"/>
          </w:rPr>
          <w:delText>]</w:delText>
        </w:r>
      </w:del>
      <w:r w:rsidRPr="001377BD">
        <w:rPr>
          <w:rFonts w:eastAsia="Calibri"/>
        </w:rPr>
        <w:t>;</w:t>
      </w:r>
    </w:p>
    <w:p w14:paraId="0636C032" w14:textId="77777777" w:rsidR="00EA5623" w:rsidRPr="001377BD" w:rsidRDefault="00BA5614" w:rsidP="006539CD">
      <w:pPr>
        <w:keepNext/>
        <w:rPr>
          <w:rFonts w:eastAsiaTheme="minorHAnsi"/>
        </w:rPr>
      </w:pPr>
      <w:r w:rsidRPr="001377BD">
        <w:t>3</w:t>
      </w:r>
      <w:r w:rsidRPr="001377BD">
        <w:tab/>
        <w:t xml:space="preserve">to </w:t>
      </w:r>
      <w:r w:rsidRPr="001377BD">
        <w:rPr>
          <w:rFonts w:eastAsiaTheme="minorHAnsi"/>
        </w:rPr>
        <w:t xml:space="preserve">study sharing and compatibility between space-to-space links in the cases described in </w:t>
      </w:r>
      <w:r w:rsidRPr="001377BD">
        <w:rPr>
          <w:rFonts w:eastAsiaTheme="minorHAnsi"/>
          <w:i/>
        </w:rPr>
        <w:t>resolves to invite the ITU Radiocommunication Sector</w:t>
      </w:r>
      <w:r w:rsidRPr="001377BD">
        <w:rPr>
          <w:rFonts w:eastAsiaTheme="minorHAnsi"/>
        </w:rPr>
        <w:t> 1 and 2</w:t>
      </w:r>
      <w:r w:rsidRPr="001377BD">
        <w:t xml:space="preserve"> </w:t>
      </w:r>
      <w:r w:rsidRPr="001377BD">
        <w:rPr>
          <w:rFonts w:eastAsiaTheme="minorHAnsi"/>
        </w:rPr>
        <w:t>and</w:t>
      </w:r>
    </w:p>
    <w:p w14:paraId="7D780352" w14:textId="77777777" w:rsidR="00EA5623" w:rsidRPr="001377BD" w:rsidRDefault="00BA5614" w:rsidP="006539CD">
      <w:pPr>
        <w:tabs>
          <w:tab w:val="clear" w:pos="2268"/>
          <w:tab w:val="left" w:pos="2608"/>
          <w:tab w:val="left" w:pos="3345"/>
        </w:tabs>
        <w:spacing w:before="80"/>
        <w:ind w:left="1134" w:hanging="1134"/>
        <w:rPr>
          <w:bCs/>
        </w:rPr>
      </w:pPr>
      <w:r w:rsidRPr="001377BD">
        <w:rPr>
          <w:rFonts w:eastAsiaTheme="minorHAnsi"/>
        </w:rPr>
        <w:t>–</w:t>
      </w:r>
      <w:r w:rsidRPr="001377BD">
        <w:rPr>
          <w:rFonts w:eastAsiaTheme="minorHAnsi"/>
        </w:rPr>
        <w:tab/>
        <w:t>current and planned stations of the MSS;</w:t>
      </w:r>
    </w:p>
    <w:p w14:paraId="002453BC" w14:textId="77777777" w:rsidR="00EA5623" w:rsidRPr="001377BD" w:rsidRDefault="00BA5614" w:rsidP="006539CD">
      <w:pPr>
        <w:tabs>
          <w:tab w:val="clear" w:pos="2268"/>
          <w:tab w:val="left" w:pos="2608"/>
          <w:tab w:val="left" w:pos="3345"/>
        </w:tabs>
        <w:spacing w:before="80"/>
        <w:ind w:left="1134" w:hanging="1134"/>
        <w:rPr>
          <w:bCs/>
        </w:rPr>
      </w:pPr>
      <w:r w:rsidRPr="001377BD">
        <w:rPr>
          <w:rFonts w:eastAsiaTheme="minorHAnsi"/>
        </w:rPr>
        <w:t>–</w:t>
      </w:r>
      <w:r w:rsidRPr="001377BD">
        <w:rPr>
          <w:rFonts w:eastAsiaTheme="minorHAnsi"/>
        </w:rPr>
        <w:tab/>
        <w:t>other existing services allocated in the same frequency bands; and</w:t>
      </w:r>
    </w:p>
    <w:p w14:paraId="0CACF8FD" w14:textId="77777777" w:rsidR="00EA5623" w:rsidRPr="001377BD" w:rsidRDefault="00BA5614" w:rsidP="006539CD">
      <w:pPr>
        <w:tabs>
          <w:tab w:val="clear" w:pos="2268"/>
          <w:tab w:val="left" w:pos="2608"/>
          <w:tab w:val="left" w:pos="3345"/>
        </w:tabs>
        <w:spacing w:before="80"/>
        <w:ind w:left="1134" w:hanging="1134"/>
        <w:rPr>
          <w:bCs/>
        </w:rPr>
      </w:pPr>
      <w:r w:rsidRPr="001377BD">
        <w:rPr>
          <w:rFonts w:eastAsiaTheme="minorHAnsi"/>
        </w:rPr>
        <w:t>–</w:t>
      </w:r>
      <w:r w:rsidRPr="001377BD">
        <w:rPr>
          <w:rFonts w:eastAsiaTheme="minorHAnsi"/>
        </w:rPr>
        <w:tab/>
        <w:t>other existing services allocated in adjacent frequency bands,</w:t>
      </w:r>
    </w:p>
    <w:p w14:paraId="62D8C366" w14:textId="200A9625" w:rsidR="00EA5623" w:rsidRPr="001377BD" w:rsidRDefault="00BA5614" w:rsidP="006539CD">
      <w:pPr>
        <w:rPr>
          <w:bCs/>
        </w:rPr>
      </w:pPr>
      <w:r w:rsidRPr="001377BD">
        <w:rPr>
          <w:rFonts w:eastAsiaTheme="minorHAnsi"/>
        </w:rPr>
        <w:t xml:space="preserve">in order to ensure protection of, and not impose undue constraints on, other MSS operations and other services allocated in those frequency bands and in adjacent frequency bands, taking into account </w:t>
      </w:r>
      <w:r w:rsidRPr="001377BD">
        <w:rPr>
          <w:rFonts w:eastAsiaTheme="minorHAnsi"/>
          <w:i/>
        </w:rPr>
        <w:t>recognizing further</w:t>
      </w:r>
      <w:r w:rsidRPr="001377BD">
        <w:rPr>
          <w:rFonts w:eastAsiaTheme="minorHAnsi"/>
        </w:rPr>
        <w:t> </w:t>
      </w:r>
      <w:r w:rsidRPr="001377BD">
        <w:rPr>
          <w:rFonts w:eastAsiaTheme="minorHAnsi"/>
          <w:i/>
        </w:rPr>
        <w:t>a)</w:t>
      </w:r>
      <w:r w:rsidRPr="001377BD">
        <w:rPr>
          <w:rFonts w:eastAsiaTheme="minorHAnsi"/>
        </w:rPr>
        <w:t xml:space="preserve"> to </w:t>
      </w:r>
      <w:del w:id="556" w:author="CEPT" w:date="2023-09-02T10:11:00Z">
        <w:r w:rsidRPr="001377BD" w:rsidDel="00BF66BF">
          <w:rPr>
            <w:rFonts w:eastAsiaTheme="minorHAnsi"/>
            <w:i/>
            <w:iCs/>
          </w:rPr>
          <w:delText>c</w:delText>
        </w:r>
      </w:del>
      <w:ins w:id="557" w:author="CEPT" w:date="2023-09-02T10:11:00Z">
        <w:r w:rsidR="00BF66BF" w:rsidRPr="001377BD">
          <w:rPr>
            <w:rFonts w:eastAsiaTheme="minorHAnsi"/>
            <w:i/>
            <w:iCs/>
          </w:rPr>
          <w:t>d</w:t>
        </w:r>
      </w:ins>
      <w:r w:rsidRPr="001377BD">
        <w:rPr>
          <w:rFonts w:eastAsiaTheme="minorHAnsi"/>
          <w:i/>
        </w:rPr>
        <w:t>)</w:t>
      </w:r>
      <w:r w:rsidRPr="001377BD">
        <w:t>;</w:t>
      </w:r>
    </w:p>
    <w:p w14:paraId="30CCFED5" w14:textId="55DDF6E5" w:rsidR="00EA5623" w:rsidRPr="001377BD" w:rsidRDefault="00BA5614" w:rsidP="006539CD">
      <w:r w:rsidRPr="001377BD">
        <w:lastRenderedPageBreak/>
        <w:t>4</w:t>
      </w:r>
      <w:r w:rsidRPr="001377BD">
        <w:tab/>
        <w:t xml:space="preserve">to </w:t>
      </w:r>
      <w:r w:rsidRPr="001377BD">
        <w:rPr>
          <w:rFonts w:eastAsia="Calibri"/>
        </w:rPr>
        <w:t xml:space="preserve">develop technical conditions and regulatory provisions for the </w:t>
      </w:r>
      <w:r w:rsidRPr="001377BD">
        <w:t>operation of space-to-space links in these frequency bands</w:t>
      </w:r>
      <w:r w:rsidRPr="001377BD">
        <w:rPr>
          <w:rFonts w:eastAsia="Calibri"/>
        </w:rPr>
        <w:t xml:space="preserve">, including new </w:t>
      </w:r>
      <w:r w:rsidRPr="001377BD">
        <w:t>or revised MSS allocations or the addition of ISS allocations</w:t>
      </w:r>
      <w:del w:id="558" w:author="CEPT" w:date="2023-09-02T10:12:00Z">
        <w:r w:rsidRPr="001377BD" w:rsidDel="00BF66BF">
          <w:delText>, on a secondary basis</w:delText>
        </w:r>
      </w:del>
      <w:r w:rsidRPr="001377BD">
        <w:rPr>
          <w:rFonts w:eastAsia="Calibri"/>
        </w:rPr>
        <w:t xml:space="preserve">, </w:t>
      </w:r>
      <w:r w:rsidRPr="001377BD">
        <w:t xml:space="preserve">while ensuring the protection of, and without imposing additional constraints on, other MSS operations or </w:t>
      </w:r>
      <w:ins w:id="559" w:author="CEPT" w:date="2023-09-02T10:12:00Z">
        <w:r w:rsidR="00BF66BF" w:rsidRPr="001377BD">
          <w:t xml:space="preserve">other </w:t>
        </w:r>
      </w:ins>
      <w:r w:rsidRPr="001377BD">
        <w:t xml:space="preserve">services allocated in those and adjacent frequency bands, </w:t>
      </w:r>
      <w:r w:rsidRPr="001377BD">
        <w:rPr>
          <w:rFonts w:eastAsia="Calibri"/>
        </w:rPr>
        <w:t xml:space="preserve">taking into account the results of the studies </w:t>
      </w:r>
      <w:r w:rsidRPr="001377BD">
        <w:t xml:space="preserve">called for in </w:t>
      </w:r>
      <w:r w:rsidRPr="001377BD">
        <w:rPr>
          <w:i/>
        </w:rPr>
        <w:t>resolves to invite the ITU Radiocommunication Sector </w:t>
      </w:r>
      <w:r w:rsidRPr="001377BD">
        <w:rPr>
          <w:iCs/>
        </w:rPr>
        <w:t>1, 2,</w:t>
      </w:r>
      <w:r w:rsidRPr="001377BD">
        <w:rPr>
          <w:i/>
        </w:rPr>
        <w:t xml:space="preserve"> </w:t>
      </w:r>
      <w:r w:rsidRPr="001377BD">
        <w:t>and </w:t>
      </w:r>
      <w:r w:rsidRPr="001377BD">
        <w:rPr>
          <w:iCs/>
        </w:rPr>
        <w:t>3</w:t>
      </w:r>
      <w:r w:rsidRPr="001377BD">
        <w:rPr>
          <w:i/>
        </w:rPr>
        <w:t xml:space="preserve"> </w:t>
      </w:r>
      <w:r w:rsidRPr="001377BD">
        <w:rPr>
          <w:iCs/>
        </w:rPr>
        <w:t>above</w:t>
      </w:r>
      <w:r w:rsidRPr="001377BD">
        <w:t>;</w:t>
      </w:r>
    </w:p>
    <w:p w14:paraId="4358F351" w14:textId="77777777" w:rsidR="00EA5623" w:rsidRPr="001377BD" w:rsidRDefault="00BA5614" w:rsidP="006539CD">
      <w:r w:rsidRPr="001377BD">
        <w:t>5</w:t>
      </w:r>
      <w:r w:rsidRPr="001377BD">
        <w:tab/>
        <w:t>to complete these studies by WRC-27,</w:t>
      </w:r>
    </w:p>
    <w:p w14:paraId="467B3E45" w14:textId="77777777" w:rsidR="00EA5623" w:rsidRPr="001377BD" w:rsidRDefault="00BA5614" w:rsidP="006539CD">
      <w:pPr>
        <w:pStyle w:val="Call"/>
      </w:pPr>
      <w:r w:rsidRPr="001377BD">
        <w:t>invites administrations</w:t>
      </w:r>
    </w:p>
    <w:p w14:paraId="0110C0BA" w14:textId="77777777" w:rsidR="00EA5623" w:rsidRPr="001377BD" w:rsidRDefault="00BA5614" w:rsidP="006539CD">
      <w:r w:rsidRPr="001377BD">
        <w:rPr>
          <w:rFonts w:eastAsia="Calibri"/>
        </w:rPr>
        <w:t xml:space="preserve">to participate in the studies </w:t>
      </w:r>
      <w:r w:rsidRPr="001377BD">
        <w:t>by submitting</w:t>
      </w:r>
      <w:r w:rsidRPr="001377BD">
        <w:rPr>
          <w:rFonts w:eastAsia="Calibri"/>
        </w:rPr>
        <w:t xml:space="preserve"> contributions</w:t>
      </w:r>
      <w:r w:rsidRPr="001377BD">
        <w:t xml:space="preserve"> to </w:t>
      </w:r>
      <w:r w:rsidRPr="001377BD">
        <w:rPr>
          <w:rFonts w:eastAsia="Calibri"/>
        </w:rPr>
        <w:t>ITU</w:t>
      </w:r>
      <w:r w:rsidRPr="001377BD">
        <w:rPr>
          <w:rFonts w:eastAsia="Calibri"/>
        </w:rPr>
        <w:noBreakHyphen/>
        <w:t>R</w:t>
      </w:r>
      <w:r w:rsidRPr="001377BD">
        <w:t>,</w:t>
      </w:r>
    </w:p>
    <w:p w14:paraId="7ABE4302" w14:textId="77777777" w:rsidR="00EA5623" w:rsidRPr="001377BD" w:rsidRDefault="00BA5614" w:rsidP="006539CD">
      <w:pPr>
        <w:pStyle w:val="Call"/>
      </w:pPr>
      <w:r w:rsidRPr="001377BD">
        <w:t>invites the 2027 World Radiocommunication Conference</w:t>
      </w:r>
    </w:p>
    <w:p w14:paraId="701DA0B5" w14:textId="77777777" w:rsidR="00EA5623" w:rsidRPr="001377BD" w:rsidRDefault="00BA5614" w:rsidP="006539CD">
      <w:r w:rsidRPr="001377BD">
        <w:t>to consider the results of the above studies and take necessary regulatory actions, as appropriate.</w:t>
      </w:r>
    </w:p>
    <w:p w14:paraId="3D5E4C00" w14:textId="77777777" w:rsidR="007E379C" w:rsidRPr="001377BD" w:rsidRDefault="007E379C">
      <w:pPr>
        <w:tabs>
          <w:tab w:val="clear" w:pos="1134"/>
          <w:tab w:val="clear" w:pos="1871"/>
          <w:tab w:val="clear" w:pos="2268"/>
        </w:tabs>
        <w:overflowPunct/>
        <w:autoSpaceDE/>
        <w:autoSpaceDN/>
        <w:adjustRightInd/>
        <w:spacing w:before="0"/>
        <w:textAlignment w:val="auto"/>
        <w:rPr>
          <w:b/>
        </w:rPr>
      </w:pPr>
      <w:r w:rsidRPr="001377BD">
        <w:rPr>
          <w:b/>
        </w:rPr>
        <w:br w:type="page"/>
      </w:r>
    </w:p>
    <w:p w14:paraId="223A1E89" w14:textId="77777777" w:rsidR="007E379C" w:rsidRPr="001377BD" w:rsidRDefault="007E379C" w:rsidP="007E379C">
      <w:pPr>
        <w:pStyle w:val="Annextitle"/>
        <w:rPr>
          <w:sz w:val="26"/>
          <w:szCs w:val="18"/>
        </w:rPr>
      </w:pPr>
      <w:bookmarkStart w:id="560" w:name="_Hlk144539335"/>
      <w:r w:rsidRPr="001377BD">
        <w:rPr>
          <w:sz w:val="26"/>
          <w:szCs w:val="18"/>
        </w:rPr>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7E379C" w:rsidRPr="001377BD" w14:paraId="122A779A" w14:textId="77777777" w:rsidTr="00C4529D">
        <w:trPr>
          <w:cantSplit/>
        </w:trPr>
        <w:tc>
          <w:tcPr>
            <w:tcW w:w="9723" w:type="dxa"/>
            <w:gridSpan w:val="2"/>
            <w:hideMark/>
          </w:tcPr>
          <w:p w14:paraId="2AB23866" w14:textId="105D5502" w:rsidR="007E379C" w:rsidRPr="001377BD" w:rsidRDefault="007E379C" w:rsidP="00C4529D">
            <w:pPr>
              <w:keepNext/>
              <w:spacing w:before="240"/>
              <w:rPr>
                <w:b/>
                <w:bCs/>
                <w:sz w:val="22"/>
                <w:szCs w:val="18"/>
                <w:lang w:val="en-US"/>
              </w:rPr>
            </w:pPr>
            <w:r w:rsidRPr="001377BD">
              <w:rPr>
                <w:b/>
                <w:bCs/>
                <w:sz w:val="22"/>
                <w:szCs w:val="18"/>
                <w:lang w:val="en-US"/>
              </w:rPr>
              <w:t xml:space="preserve">Subject: </w:t>
            </w:r>
            <w:r w:rsidR="00E50C2E" w:rsidRPr="001377BD">
              <w:rPr>
                <w:b/>
                <w:color w:val="000000"/>
                <w:sz w:val="22"/>
                <w:szCs w:val="22"/>
              </w:rPr>
              <w:t xml:space="preserve">Study of technical and operational issues and regulatory provisions for </w:t>
            </w:r>
            <w:bookmarkStart w:id="561" w:name="_Hlk144401151"/>
            <w:r w:rsidR="00E50C2E" w:rsidRPr="001377BD">
              <w:rPr>
                <w:b/>
                <w:color w:val="000000"/>
                <w:sz w:val="22"/>
                <w:szCs w:val="22"/>
              </w:rPr>
              <w:t xml:space="preserve">space-to-space transmissions in the Earth-to-space direction in the frequency bands </w:t>
            </w:r>
            <w:bookmarkStart w:id="562" w:name="_Hlk144401005"/>
            <w:r w:rsidR="00E50C2E" w:rsidRPr="001377BD">
              <w:rPr>
                <w:b/>
                <w:color w:val="000000"/>
                <w:sz w:val="22"/>
                <w:szCs w:val="22"/>
              </w:rPr>
              <w:t xml:space="preserve">1 610-1 645.5, 1 646.5-1 660 MHz and 1 670-1 675 MHz and the space-to-Earth direction in the frequency bands 1 525-1 544 MHz, 1 545-1 559 MHz, 1 613.8-1 626.5 MHz and 2 483.5-2 500 </w:t>
            </w:r>
            <w:bookmarkEnd w:id="562"/>
            <w:r w:rsidR="00E50C2E" w:rsidRPr="001377BD">
              <w:rPr>
                <w:b/>
                <w:color w:val="000000"/>
                <w:sz w:val="22"/>
                <w:szCs w:val="22"/>
              </w:rPr>
              <w:t>MHz among non-geostationary and geostationary satellites operating in the mobile-satellite service</w:t>
            </w:r>
            <w:bookmarkEnd w:id="561"/>
          </w:p>
        </w:tc>
      </w:tr>
      <w:tr w:rsidR="007E379C" w:rsidRPr="001377BD" w14:paraId="2BAAE87D" w14:textId="77777777" w:rsidTr="00C4529D">
        <w:trPr>
          <w:cantSplit/>
        </w:trPr>
        <w:tc>
          <w:tcPr>
            <w:tcW w:w="9723" w:type="dxa"/>
            <w:gridSpan w:val="2"/>
            <w:tcBorders>
              <w:top w:val="nil"/>
              <w:left w:val="nil"/>
              <w:bottom w:val="single" w:sz="4" w:space="0" w:color="auto"/>
              <w:right w:val="nil"/>
            </w:tcBorders>
            <w:hideMark/>
          </w:tcPr>
          <w:p w14:paraId="023AFA8F" w14:textId="77777777" w:rsidR="007E379C" w:rsidRPr="001377BD" w:rsidRDefault="007E379C" w:rsidP="00C4529D">
            <w:pPr>
              <w:keepNext/>
              <w:spacing w:before="240" w:after="120"/>
              <w:rPr>
                <w:b/>
                <w:i/>
                <w:color w:val="000000"/>
                <w:sz w:val="22"/>
                <w:szCs w:val="18"/>
                <w:lang w:val="en-US"/>
              </w:rPr>
            </w:pPr>
            <w:r w:rsidRPr="001377BD">
              <w:rPr>
                <w:b/>
                <w:bCs/>
                <w:sz w:val="22"/>
                <w:szCs w:val="18"/>
                <w:lang w:val="en-US"/>
              </w:rPr>
              <w:t xml:space="preserve">Origin: </w:t>
            </w:r>
            <w:r w:rsidRPr="001377BD">
              <w:rPr>
                <w:sz w:val="22"/>
                <w:szCs w:val="18"/>
                <w:lang w:val="en-US"/>
              </w:rPr>
              <w:t>CEPT</w:t>
            </w:r>
          </w:p>
        </w:tc>
      </w:tr>
      <w:tr w:rsidR="007E379C" w:rsidRPr="001377BD" w14:paraId="1F74DF6D" w14:textId="77777777" w:rsidTr="00C4529D">
        <w:trPr>
          <w:cantSplit/>
        </w:trPr>
        <w:tc>
          <w:tcPr>
            <w:tcW w:w="9723" w:type="dxa"/>
            <w:gridSpan w:val="2"/>
            <w:tcBorders>
              <w:top w:val="single" w:sz="4" w:space="0" w:color="auto"/>
              <w:left w:val="nil"/>
              <w:bottom w:val="single" w:sz="4" w:space="0" w:color="auto"/>
              <w:right w:val="nil"/>
            </w:tcBorders>
          </w:tcPr>
          <w:p w14:paraId="56A5C127" w14:textId="77777777" w:rsidR="007E379C" w:rsidRPr="001377BD" w:rsidRDefault="007E379C" w:rsidP="00C4529D">
            <w:pPr>
              <w:keepNext/>
              <w:rPr>
                <w:b/>
                <w:iCs/>
                <w:color w:val="000000"/>
                <w:sz w:val="22"/>
                <w:szCs w:val="18"/>
                <w:lang w:val="en-US"/>
              </w:rPr>
            </w:pPr>
            <w:r w:rsidRPr="001377BD">
              <w:rPr>
                <w:b/>
                <w:i/>
                <w:color w:val="000000"/>
                <w:sz w:val="22"/>
                <w:szCs w:val="18"/>
                <w:lang w:val="en-US"/>
              </w:rPr>
              <w:t>Proposal</w:t>
            </w:r>
            <w:r w:rsidRPr="001377BD">
              <w:rPr>
                <w:b/>
                <w:iCs/>
                <w:color w:val="000000"/>
                <w:sz w:val="22"/>
                <w:szCs w:val="18"/>
                <w:lang w:val="en-US"/>
              </w:rPr>
              <w:t>:</w:t>
            </w:r>
          </w:p>
          <w:p w14:paraId="2FEFD96C" w14:textId="60EB2D8B" w:rsidR="007E379C" w:rsidRPr="001377BD" w:rsidRDefault="00114EFE" w:rsidP="00FD46F3">
            <w:pPr>
              <w:rPr>
                <w:b/>
                <w:i/>
                <w:lang w:val="en-US"/>
              </w:rPr>
            </w:pPr>
            <w:r w:rsidRPr="001377BD">
              <w:rPr>
                <w:lang w:val="en-US"/>
              </w:rPr>
              <w:t>To enable the establishment of a primary spectrum allocation and associated regulatory provisions to support space-to-space transmissions in the Earth-to-space direction in the frequency bands 1 610-1 645.5, 1 646.5-1 660 MHz and 1 670-1 675 MHz and in the space-to-Earth direction in the frequency bands 1 525-1 544 MHz, 1 545-1 559 MHz, 1 613.8-1 626.5 MHz and 2 483.5-2</w:t>
            </w:r>
            <w:r w:rsidR="00C07CE8" w:rsidRPr="001377BD">
              <w:rPr>
                <w:lang w:val="en-US"/>
              </w:rPr>
              <w:t> </w:t>
            </w:r>
            <w:r w:rsidRPr="001377BD">
              <w:rPr>
                <w:lang w:val="en-US"/>
              </w:rPr>
              <w:t xml:space="preserve">500 MHz among non-geostationary and geostationary satellites operating in the mobile-satellite service in accordance with Resolution </w:t>
            </w:r>
            <w:r w:rsidRPr="001377BD">
              <w:rPr>
                <w:b/>
                <w:lang w:val="en-US"/>
              </w:rPr>
              <w:t>249 (R</w:t>
            </w:r>
            <w:r w:rsidR="00C07CE8" w:rsidRPr="001377BD">
              <w:rPr>
                <w:b/>
                <w:lang w:val="en-US"/>
              </w:rPr>
              <w:t>ev</w:t>
            </w:r>
            <w:r w:rsidRPr="001377BD">
              <w:rPr>
                <w:b/>
                <w:lang w:val="en-US"/>
              </w:rPr>
              <w:t>.WRC 23)</w:t>
            </w:r>
          </w:p>
        </w:tc>
      </w:tr>
      <w:tr w:rsidR="007E379C" w:rsidRPr="001377BD" w14:paraId="478F6C83" w14:textId="77777777" w:rsidTr="00C4529D">
        <w:trPr>
          <w:cantSplit/>
        </w:trPr>
        <w:tc>
          <w:tcPr>
            <w:tcW w:w="9723" w:type="dxa"/>
            <w:gridSpan w:val="2"/>
            <w:tcBorders>
              <w:top w:val="single" w:sz="4" w:space="0" w:color="auto"/>
              <w:left w:val="nil"/>
              <w:bottom w:val="single" w:sz="4" w:space="0" w:color="auto"/>
              <w:right w:val="nil"/>
            </w:tcBorders>
          </w:tcPr>
          <w:p w14:paraId="61AC0E3F" w14:textId="77777777" w:rsidR="007E379C" w:rsidRPr="001377BD" w:rsidRDefault="007E379C" w:rsidP="00C4529D">
            <w:pPr>
              <w:keepNext/>
              <w:rPr>
                <w:b/>
                <w:i/>
                <w:color w:val="000000"/>
                <w:sz w:val="22"/>
                <w:szCs w:val="18"/>
                <w:lang w:val="en-US"/>
              </w:rPr>
            </w:pPr>
            <w:r w:rsidRPr="001377BD">
              <w:rPr>
                <w:b/>
                <w:i/>
                <w:color w:val="000000"/>
                <w:sz w:val="22"/>
                <w:szCs w:val="18"/>
                <w:lang w:val="en-US"/>
              </w:rPr>
              <w:t>Background/reason</w:t>
            </w:r>
            <w:r w:rsidRPr="001377BD">
              <w:rPr>
                <w:b/>
                <w:iCs/>
                <w:color w:val="000000"/>
                <w:sz w:val="22"/>
                <w:szCs w:val="18"/>
                <w:lang w:val="en-US"/>
              </w:rPr>
              <w:t>:</w:t>
            </w:r>
          </w:p>
          <w:p w14:paraId="07C19A21" w14:textId="10FB9E56" w:rsidR="00D21A34" w:rsidRPr="001377BD" w:rsidRDefault="00D21A34" w:rsidP="00FD46F3">
            <w:pPr>
              <w:rPr>
                <w:lang w:val="en-US"/>
              </w:rPr>
            </w:pPr>
            <w:r w:rsidRPr="001377BD">
              <w:rPr>
                <w:lang w:val="en-US"/>
              </w:rPr>
              <w:t>Imaging and tracking non-GSO satellites often encounter difficulties in offloading data from the satellite to the ground in a timely and efficient manner due to the limited period of visibility the satellites have with their associated ground networks. This often limits the amount of data that may be transferred and complicates the design of the satellites in needing to store data during periods when a ground network is not visible.</w:t>
            </w:r>
          </w:p>
          <w:p w14:paraId="2942A840" w14:textId="77777777" w:rsidR="00D21A34" w:rsidRPr="001377BD" w:rsidRDefault="00D21A34" w:rsidP="00FD46F3">
            <w:pPr>
              <w:rPr>
                <w:lang w:val="en-US"/>
              </w:rPr>
            </w:pPr>
            <w:r w:rsidRPr="001377BD">
              <w:rPr>
                <w:lang w:val="en-US"/>
              </w:rPr>
              <w:t>By making use of space-to-space transmissions to relay data to the ground, the data can be made available to ground networks in near-real time across a much greater portion of a non-GSO satellite’s orbit and more data may be transmitted.</w:t>
            </w:r>
          </w:p>
          <w:p w14:paraId="0A0D9EBD" w14:textId="3C73EF15" w:rsidR="007E379C" w:rsidRPr="001377BD" w:rsidRDefault="00D21A34" w:rsidP="00C25804">
            <w:pPr>
              <w:rPr>
                <w:lang w:val="en-US"/>
              </w:rPr>
            </w:pPr>
            <w:r w:rsidRPr="001377BD">
              <w:rPr>
                <w:lang w:val="en-US"/>
              </w:rPr>
              <w:t>The use of the 1.5/1.6/2.5 GHz frequency bands offers near real-time communications for relaying data to/from the Earth by making use of GSO or non-GSO MSS space station network infrastructure operating at an orbital altitude(s) greater than that of the non-GSO space station generating the data. Both small and large non-GSO satellite missions would benefit from satellite-to-satellite data relay transmissions in the 1.5/1.6/2.5 GHz frequency bands.</w:t>
            </w:r>
          </w:p>
        </w:tc>
      </w:tr>
      <w:tr w:rsidR="007E379C" w:rsidRPr="001377BD" w14:paraId="6CC35CCE" w14:textId="77777777" w:rsidTr="00C4529D">
        <w:trPr>
          <w:cantSplit/>
        </w:trPr>
        <w:tc>
          <w:tcPr>
            <w:tcW w:w="9723" w:type="dxa"/>
            <w:gridSpan w:val="2"/>
            <w:tcBorders>
              <w:top w:val="single" w:sz="4" w:space="0" w:color="auto"/>
              <w:left w:val="nil"/>
              <w:bottom w:val="single" w:sz="4" w:space="0" w:color="auto"/>
              <w:right w:val="nil"/>
            </w:tcBorders>
          </w:tcPr>
          <w:p w14:paraId="6442ABBD" w14:textId="2C5609D5" w:rsidR="007E379C" w:rsidRPr="001377BD" w:rsidRDefault="007E379C" w:rsidP="00C4529D">
            <w:pPr>
              <w:keepNext/>
              <w:rPr>
                <w:b/>
                <w:i/>
                <w:lang w:val="en-US"/>
              </w:rPr>
            </w:pPr>
            <w:r w:rsidRPr="001377BD">
              <w:rPr>
                <w:b/>
                <w:i/>
                <w:lang w:val="en-US"/>
              </w:rPr>
              <w:t>Radiocommunication services concerned</w:t>
            </w:r>
            <w:r w:rsidRPr="001377BD">
              <w:rPr>
                <w:b/>
                <w:iCs/>
                <w:lang w:val="en-US"/>
              </w:rPr>
              <w:t xml:space="preserve">: </w:t>
            </w:r>
            <w:r w:rsidRPr="001377BD">
              <w:t xml:space="preserve"> </w:t>
            </w:r>
            <w:r w:rsidR="00636A0E" w:rsidRPr="001377BD">
              <w:rPr>
                <w:szCs w:val="24"/>
                <w:lang w:eastAsia="ko-KR"/>
              </w:rPr>
              <w:t xml:space="preserve"> Aeronautical Radionavigation, Earth Exploration-satellite, Fixed, Mobile, Mobile-satellite, Radio Astronomy, Radiodetermination-satellite, Radiolocation, Space Operations</w:t>
            </w:r>
          </w:p>
        </w:tc>
      </w:tr>
      <w:tr w:rsidR="007E379C" w:rsidRPr="001377BD" w14:paraId="3D58F3CF" w14:textId="77777777" w:rsidTr="00C4529D">
        <w:trPr>
          <w:cantSplit/>
        </w:trPr>
        <w:tc>
          <w:tcPr>
            <w:tcW w:w="9723" w:type="dxa"/>
            <w:gridSpan w:val="2"/>
            <w:tcBorders>
              <w:top w:val="single" w:sz="4" w:space="0" w:color="auto"/>
              <w:left w:val="nil"/>
              <w:bottom w:val="single" w:sz="4" w:space="0" w:color="auto"/>
              <w:right w:val="nil"/>
            </w:tcBorders>
          </w:tcPr>
          <w:p w14:paraId="1DCC414D" w14:textId="77777777" w:rsidR="007E379C" w:rsidRPr="001377BD" w:rsidRDefault="007E379C"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3FF1E131" w14:textId="77777777" w:rsidR="007E379C" w:rsidRPr="001377BD" w:rsidRDefault="007E379C" w:rsidP="00C4529D">
            <w:pPr>
              <w:keepNext/>
              <w:rPr>
                <w:b/>
                <w:i/>
                <w:lang w:val="en-US"/>
              </w:rPr>
            </w:pPr>
            <w:r w:rsidRPr="001377BD">
              <w:rPr>
                <w:bCs/>
                <w:iCs/>
                <w:color w:val="000000"/>
                <w:szCs w:val="24"/>
              </w:rPr>
              <w:t>None currently identified</w:t>
            </w:r>
          </w:p>
        </w:tc>
      </w:tr>
      <w:tr w:rsidR="007E379C" w:rsidRPr="001377BD" w14:paraId="4817A2CB" w14:textId="77777777" w:rsidTr="00C4529D">
        <w:trPr>
          <w:cantSplit/>
        </w:trPr>
        <w:tc>
          <w:tcPr>
            <w:tcW w:w="9723" w:type="dxa"/>
            <w:gridSpan w:val="2"/>
            <w:tcBorders>
              <w:top w:val="single" w:sz="4" w:space="0" w:color="auto"/>
              <w:left w:val="nil"/>
              <w:bottom w:val="single" w:sz="4" w:space="0" w:color="auto"/>
              <w:right w:val="nil"/>
            </w:tcBorders>
          </w:tcPr>
          <w:p w14:paraId="188E3254" w14:textId="77777777" w:rsidR="007E379C" w:rsidRPr="001377BD" w:rsidRDefault="007E379C"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222D8A19" w14:textId="528BB884" w:rsidR="007E379C" w:rsidRPr="001377BD" w:rsidRDefault="007E379C" w:rsidP="00C4529D">
            <w:pPr>
              <w:keepNext/>
              <w:rPr>
                <w:b/>
                <w:i/>
                <w:lang w:val="en-US"/>
              </w:rPr>
            </w:pPr>
          </w:p>
        </w:tc>
      </w:tr>
      <w:tr w:rsidR="007E379C" w:rsidRPr="001377BD" w14:paraId="7061299D" w14:textId="77777777" w:rsidTr="00C4529D">
        <w:trPr>
          <w:cantSplit/>
        </w:trPr>
        <w:tc>
          <w:tcPr>
            <w:tcW w:w="4897" w:type="dxa"/>
            <w:tcBorders>
              <w:top w:val="single" w:sz="4" w:space="0" w:color="auto"/>
              <w:left w:val="nil"/>
              <w:bottom w:val="single" w:sz="4" w:space="0" w:color="auto"/>
              <w:right w:val="single" w:sz="4" w:space="0" w:color="auto"/>
            </w:tcBorders>
          </w:tcPr>
          <w:p w14:paraId="4DCD2B0C" w14:textId="77777777" w:rsidR="007E379C" w:rsidRPr="001377BD" w:rsidRDefault="007E379C"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52F95B60" w14:textId="075146C4" w:rsidR="007E379C" w:rsidRPr="001377BD" w:rsidRDefault="007E379C" w:rsidP="00C4529D">
            <w:pPr>
              <w:keepNext/>
              <w:rPr>
                <w:b/>
                <w:i/>
                <w:color w:val="000000"/>
                <w:lang w:val="en-US"/>
              </w:rPr>
            </w:pPr>
            <w:r w:rsidRPr="001377BD">
              <w:rPr>
                <w:iCs/>
                <w:color w:val="000000"/>
                <w:lang w:val="en-US"/>
              </w:rPr>
              <w:t xml:space="preserve">WP </w:t>
            </w:r>
            <w:r w:rsidR="00033BCC" w:rsidRPr="001377BD">
              <w:rPr>
                <w:iCs/>
                <w:color w:val="000000"/>
                <w:lang w:val="en-US"/>
              </w:rPr>
              <w:t>4C</w:t>
            </w:r>
          </w:p>
        </w:tc>
        <w:tc>
          <w:tcPr>
            <w:tcW w:w="4826" w:type="dxa"/>
            <w:tcBorders>
              <w:top w:val="single" w:sz="4" w:space="0" w:color="auto"/>
              <w:left w:val="single" w:sz="4" w:space="0" w:color="auto"/>
              <w:bottom w:val="single" w:sz="4" w:space="0" w:color="auto"/>
              <w:right w:val="nil"/>
            </w:tcBorders>
            <w:hideMark/>
          </w:tcPr>
          <w:p w14:paraId="433360EB" w14:textId="77777777" w:rsidR="007E379C" w:rsidRPr="001377BD" w:rsidRDefault="007E379C"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2519F88E" w14:textId="77777777" w:rsidR="007E379C" w:rsidRPr="001377BD" w:rsidRDefault="007E379C"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7E379C" w:rsidRPr="001377BD" w14:paraId="35E447D1" w14:textId="77777777" w:rsidTr="00C4529D">
        <w:trPr>
          <w:cantSplit/>
        </w:trPr>
        <w:tc>
          <w:tcPr>
            <w:tcW w:w="9723" w:type="dxa"/>
            <w:gridSpan w:val="2"/>
            <w:tcBorders>
              <w:top w:val="single" w:sz="4" w:space="0" w:color="auto"/>
              <w:left w:val="nil"/>
              <w:bottom w:val="single" w:sz="4" w:space="0" w:color="auto"/>
              <w:right w:val="nil"/>
            </w:tcBorders>
          </w:tcPr>
          <w:p w14:paraId="5A86578E" w14:textId="77777777" w:rsidR="007E379C" w:rsidRPr="001377BD" w:rsidRDefault="007E379C"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6ED9D599" w14:textId="77777777" w:rsidR="007E379C" w:rsidRPr="001377BD" w:rsidRDefault="007E379C" w:rsidP="00C4529D">
            <w:pPr>
              <w:keepNext/>
              <w:rPr>
                <w:b/>
                <w:i/>
                <w:lang w:val="en-US"/>
              </w:rPr>
            </w:pPr>
            <w:r w:rsidRPr="001377BD">
              <w:rPr>
                <w:bCs/>
                <w:color w:val="000000"/>
                <w:szCs w:val="24"/>
              </w:rPr>
              <w:t>SG1, SG5, SG7</w:t>
            </w:r>
          </w:p>
        </w:tc>
      </w:tr>
      <w:tr w:rsidR="007E379C" w:rsidRPr="001377BD" w14:paraId="46AE7E73" w14:textId="77777777" w:rsidTr="00C4529D">
        <w:trPr>
          <w:cantSplit/>
        </w:trPr>
        <w:tc>
          <w:tcPr>
            <w:tcW w:w="9723" w:type="dxa"/>
            <w:gridSpan w:val="2"/>
            <w:tcBorders>
              <w:top w:val="single" w:sz="4" w:space="0" w:color="auto"/>
              <w:left w:val="nil"/>
              <w:bottom w:val="single" w:sz="4" w:space="0" w:color="auto"/>
              <w:right w:val="nil"/>
            </w:tcBorders>
          </w:tcPr>
          <w:p w14:paraId="11A3F2DF" w14:textId="77777777" w:rsidR="007E379C" w:rsidRPr="001377BD" w:rsidRDefault="007E379C" w:rsidP="00C4529D">
            <w:pPr>
              <w:keepNext/>
              <w:rPr>
                <w:b/>
                <w:i/>
                <w:lang w:val="en-US"/>
              </w:rPr>
            </w:pPr>
            <w:r w:rsidRPr="001377BD">
              <w:rPr>
                <w:b/>
                <w:i/>
                <w:lang w:val="en-US"/>
              </w:rPr>
              <w:t>ITU resource implications, including financial implications (refer to CV126)</w:t>
            </w:r>
            <w:r w:rsidRPr="001377BD">
              <w:rPr>
                <w:b/>
                <w:iCs/>
                <w:lang w:val="en-US"/>
              </w:rPr>
              <w:t>:</w:t>
            </w:r>
          </w:p>
          <w:p w14:paraId="59A91599" w14:textId="11BB44A8" w:rsidR="007E379C" w:rsidRPr="001377BD" w:rsidRDefault="007E379C" w:rsidP="00C4529D">
            <w:pPr>
              <w:keepNext/>
              <w:rPr>
                <w:b/>
                <w:i/>
                <w:lang w:val="en-US"/>
              </w:rPr>
            </w:pPr>
            <w:r w:rsidRPr="001377BD">
              <w:rPr>
                <w:bCs/>
                <w:iCs/>
                <w:szCs w:val="24"/>
                <w:lang w:eastAsia="ko-KR"/>
              </w:rPr>
              <w:lastRenderedPageBreak/>
              <w:t>This proposed agenda item will be studied within the normal ITU-R procedures and planned budget.</w:t>
            </w:r>
            <w:r w:rsidR="00D66519" w:rsidRPr="001377BD">
              <w:rPr>
                <w:lang w:eastAsia="zh-CN"/>
              </w:rPr>
              <w:t xml:space="preserve"> No extra cost is foreseen.</w:t>
            </w:r>
          </w:p>
        </w:tc>
      </w:tr>
      <w:tr w:rsidR="007E379C" w:rsidRPr="001377BD" w14:paraId="6C5AC77B" w14:textId="77777777" w:rsidTr="00C4529D">
        <w:trPr>
          <w:cantSplit/>
        </w:trPr>
        <w:tc>
          <w:tcPr>
            <w:tcW w:w="4897" w:type="dxa"/>
            <w:tcBorders>
              <w:top w:val="single" w:sz="4" w:space="0" w:color="auto"/>
              <w:left w:val="nil"/>
              <w:bottom w:val="single" w:sz="4" w:space="0" w:color="auto"/>
              <w:right w:val="nil"/>
            </w:tcBorders>
            <w:hideMark/>
          </w:tcPr>
          <w:p w14:paraId="2F35E2E3" w14:textId="77777777" w:rsidR="007E379C" w:rsidRPr="001377BD" w:rsidRDefault="007E379C" w:rsidP="00C4529D">
            <w:pPr>
              <w:keepNext/>
              <w:rPr>
                <w:b/>
                <w:iCs/>
                <w:lang w:val="en-US"/>
              </w:rPr>
            </w:pPr>
            <w:r w:rsidRPr="001377BD">
              <w:rPr>
                <w:b/>
                <w:i/>
                <w:lang w:val="en-US"/>
              </w:rPr>
              <w:lastRenderedPageBreak/>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414DE187" w14:textId="77777777" w:rsidR="007E379C" w:rsidRPr="001377BD" w:rsidRDefault="007E379C"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63D1C152" w14:textId="77777777" w:rsidR="007E379C" w:rsidRPr="001377BD" w:rsidRDefault="007E379C" w:rsidP="00C4529D">
            <w:pPr>
              <w:keepNext/>
              <w:rPr>
                <w:b/>
                <w:i/>
                <w:lang w:val="en-US"/>
              </w:rPr>
            </w:pPr>
            <w:r w:rsidRPr="001377BD">
              <w:rPr>
                <w:b/>
                <w:i/>
                <w:lang w:val="en-US"/>
              </w:rPr>
              <w:t>Number of countries</w:t>
            </w:r>
            <w:r w:rsidRPr="001377BD">
              <w:rPr>
                <w:b/>
                <w:iCs/>
                <w:lang w:val="en-US"/>
              </w:rPr>
              <w:t>:</w:t>
            </w:r>
          </w:p>
          <w:p w14:paraId="00F2595C" w14:textId="77777777" w:rsidR="007E379C" w:rsidRPr="001377BD" w:rsidRDefault="007E379C" w:rsidP="00C4529D">
            <w:pPr>
              <w:keepNext/>
              <w:rPr>
                <w:b/>
                <w:i/>
                <w:lang w:val="en-US"/>
              </w:rPr>
            </w:pPr>
          </w:p>
        </w:tc>
      </w:tr>
      <w:tr w:rsidR="007E379C" w:rsidRPr="001377BD" w14:paraId="67CF04EF" w14:textId="77777777" w:rsidTr="00C4529D">
        <w:trPr>
          <w:cantSplit/>
        </w:trPr>
        <w:tc>
          <w:tcPr>
            <w:tcW w:w="9723" w:type="dxa"/>
            <w:gridSpan w:val="2"/>
            <w:tcBorders>
              <w:top w:val="single" w:sz="4" w:space="0" w:color="auto"/>
              <w:left w:val="nil"/>
              <w:bottom w:val="nil"/>
              <w:right w:val="nil"/>
            </w:tcBorders>
          </w:tcPr>
          <w:p w14:paraId="71A3A834" w14:textId="77777777" w:rsidR="007E379C" w:rsidRPr="001377BD" w:rsidRDefault="007E379C" w:rsidP="00C4529D">
            <w:pPr>
              <w:rPr>
                <w:bCs/>
                <w:iCs/>
                <w:lang w:val="en-US"/>
              </w:rPr>
            </w:pPr>
            <w:r w:rsidRPr="001377BD">
              <w:rPr>
                <w:b/>
                <w:i/>
                <w:lang w:val="en-US"/>
              </w:rPr>
              <w:t xml:space="preserve">Remarks </w:t>
            </w:r>
            <w:r w:rsidRPr="001377BD">
              <w:rPr>
                <w:bCs/>
                <w:iCs/>
                <w:lang w:val="en-US"/>
              </w:rPr>
              <w:t xml:space="preserve"> None</w:t>
            </w:r>
          </w:p>
          <w:p w14:paraId="2E78B546" w14:textId="77777777" w:rsidR="007E379C" w:rsidRPr="001377BD" w:rsidRDefault="007E379C" w:rsidP="00C4529D">
            <w:pPr>
              <w:rPr>
                <w:b/>
                <w:i/>
                <w:lang w:val="en-US"/>
              </w:rPr>
            </w:pPr>
          </w:p>
        </w:tc>
      </w:tr>
      <w:bookmarkEnd w:id="560"/>
    </w:tbl>
    <w:p w14:paraId="3BAB243C" w14:textId="51CE644E" w:rsidR="001A40F8" w:rsidRPr="001377BD" w:rsidRDefault="001A40F8">
      <w:pPr>
        <w:pStyle w:val="Reasons"/>
      </w:pPr>
    </w:p>
    <w:p w14:paraId="599E347F" w14:textId="77777777" w:rsidR="00851808" w:rsidRPr="001377BD" w:rsidRDefault="00851808">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517D51BF" w14:textId="1968AD36" w:rsidR="00851808" w:rsidRPr="001377BD" w:rsidRDefault="00851808" w:rsidP="00851808">
      <w:pPr>
        <w:pStyle w:val="Proposal"/>
      </w:pPr>
      <w:r w:rsidRPr="001377BD">
        <w:lastRenderedPageBreak/>
        <w:t>MOD</w:t>
      </w:r>
      <w:r w:rsidRPr="001377BD">
        <w:tab/>
        <w:t>EUR/XXXX</w:t>
      </w:r>
      <w:r w:rsidR="00BA5614" w:rsidRPr="001377BD">
        <w:t>A27A1/</w:t>
      </w:r>
      <w:r w:rsidRPr="001377BD">
        <w:t>8</w:t>
      </w:r>
    </w:p>
    <w:p w14:paraId="4FB5F283" w14:textId="09478FB0" w:rsidR="00851808" w:rsidRPr="001377BD" w:rsidRDefault="00851808" w:rsidP="00851808">
      <w:pPr>
        <w:pStyle w:val="ResNo"/>
      </w:pPr>
      <w:bookmarkStart w:id="563" w:name="_Toc39649575"/>
      <w:r w:rsidRPr="001377BD">
        <w:t xml:space="preserve">RESOLUTION </w:t>
      </w:r>
      <w:r w:rsidRPr="001377BD">
        <w:rPr>
          <w:rStyle w:val="href"/>
        </w:rPr>
        <w:t>664</w:t>
      </w:r>
      <w:r w:rsidRPr="001377BD">
        <w:t xml:space="preserve"> (</w:t>
      </w:r>
      <w:ins w:id="564" w:author="CEPT" w:date="2023-09-02T10:23:00Z">
        <w:r w:rsidRPr="001377BD">
          <w:t>REV.</w:t>
        </w:r>
      </w:ins>
      <w:r w:rsidRPr="001377BD">
        <w:t>WRC</w:t>
      </w:r>
      <w:r w:rsidRPr="001377BD">
        <w:noBreakHyphen/>
      </w:r>
      <w:del w:id="565" w:author="CEPT" w:date="2023-09-02T10:23:00Z">
        <w:r w:rsidRPr="001377BD" w:rsidDel="00851808">
          <w:delText>19</w:delText>
        </w:r>
      </w:del>
      <w:ins w:id="566" w:author="CEPT" w:date="2023-09-02T10:23:00Z">
        <w:r w:rsidRPr="001377BD">
          <w:t>23</w:t>
        </w:r>
      </w:ins>
      <w:r w:rsidRPr="001377BD">
        <w:t>)</w:t>
      </w:r>
      <w:bookmarkEnd w:id="563"/>
    </w:p>
    <w:p w14:paraId="12257B89" w14:textId="77777777" w:rsidR="00851808" w:rsidRPr="001377BD" w:rsidRDefault="00851808" w:rsidP="00851808">
      <w:pPr>
        <w:pStyle w:val="Restitle"/>
      </w:pPr>
      <w:bookmarkStart w:id="567" w:name="_Toc337471347"/>
      <w:bookmarkStart w:id="568" w:name="_Toc327364531"/>
      <w:bookmarkStart w:id="569" w:name="_Toc319401877"/>
      <w:bookmarkStart w:id="570" w:name="_Toc35789403"/>
      <w:bookmarkStart w:id="571" w:name="_Toc35857100"/>
      <w:bookmarkStart w:id="572" w:name="_Toc35877735"/>
      <w:bookmarkStart w:id="573" w:name="_Toc35963678"/>
      <w:bookmarkStart w:id="574" w:name="_Toc39649576"/>
      <w:r w:rsidRPr="001377BD">
        <w:t>Use of the frequency band 22.55-23.15 GHz by the Earth exploration-satellite service (Earth-to-space)</w:t>
      </w:r>
      <w:bookmarkEnd w:id="567"/>
      <w:bookmarkEnd w:id="568"/>
      <w:bookmarkEnd w:id="569"/>
      <w:bookmarkEnd w:id="570"/>
      <w:bookmarkEnd w:id="571"/>
      <w:bookmarkEnd w:id="572"/>
      <w:bookmarkEnd w:id="573"/>
      <w:bookmarkEnd w:id="574"/>
    </w:p>
    <w:p w14:paraId="4300F87B" w14:textId="559D7057" w:rsidR="00851808" w:rsidRPr="001377BD" w:rsidRDefault="00851808" w:rsidP="00851808">
      <w:pPr>
        <w:pStyle w:val="Normalaftertitle"/>
      </w:pPr>
      <w:r w:rsidRPr="001377BD">
        <w:t>The World Radiocommunication Conference (</w:t>
      </w:r>
      <w:del w:id="575" w:author="CEPT" w:date="2023-09-02T10:23:00Z">
        <w:r w:rsidRPr="001377BD" w:rsidDel="00851808">
          <w:delText>Sharm el-Sheikh</w:delText>
        </w:r>
      </w:del>
      <w:ins w:id="576" w:author="CEPT" w:date="2023-09-02T10:23:00Z">
        <w:r w:rsidRPr="001377BD">
          <w:t>Dubai</w:t>
        </w:r>
      </w:ins>
      <w:r w:rsidRPr="001377BD">
        <w:t>, </w:t>
      </w:r>
      <w:del w:id="577" w:author="CEPT" w:date="2023-09-02T10:23:00Z">
        <w:r w:rsidRPr="001377BD" w:rsidDel="00851808">
          <w:delText>2019</w:delText>
        </w:r>
      </w:del>
      <w:ins w:id="578" w:author="CEPT" w:date="2023-09-02T10:23:00Z">
        <w:r w:rsidRPr="001377BD">
          <w:t>2023</w:t>
        </w:r>
      </w:ins>
      <w:r w:rsidRPr="001377BD">
        <w:t>),</w:t>
      </w:r>
    </w:p>
    <w:p w14:paraId="17496BFD" w14:textId="77777777" w:rsidR="00851808" w:rsidRPr="001377BD" w:rsidRDefault="00851808" w:rsidP="00851808">
      <w:pPr>
        <w:pStyle w:val="Call"/>
      </w:pPr>
      <w:r w:rsidRPr="001377BD">
        <w:t>considering</w:t>
      </w:r>
    </w:p>
    <w:p w14:paraId="76C09290" w14:textId="24A689A9" w:rsidR="00851808" w:rsidRPr="001377BD" w:rsidRDefault="00851808" w:rsidP="00851808">
      <w:r w:rsidRPr="001377BD">
        <w:rPr>
          <w:i/>
          <w:iCs/>
        </w:rPr>
        <w:t>a)</w:t>
      </w:r>
      <w:r w:rsidRPr="001377BD">
        <w:tab/>
        <w:t>that the frequency band 25.5-27 GHz</w:t>
      </w:r>
      <w:ins w:id="579" w:author="CEPT" w:date="2023-09-02T10:24:00Z">
        <w:r w:rsidR="009F6EFC" w:rsidRPr="001377BD">
          <w:t>,</w:t>
        </w:r>
      </w:ins>
      <w:r w:rsidRPr="001377BD">
        <w:t xml:space="preserve"> </w:t>
      </w:r>
      <w:del w:id="580" w:author="CEPT" w:date="2023-09-02T10:24:00Z">
        <w:r w:rsidRPr="001377BD" w:rsidDel="009F6EFC">
          <w:delText xml:space="preserve">is </w:delText>
        </w:r>
      </w:del>
      <w:r w:rsidRPr="001377BD">
        <w:t xml:space="preserve">allocated worldwide </w:t>
      </w:r>
      <w:del w:id="581" w:author="CEPT" w:date="2023-09-02T10:24:00Z">
        <w:r w:rsidRPr="001377BD" w:rsidDel="009F6EFC">
          <w:delText xml:space="preserve">on a primary basis </w:delText>
        </w:r>
      </w:del>
      <w:r w:rsidRPr="001377BD">
        <w:t>to the Earth exploration-satellite service (EESS) (space-to-Earth)</w:t>
      </w:r>
      <w:ins w:id="582" w:author="CEPT" w:date="2023-09-02T10:24:00Z">
        <w:r w:rsidR="009F6EFC" w:rsidRPr="001377BD">
          <w:t xml:space="preserve"> on a primary basis</w:t>
        </w:r>
        <w:r w:rsidR="009552BE" w:rsidRPr="001377BD">
          <w:t>, currently does not have a paired band for potential associated Earth-to-space links</w:t>
        </w:r>
      </w:ins>
      <w:r w:rsidRPr="001377BD">
        <w:t>;</w:t>
      </w:r>
    </w:p>
    <w:p w14:paraId="54C38D5B" w14:textId="77777777" w:rsidR="00851808" w:rsidRPr="001377BD" w:rsidRDefault="00851808" w:rsidP="00851808">
      <w:r w:rsidRPr="001377BD">
        <w:rPr>
          <w:i/>
          <w:iCs/>
        </w:rPr>
        <w:t>b)</w:t>
      </w:r>
      <w:r w:rsidRPr="001377BD">
        <w:rPr>
          <w:i/>
          <w:iCs/>
        </w:rPr>
        <w:tab/>
      </w:r>
      <w:r w:rsidRPr="001377BD">
        <w:t xml:space="preserve">that an EESS (Earth-to-space) allocation in the frequency range 22.55-23.15 GHz would allow its use for satellite tracking, telemetry and control (TT&amp;C) in combination with the existing EESS (space-to-Earth) allocation referred to in </w:t>
      </w:r>
      <w:r w:rsidRPr="001377BD">
        <w:rPr>
          <w:i/>
        </w:rPr>
        <w:t>considering a</w:t>
      </w:r>
      <w:r w:rsidRPr="001377BD">
        <w:rPr>
          <w:i/>
          <w:iCs/>
        </w:rPr>
        <w:t>)</w:t>
      </w:r>
      <w:r w:rsidRPr="001377BD">
        <w:t>;</w:t>
      </w:r>
    </w:p>
    <w:p w14:paraId="6D12BD63" w14:textId="77777777" w:rsidR="00851808" w:rsidRPr="001377BD" w:rsidRDefault="00851808" w:rsidP="00851808">
      <w:r w:rsidRPr="001377BD">
        <w:rPr>
          <w:i/>
        </w:rPr>
        <w:t>c)</w:t>
      </w:r>
      <w:r w:rsidRPr="001377BD">
        <w:tab/>
        <w:t>that an EESS (Earth-to-space) allocation in the 23 GHz frequency range would allow for uplinks and downlinks on the same transponder, increasing efficiency and reducing satellite complexity,</w:t>
      </w:r>
    </w:p>
    <w:p w14:paraId="02F87D4C" w14:textId="4F2B7ED3" w:rsidR="00851808" w:rsidRPr="001377BD" w:rsidRDefault="00851808" w:rsidP="00851808">
      <w:pPr>
        <w:pStyle w:val="Call"/>
      </w:pPr>
      <w:del w:id="583" w:author="CEPT" w:date="2023-09-02T10:25:00Z">
        <w:r w:rsidRPr="001377BD" w:rsidDel="009552BE">
          <w:delText>recognizing</w:delText>
        </w:r>
      </w:del>
      <w:ins w:id="584" w:author="CEPT" w:date="2023-09-02T10:25:00Z">
        <w:r w:rsidR="009552BE" w:rsidRPr="001377BD">
          <w:t>noting</w:t>
        </w:r>
      </w:ins>
    </w:p>
    <w:p w14:paraId="11EB89AE" w14:textId="3273CAE8" w:rsidR="00851808" w:rsidRPr="001377BD" w:rsidRDefault="00851808" w:rsidP="00851808">
      <w:r w:rsidRPr="001377BD">
        <w:rPr>
          <w:i/>
        </w:rPr>
        <w:t>a)</w:t>
      </w:r>
      <w:r w:rsidRPr="001377BD">
        <w:tab/>
        <w:t>that the frequency band 22.55-23.55 GHz is allocated to the fixed, inter-satellite and mobile services</w:t>
      </w:r>
      <w:ins w:id="585" w:author="CEPT" w:date="2023-09-02T10:25:00Z">
        <w:r w:rsidR="009552BE" w:rsidRPr="001377BD">
          <w:t xml:space="preserve"> on a primary basis</w:t>
        </w:r>
      </w:ins>
      <w:r w:rsidRPr="001377BD">
        <w:t>;</w:t>
      </w:r>
    </w:p>
    <w:p w14:paraId="140D8D1E" w14:textId="5AA136C7" w:rsidR="00851808" w:rsidRPr="001377BD" w:rsidDel="00692C54" w:rsidRDefault="00851808" w:rsidP="00851808">
      <w:pPr>
        <w:rPr>
          <w:del w:id="586" w:author="CEPT" w:date="2023-09-02T10:26:00Z"/>
        </w:rPr>
      </w:pPr>
      <w:r w:rsidRPr="001377BD">
        <w:rPr>
          <w:i/>
        </w:rPr>
        <w:t>b)</w:t>
      </w:r>
      <w:r w:rsidRPr="001377BD">
        <w:tab/>
        <w:t>that the frequency band 22.55-23.15 GHz is also allocated to the space research service (SRS) (Earth-to-space)</w:t>
      </w:r>
      <w:ins w:id="587" w:author="CEPT" w:date="2023-09-02T10:25:00Z">
        <w:r w:rsidR="00946CD8" w:rsidRPr="001377BD">
          <w:t xml:space="preserve"> </w:t>
        </w:r>
      </w:ins>
      <w:ins w:id="588" w:author="CEPT" w:date="2023-09-02T10:26:00Z">
        <w:r w:rsidR="00946CD8" w:rsidRPr="001377BD">
          <w:t>on a primary basis</w:t>
        </w:r>
        <w:r w:rsidR="00692C54" w:rsidRPr="001377BD">
          <w:t>,</w:t>
        </w:r>
      </w:ins>
      <w:del w:id="589" w:author="CEPT" w:date="2023-09-02T10:26:00Z">
        <w:r w:rsidRPr="001377BD" w:rsidDel="00692C54">
          <w:delText>;</w:delText>
        </w:r>
      </w:del>
    </w:p>
    <w:p w14:paraId="66EB6527" w14:textId="3647B088" w:rsidR="00851808" w:rsidRPr="001377BD" w:rsidRDefault="00851808" w:rsidP="00851808">
      <w:del w:id="590" w:author="CEPT" w:date="2023-09-02T10:26:00Z">
        <w:r w:rsidRPr="001377BD" w:rsidDel="00692C54">
          <w:rPr>
            <w:i/>
          </w:rPr>
          <w:delText>c)</w:delText>
        </w:r>
        <w:r w:rsidRPr="001377BD" w:rsidDel="00692C54">
          <w:tab/>
          <w:delText>that the SRS (Earth-to-space) allocation in the frequency band 22.55-23.15 GHz is</w:delText>
        </w:r>
      </w:del>
      <w:r w:rsidRPr="001377BD">
        <w:t xml:space="preserve"> paired with the SRS (space-to-Earth) allocation in the frequency band 25.5-27 GHz;</w:t>
      </w:r>
    </w:p>
    <w:p w14:paraId="17E92B8A" w14:textId="42BD2F86" w:rsidR="00EB2AAB" w:rsidRPr="001377BD" w:rsidRDefault="00EB2AAB" w:rsidP="00EB2AAB">
      <w:pPr>
        <w:jc w:val="both"/>
        <w:rPr>
          <w:ins w:id="591" w:author="CEPT" w:date="2023-09-02T10:26:00Z"/>
        </w:rPr>
      </w:pPr>
      <w:ins w:id="592" w:author="CEPT" w:date="2023-09-02T10:26:00Z">
        <w:r w:rsidRPr="001377BD">
          <w:rPr>
            <w:i/>
          </w:rPr>
          <w:t>c)</w:t>
        </w:r>
        <w:r w:rsidRPr="001377BD">
          <w:rPr>
            <w:i/>
          </w:rPr>
          <w:tab/>
        </w:r>
        <w:r w:rsidRPr="001377BD">
          <w:t>that the frequency band 22.21-22.5 GHz is allocated to the radio astronomy service (RAS) on a primary basis;</w:t>
        </w:r>
      </w:ins>
    </w:p>
    <w:p w14:paraId="6738106B" w14:textId="77777777" w:rsidR="00EB2AAB" w:rsidRPr="001377BD" w:rsidRDefault="00EB2AAB" w:rsidP="00EB2AAB">
      <w:pPr>
        <w:jc w:val="both"/>
        <w:rPr>
          <w:ins w:id="593" w:author="CEPT" w:date="2023-09-02T10:26:00Z"/>
        </w:rPr>
      </w:pPr>
      <w:ins w:id="594" w:author="CEPT" w:date="2023-09-02T10:26:00Z">
        <w:r w:rsidRPr="001377BD">
          <w:rPr>
            <w:i/>
          </w:rPr>
          <w:t>d)</w:t>
        </w:r>
        <w:r w:rsidRPr="001377BD">
          <w:tab/>
          <w:t xml:space="preserve">that for the RAS in the frequency bands 22.81-22.86 GHz and 23.07-23.12 GHz No. </w:t>
        </w:r>
        <w:r w:rsidRPr="001377BD">
          <w:rPr>
            <w:b/>
            <w:bCs/>
          </w:rPr>
          <w:t xml:space="preserve">5.149 </w:t>
        </w:r>
        <w:r w:rsidRPr="001377BD">
          <w:rPr>
            <w:bCs/>
          </w:rPr>
          <w:t>applies</w:t>
        </w:r>
        <w:r w:rsidRPr="001377BD">
          <w:t>,</w:t>
        </w:r>
      </w:ins>
    </w:p>
    <w:p w14:paraId="47B1766C" w14:textId="7F421BC4" w:rsidR="00EB2AAB" w:rsidRPr="001377BD" w:rsidRDefault="00EB2AAB" w:rsidP="00EB2AAB">
      <w:pPr>
        <w:pStyle w:val="Call"/>
        <w:rPr>
          <w:ins w:id="595" w:author="CEPT" w:date="2023-09-02T10:26:00Z"/>
        </w:rPr>
      </w:pPr>
      <w:ins w:id="596" w:author="CEPT" w:date="2023-09-02T10:26:00Z">
        <w:r w:rsidRPr="001377BD">
          <w:t>recognizing</w:t>
        </w:r>
      </w:ins>
    </w:p>
    <w:p w14:paraId="6F947E47" w14:textId="6E59B9D1" w:rsidR="00851808" w:rsidRPr="001377BD" w:rsidRDefault="00851808" w:rsidP="00851808">
      <w:del w:id="597" w:author="CEPT" w:date="2023-09-02T10:27:00Z">
        <w:r w:rsidRPr="001377BD" w:rsidDel="00501A14">
          <w:rPr>
            <w:i/>
          </w:rPr>
          <w:delText>d</w:delText>
        </w:r>
      </w:del>
      <w:ins w:id="598" w:author="CEPT" w:date="2023-09-02T10:27:00Z">
        <w:r w:rsidR="00501A14" w:rsidRPr="001377BD">
          <w:rPr>
            <w:i/>
          </w:rPr>
          <w:t>a</w:t>
        </w:r>
      </w:ins>
      <w:r w:rsidRPr="001377BD">
        <w:rPr>
          <w:i/>
        </w:rPr>
        <w:t>)</w:t>
      </w:r>
      <w:r w:rsidRPr="001377BD">
        <w:tab/>
        <w:t>that the possible development of the EESS (Earth-to-space) in the frequency band 22.55</w:t>
      </w:r>
      <w:r w:rsidRPr="001377BD">
        <w:noBreakHyphen/>
        <w:t>23.15 GHz should not constrain the use and development of the SRS (Earth-to-space) in this frequency band</w:t>
      </w:r>
      <w:del w:id="599" w:author="CEPT" w:date="2023-09-02T10:27:00Z">
        <w:r w:rsidRPr="001377BD" w:rsidDel="00FF0F2E">
          <w:delText>,</w:delText>
        </w:r>
      </w:del>
      <w:ins w:id="600" w:author="CEPT" w:date="2023-09-02T10:27:00Z">
        <w:r w:rsidR="00FF0F2E" w:rsidRPr="001377BD">
          <w:t>;</w:t>
        </w:r>
      </w:ins>
    </w:p>
    <w:p w14:paraId="0E3D6FBF" w14:textId="77777777" w:rsidR="00FF0F2E" w:rsidRPr="001377BD" w:rsidRDefault="00FF0F2E" w:rsidP="00FF0F2E">
      <w:pPr>
        <w:jc w:val="both"/>
        <w:rPr>
          <w:ins w:id="601" w:author="CEPT" w:date="2023-09-02T10:27:00Z"/>
        </w:rPr>
      </w:pPr>
      <w:ins w:id="602" w:author="CEPT" w:date="2023-09-02T10:27:00Z">
        <w:r w:rsidRPr="001377BD">
          <w:rPr>
            <w:i/>
            <w:iCs/>
          </w:rPr>
          <w:t>b)</w:t>
        </w:r>
        <w:r w:rsidRPr="001377BD">
          <w:tab/>
          <w:t xml:space="preserve">that protection of the RAS sites operating in the frequency ranges indicated in </w:t>
        </w:r>
        <w:r w:rsidRPr="001377BD">
          <w:rPr>
            <w:i/>
            <w:iCs/>
          </w:rPr>
          <w:t>noting</w:t>
        </w:r>
        <w:r w:rsidRPr="001377BD">
          <w:t xml:space="preserve"> </w:t>
        </w:r>
        <w:r w:rsidRPr="001377BD">
          <w:rPr>
            <w:i/>
          </w:rPr>
          <w:t>c)</w:t>
        </w:r>
        <w:r w:rsidRPr="001377BD">
          <w:t xml:space="preserve"> and </w:t>
        </w:r>
        <w:r w:rsidRPr="001377BD">
          <w:rPr>
            <w:i/>
          </w:rPr>
          <w:t>d)</w:t>
        </w:r>
        <w:r w:rsidRPr="001377BD">
          <w:t xml:space="preserve"> may be achieved by sufficient geographic separation from the EESS Earth stations,</w:t>
        </w:r>
      </w:ins>
    </w:p>
    <w:p w14:paraId="6687B9B0" w14:textId="03292D2A" w:rsidR="00EE466D" w:rsidRPr="001377BD" w:rsidRDefault="00851808" w:rsidP="002E53A8">
      <w:pPr>
        <w:pStyle w:val="Call"/>
        <w:rPr>
          <w:ins w:id="603" w:author="CEPT" w:date="2023-09-02T10:27:00Z"/>
        </w:rPr>
      </w:pPr>
      <w:r w:rsidRPr="001377BD">
        <w:t xml:space="preserve">resolves to invite </w:t>
      </w:r>
      <w:del w:id="604" w:author="CEPT" w:date="2023-09-03T12:40:00Z">
        <w:r w:rsidRPr="001377BD" w:rsidDel="00254B04">
          <w:delText xml:space="preserve">the </w:delText>
        </w:r>
      </w:del>
      <w:r w:rsidRPr="001377BD">
        <w:t>ITU</w:t>
      </w:r>
      <w:ins w:id="605" w:author="CEPT" w:date="2023-09-03T12:40:00Z">
        <w:r w:rsidR="00254B04" w:rsidRPr="001377BD">
          <w:t>-R</w:t>
        </w:r>
      </w:ins>
      <w:del w:id="606" w:author="CEPT" w:date="2023-09-03T12:40:00Z">
        <w:r w:rsidRPr="001377BD" w:rsidDel="00254B04">
          <w:delText xml:space="preserve"> Radiocommunication Sector</w:delText>
        </w:r>
      </w:del>
      <w:ins w:id="607" w:author="CEPT" w:date="2023-09-02T10:28:00Z">
        <w:r w:rsidR="00EE466D" w:rsidRPr="001377BD">
          <w:t xml:space="preserve"> </w:t>
        </w:r>
      </w:ins>
      <w:ins w:id="608" w:author="CEPT" w:date="2023-09-02T10:27:00Z">
        <w:r w:rsidR="00EE466D" w:rsidRPr="001377BD">
          <w:t>to complete in time for WRC-23</w:t>
        </w:r>
      </w:ins>
    </w:p>
    <w:p w14:paraId="7FEB90B7" w14:textId="62B5B210" w:rsidR="00EE466D" w:rsidRPr="001377BD" w:rsidRDefault="00EE466D" w:rsidP="00EE466D">
      <w:pPr>
        <w:tabs>
          <w:tab w:val="clear" w:pos="2268"/>
          <w:tab w:val="left" w:pos="2608"/>
          <w:tab w:val="left" w:pos="3345"/>
        </w:tabs>
        <w:spacing w:before="80"/>
        <w:jc w:val="both"/>
        <w:rPr>
          <w:ins w:id="609" w:author="CEPT" w:date="2023-09-02T10:27:00Z"/>
        </w:rPr>
      </w:pPr>
      <w:ins w:id="610" w:author="CEPT" w:date="2023-09-02T10:27:00Z">
        <w:r w:rsidRPr="001377BD">
          <w:t>1</w:t>
        </w:r>
        <w:r w:rsidRPr="001377BD">
          <w:tab/>
        </w:r>
      </w:ins>
      <w:ins w:id="611" w:author="CEPT" w:date="2023-09-02T10:28:00Z">
        <w:r w:rsidRPr="001377BD">
          <w:t xml:space="preserve">the </w:t>
        </w:r>
      </w:ins>
      <w:ins w:id="612" w:author="CEPT" w:date="2023-09-02T10:27:00Z">
        <w:r w:rsidRPr="001377BD">
          <w:t xml:space="preserve">identification of relevant technical and operational parameters of the current and planned use of the radiocommunication services listed in </w:t>
        </w:r>
        <w:r w:rsidRPr="001377BD">
          <w:rPr>
            <w:i/>
          </w:rPr>
          <w:t>noting</w:t>
        </w:r>
        <w:r w:rsidRPr="001377BD">
          <w:t xml:space="preserve"> </w:t>
        </w:r>
        <w:r w:rsidRPr="001377BD">
          <w:rPr>
            <w:i/>
            <w:iCs/>
          </w:rPr>
          <w:t>a</w:t>
        </w:r>
        <w:r w:rsidRPr="001377BD">
          <w:rPr>
            <w:i/>
          </w:rPr>
          <w:t xml:space="preserve">) </w:t>
        </w:r>
        <w:r w:rsidRPr="001377BD">
          <w:t>to</w:t>
        </w:r>
        <w:r w:rsidRPr="001377BD">
          <w:rPr>
            <w:i/>
          </w:rPr>
          <w:t xml:space="preserve"> d)</w:t>
        </w:r>
        <w:r w:rsidRPr="001377BD">
          <w:t xml:space="preserve"> to be used in sharing and compatibility studies;</w:t>
        </w:r>
      </w:ins>
    </w:p>
    <w:p w14:paraId="330B53CC" w14:textId="7EFF35DA" w:rsidR="00851808" w:rsidRPr="001377BD" w:rsidRDefault="00851808" w:rsidP="0090495E">
      <w:pPr>
        <w:tabs>
          <w:tab w:val="clear" w:pos="2268"/>
          <w:tab w:val="left" w:pos="2608"/>
          <w:tab w:val="left" w:pos="3345"/>
        </w:tabs>
        <w:spacing w:before="80"/>
        <w:jc w:val="both"/>
      </w:pPr>
      <w:del w:id="613" w:author="CEPT" w:date="2023-09-02T10:29:00Z">
        <w:r w:rsidRPr="001377BD" w:rsidDel="0090495E">
          <w:delText>1</w:delText>
        </w:r>
      </w:del>
      <w:ins w:id="614" w:author="CEPT" w:date="2023-09-02T10:29:00Z">
        <w:r w:rsidR="0090495E" w:rsidRPr="001377BD">
          <w:t>2</w:t>
        </w:r>
      </w:ins>
      <w:r w:rsidRPr="001377BD">
        <w:tab/>
      </w:r>
      <w:del w:id="615" w:author="CEPT" w:date="2023-09-02T10:27:00Z">
        <w:r w:rsidRPr="001377BD" w:rsidDel="00EE466D">
          <w:delText xml:space="preserve">to conduct </w:delText>
        </w:r>
      </w:del>
      <w:r w:rsidRPr="001377BD">
        <w:t xml:space="preserve">sharing and compatibility studies between EESS (Earth-to-space) systems and the existing services mentioned in </w:t>
      </w:r>
      <w:ins w:id="616" w:author="CEPT" w:date="2023-09-02T10:29:00Z">
        <w:r w:rsidR="00107134" w:rsidRPr="001377BD">
          <w:rPr>
            <w:i/>
          </w:rPr>
          <w:t>noting</w:t>
        </w:r>
        <w:r w:rsidR="00107134" w:rsidRPr="001377BD">
          <w:t xml:space="preserve"> </w:t>
        </w:r>
        <w:r w:rsidR="00107134" w:rsidRPr="001377BD">
          <w:rPr>
            <w:i/>
            <w:iCs/>
          </w:rPr>
          <w:t>a</w:t>
        </w:r>
        <w:r w:rsidR="00107134" w:rsidRPr="001377BD">
          <w:rPr>
            <w:i/>
          </w:rPr>
          <w:t xml:space="preserve">) </w:t>
        </w:r>
        <w:r w:rsidR="00107134" w:rsidRPr="001377BD">
          <w:t>to</w:t>
        </w:r>
        <w:r w:rsidR="00107134" w:rsidRPr="001377BD">
          <w:rPr>
            <w:i/>
          </w:rPr>
          <w:t xml:space="preserve"> d)</w:t>
        </w:r>
      </w:ins>
      <w:del w:id="617" w:author="CEPT" w:date="2023-09-02T10:29:00Z">
        <w:r w:rsidRPr="001377BD" w:rsidDel="00107134">
          <w:delText>recognizing a) and b)</w:delText>
        </w:r>
      </w:del>
      <w:r w:rsidRPr="001377BD">
        <w:t xml:space="preserve">, while ensuring the protection </w:t>
      </w:r>
      <w:del w:id="618" w:author="CEPT" w:date="2023-09-02T10:29:00Z">
        <w:r w:rsidRPr="001377BD" w:rsidDel="00107134">
          <w:lastRenderedPageBreak/>
          <w:delText xml:space="preserve">of, and not imposing undue constraints on, all services </w:delText>
        </w:r>
      </w:del>
      <w:ins w:id="619" w:author="CEPT" w:date="2023-09-02T10:29:00Z">
        <w:r w:rsidR="00107134" w:rsidRPr="001377BD">
          <w:t xml:space="preserve">of current use </w:t>
        </w:r>
      </w:ins>
      <w:r w:rsidRPr="001377BD">
        <w:t>and future development of existing services, in the frequency band 22.55-23.15 GHz</w:t>
      </w:r>
      <w:ins w:id="620" w:author="CEPT" w:date="2023-09-02T10:30:00Z">
        <w:r w:rsidR="000736E1" w:rsidRPr="001377BD">
          <w:t xml:space="preserve"> and adjacent frequency bands,</w:t>
        </w:r>
      </w:ins>
      <w:del w:id="621" w:author="CEPT" w:date="2023-09-02T10:30:00Z">
        <w:r w:rsidRPr="001377BD" w:rsidDel="000736E1">
          <w:delText>;</w:delText>
        </w:r>
      </w:del>
    </w:p>
    <w:p w14:paraId="549A8430" w14:textId="048679E9" w:rsidR="00851808" w:rsidRPr="001377BD" w:rsidDel="000736E1" w:rsidRDefault="00851808" w:rsidP="00851808">
      <w:pPr>
        <w:rPr>
          <w:del w:id="622" w:author="CEPT" w:date="2023-09-02T10:30:00Z"/>
        </w:rPr>
      </w:pPr>
      <w:del w:id="623" w:author="CEPT" w:date="2023-09-02T10:30:00Z">
        <w:r w:rsidRPr="001377BD" w:rsidDel="000736E1">
          <w:delText>2</w:delText>
        </w:r>
        <w:r w:rsidRPr="001377BD" w:rsidDel="000736E1">
          <w:tab/>
          <w:delText>to complete the studies, taking into account the present use of the allocated frequency band, with a view to presenting, at the appropriate time, the technical basis for the work of WRC</w:delText>
        </w:r>
        <w:r w:rsidRPr="001377BD" w:rsidDel="000736E1">
          <w:noBreakHyphen/>
          <w:delText>27,</w:delText>
        </w:r>
      </w:del>
    </w:p>
    <w:p w14:paraId="685D49D3" w14:textId="77777777" w:rsidR="000736E1" w:rsidRPr="001377BD" w:rsidRDefault="000736E1" w:rsidP="000736E1">
      <w:pPr>
        <w:pStyle w:val="Call"/>
        <w:rPr>
          <w:moveTo w:id="624" w:author="CEPT" w:date="2023-09-02T10:30:00Z"/>
        </w:rPr>
      </w:pPr>
      <w:moveToRangeStart w:id="625" w:author="CEPT" w:date="2023-09-02T10:30:00Z" w:name="move144543046"/>
      <w:moveTo w:id="626" w:author="CEPT" w:date="2023-09-02T10:30:00Z">
        <w:r w:rsidRPr="001377BD">
          <w:t>invites administrations</w:t>
        </w:r>
      </w:moveTo>
    </w:p>
    <w:p w14:paraId="5DE622E1" w14:textId="57B66043" w:rsidR="000736E1" w:rsidRPr="001377BD" w:rsidRDefault="000736E1" w:rsidP="000736E1">
      <w:pPr>
        <w:rPr>
          <w:moveTo w:id="627" w:author="CEPT" w:date="2023-09-02T10:30:00Z"/>
        </w:rPr>
      </w:pPr>
      <w:moveTo w:id="628" w:author="CEPT" w:date="2023-09-02T10:30:00Z">
        <w:r w:rsidRPr="001377BD">
          <w:t xml:space="preserve">to participate actively in the </w:t>
        </w:r>
      </w:moveTo>
      <w:ins w:id="629" w:author="CEPT" w:date="2023-09-02T10:30:00Z">
        <w:r w:rsidRPr="001377BD">
          <w:t xml:space="preserve">ITU-R </w:t>
        </w:r>
      </w:ins>
      <w:moveTo w:id="630" w:author="CEPT" w:date="2023-09-02T10:30:00Z">
        <w:r w:rsidRPr="001377BD">
          <w:t xml:space="preserve">studies </w:t>
        </w:r>
      </w:moveTo>
      <w:ins w:id="631" w:author="CEPT" w:date="2023-09-02T10:30:00Z">
        <w:r w:rsidR="00454D42" w:rsidRPr="001377BD">
          <w:t xml:space="preserve">and provide the technical and operational characteristics of the systems involved </w:t>
        </w:r>
      </w:ins>
      <w:moveTo w:id="632" w:author="CEPT" w:date="2023-09-02T10:30:00Z">
        <w:r w:rsidRPr="001377BD">
          <w:t>by submitting contributions to the ITU Radiocommunication Sector,</w:t>
        </w:r>
      </w:moveTo>
    </w:p>
    <w:moveToRangeEnd w:id="625"/>
    <w:p w14:paraId="46CDFF6D" w14:textId="77777777" w:rsidR="00851808" w:rsidRPr="001377BD" w:rsidRDefault="00851808" w:rsidP="00851808">
      <w:pPr>
        <w:pStyle w:val="Call"/>
      </w:pPr>
      <w:r w:rsidRPr="001377BD">
        <w:t>invites the 2027 World Radiocommunication Conference</w:t>
      </w:r>
    </w:p>
    <w:p w14:paraId="67CCD834" w14:textId="3DF6FBF4" w:rsidR="00851808" w:rsidRPr="001377BD" w:rsidRDefault="00851808" w:rsidP="00851808">
      <w:r w:rsidRPr="001377BD">
        <w:t xml:space="preserve">to </w:t>
      </w:r>
      <w:del w:id="633" w:author="CEPT" w:date="2023-09-02T10:31:00Z">
        <w:r w:rsidRPr="001377BD" w:rsidDel="00BE18FB">
          <w:delText xml:space="preserve">review </w:delText>
        </w:r>
      </w:del>
      <w:ins w:id="634" w:author="CEPT" w:date="2023-09-02T10:31:00Z">
        <w:r w:rsidR="00BE18FB" w:rsidRPr="001377BD">
          <w:t xml:space="preserve">consider, based on </w:t>
        </w:r>
      </w:ins>
      <w:r w:rsidRPr="001377BD">
        <w:t xml:space="preserve">the results of </w:t>
      </w:r>
      <w:del w:id="635" w:author="CEPT" w:date="2023-09-02T10:31:00Z">
        <w:r w:rsidRPr="001377BD" w:rsidDel="00BE18FB">
          <w:delText xml:space="preserve">these </w:delText>
        </w:r>
      </w:del>
      <w:r w:rsidRPr="001377BD">
        <w:t>studies</w:t>
      </w:r>
      <w:ins w:id="636" w:author="CEPT" w:date="2023-09-02T10:31:00Z">
        <w:r w:rsidR="00BE18FB" w:rsidRPr="001377BD">
          <w:t>,</w:t>
        </w:r>
      </w:ins>
      <w:del w:id="637" w:author="CEPT" w:date="2023-09-02T10:31:00Z">
        <w:r w:rsidRPr="001377BD" w:rsidDel="00BE18FB">
          <w:delText xml:space="preserve"> with a view to providing a worldwide</w:delText>
        </w:r>
      </w:del>
      <w:ins w:id="638" w:author="CEPT" w:date="2023-09-02T10:31:00Z">
        <w:r w:rsidR="00BE18FB" w:rsidRPr="001377BD">
          <w:t xml:space="preserve"> new</w:t>
        </w:r>
        <w:r w:rsidR="00BD701A" w:rsidRPr="001377BD">
          <w:t xml:space="preserve"> global</w:t>
        </w:r>
      </w:ins>
      <w:r w:rsidRPr="001377BD">
        <w:t xml:space="preserve"> primary allocation to the EESS (Earth-to-space) in the frequency band 22.55-23.15 GHz,</w:t>
      </w:r>
    </w:p>
    <w:p w14:paraId="388F3A67" w14:textId="351B2C4A" w:rsidR="00851808" w:rsidRPr="001377BD" w:rsidDel="000736E1" w:rsidRDefault="00851808" w:rsidP="00851808">
      <w:pPr>
        <w:pStyle w:val="Call"/>
        <w:rPr>
          <w:moveFrom w:id="639" w:author="CEPT" w:date="2023-09-02T10:30:00Z"/>
        </w:rPr>
      </w:pPr>
      <w:moveFromRangeStart w:id="640" w:author="CEPT" w:date="2023-09-02T10:30:00Z" w:name="move144543046"/>
      <w:moveFrom w:id="641" w:author="CEPT" w:date="2023-09-02T10:30:00Z">
        <w:r w:rsidRPr="001377BD" w:rsidDel="000736E1">
          <w:t>invites administrations</w:t>
        </w:r>
      </w:moveFrom>
    </w:p>
    <w:p w14:paraId="69C05064" w14:textId="12BFEFC0" w:rsidR="00851808" w:rsidRPr="001377BD" w:rsidDel="000736E1" w:rsidRDefault="00851808" w:rsidP="00851808">
      <w:pPr>
        <w:rPr>
          <w:moveFrom w:id="642" w:author="CEPT" w:date="2023-09-02T10:30:00Z"/>
        </w:rPr>
      </w:pPr>
      <w:moveFrom w:id="643" w:author="CEPT" w:date="2023-09-02T10:30:00Z">
        <w:r w:rsidRPr="001377BD" w:rsidDel="000736E1">
          <w:t>to participate actively in the studies by submitting contributions to the ITU Radiocommunication Sector,</w:t>
        </w:r>
      </w:moveFrom>
    </w:p>
    <w:moveFromRangeEnd w:id="640"/>
    <w:p w14:paraId="11D8F767" w14:textId="77777777" w:rsidR="00851808" w:rsidRPr="001377BD" w:rsidRDefault="00851808" w:rsidP="00851808">
      <w:pPr>
        <w:pStyle w:val="Call"/>
      </w:pPr>
      <w:r w:rsidRPr="001377BD">
        <w:t>invites the Secretary-General</w:t>
      </w:r>
    </w:p>
    <w:p w14:paraId="4B97F38C" w14:textId="77777777" w:rsidR="00851808" w:rsidRPr="001377BD" w:rsidRDefault="00851808" w:rsidP="00851808">
      <w:r w:rsidRPr="001377BD">
        <w:t>to bring this Resolution to the attention of the international and regional organizations concerned.</w:t>
      </w:r>
    </w:p>
    <w:p w14:paraId="4DE2D78F" w14:textId="77777777" w:rsidR="00895757" w:rsidRPr="001377BD" w:rsidRDefault="00895757">
      <w:pPr>
        <w:tabs>
          <w:tab w:val="clear" w:pos="1134"/>
          <w:tab w:val="clear" w:pos="1871"/>
          <w:tab w:val="clear" w:pos="2268"/>
        </w:tabs>
        <w:overflowPunct/>
        <w:autoSpaceDE/>
        <w:autoSpaceDN/>
        <w:adjustRightInd/>
        <w:spacing w:before="0"/>
        <w:textAlignment w:val="auto"/>
        <w:rPr>
          <w:b/>
        </w:rPr>
      </w:pPr>
      <w:r w:rsidRPr="001377BD">
        <w:rPr>
          <w:b/>
        </w:rPr>
        <w:br w:type="page"/>
      </w:r>
    </w:p>
    <w:p w14:paraId="097D32FE" w14:textId="77777777" w:rsidR="00895757" w:rsidRPr="001377BD" w:rsidRDefault="00895757" w:rsidP="00895757">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895757" w:rsidRPr="001377BD" w14:paraId="3369BFF1" w14:textId="77777777" w:rsidTr="00C4529D">
        <w:trPr>
          <w:cantSplit/>
        </w:trPr>
        <w:tc>
          <w:tcPr>
            <w:tcW w:w="9723" w:type="dxa"/>
            <w:gridSpan w:val="2"/>
            <w:hideMark/>
          </w:tcPr>
          <w:p w14:paraId="2319E4C3" w14:textId="41428AD5" w:rsidR="00895757" w:rsidRPr="001377BD" w:rsidRDefault="00895757" w:rsidP="00C4529D">
            <w:pPr>
              <w:keepNext/>
              <w:spacing w:before="240"/>
              <w:rPr>
                <w:b/>
                <w:bCs/>
                <w:lang w:val="en-US"/>
              </w:rPr>
            </w:pPr>
            <w:r w:rsidRPr="001377BD">
              <w:rPr>
                <w:b/>
                <w:bCs/>
                <w:lang w:val="en-US"/>
              </w:rPr>
              <w:t xml:space="preserve">Subject: </w:t>
            </w:r>
            <w:r w:rsidR="00C54D14" w:rsidRPr="001377BD">
              <w:rPr>
                <w:b/>
                <w:bCs/>
              </w:rPr>
              <w:t>Possible new global primary allocation to the EESS (Earth-to-space) in the frequency band 22.55-23.15 GHz</w:t>
            </w:r>
          </w:p>
        </w:tc>
      </w:tr>
      <w:tr w:rsidR="00895757" w:rsidRPr="001377BD" w14:paraId="30E74805" w14:textId="77777777" w:rsidTr="00C4529D">
        <w:trPr>
          <w:cantSplit/>
        </w:trPr>
        <w:tc>
          <w:tcPr>
            <w:tcW w:w="9723" w:type="dxa"/>
            <w:gridSpan w:val="2"/>
            <w:tcBorders>
              <w:top w:val="nil"/>
              <w:left w:val="nil"/>
              <w:bottom w:val="single" w:sz="4" w:space="0" w:color="auto"/>
              <w:right w:val="nil"/>
            </w:tcBorders>
            <w:hideMark/>
          </w:tcPr>
          <w:p w14:paraId="7AF555BE" w14:textId="77777777" w:rsidR="00895757" w:rsidRPr="001377BD" w:rsidRDefault="00895757"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895757" w:rsidRPr="001377BD" w14:paraId="7D8D2D75" w14:textId="77777777" w:rsidTr="00C4529D">
        <w:trPr>
          <w:cantSplit/>
        </w:trPr>
        <w:tc>
          <w:tcPr>
            <w:tcW w:w="9723" w:type="dxa"/>
            <w:gridSpan w:val="2"/>
            <w:tcBorders>
              <w:top w:val="single" w:sz="4" w:space="0" w:color="auto"/>
              <w:left w:val="nil"/>
              <w:bottom w:val="single" w:sz="4" w:space="0" w:color="auto"/>
              <w:right w:val="nil"/>
            </w:tcBorders>
          </w:tcPr>
          <w:p w14:paraId="33C2B42B" w14:textId="77777777" w:rsidR="00895757" w:rsidRPr="001377BD" w:rsidRDefault="00895757" w:rsidP="00C4529D">
            <w:pPr>
              <w:keepNext/>
              <w:rPr>
                <w:b/>
                <w:iCs/>
                <w:color w:val="000000"/>
                <w:lang w:val="en-US"/>
              </w:rPr>
            </w:pPr>
            <w:r w:rsidRPr="001377BD">
              <w:rPr>
                <w:b/>
                <w:i/>
                <w:color w:val="000000"/>
                <w:lang w:val="en-US"/>
              </w:rPr>
              <w:t>Proposal</w:t>
            </w:r>
            <w:r w:rsidRPr="001377BD">
              <w:rPr>
                <w:b/>
                <w:iCs/>
                <w:color w:val="000000"/>
                <w:lang w:val="en-US"/>
              </w:rPr>
              <w:t>:</w:t>
            </w:r>
          </w:p>
          <w:p w14:paraId="4F86B2FB" w14:textId="37309AFC" w:rsidR="00895757" w:rsidRPr="001377BD" w:rsidRDefault="00563186" w:rsidP="00C4529D">
            <w:pPr>
              <w:keepNext/>
              <w:rPr>
                <w:b/>
                <w:i/>
                <w:lang w:val="en-US"/>
              </w:rPr>
            </w:pPr>
            <w:r w:rsidRPr="001377BD">
              <w:rPr>
                <w:iCs/>
                <w:color w:val="000000"/>
              </w:rPr>
              <w:t xml:space="preserve">To consider a new global primary allocation to the EESS (Earth-to-space) in the frequency band 22.55-23.15 GHz, in accordance with Resolution </w:t>
            </w:r>
            <w:r w:rsidRPr="001377BD">
              <w:rPr>
                <w:b/>
                <w:iCs/>
                <w:color w:val="000000"/>
              </w:rPr>
              <w:t>664 (REV.WRC-23)</w:t>
            </w:r>
          </w:p>
        </w:tc>
      </w:tr>
      <w:tr w:rsidR="00895757" w:rsidRPr="001377BD" w14:paraId="0DEB9B87" w14:textId="77777777" w:rsidTr="00C4529D">
        <w:trPr>
          <w:cantSplit/>
        </w:trPr>
        <w:tc>
          <w:tcPr>
            <w:tcW w:w="9723" w:type="dxa"/>
            <w:gridSpan w:val="2"/>
            <w:tcBorders>
              <w:top w:val="single" w:sz="4" w:space="0" w:color="auto"/>
              <w:left w:val="nil"/>
              <w:bottom w:val="single" w:sz="4" w:space="0" w:color="auto"/>
              <w:right w:val="nil"/>
            </w:tcBorders>
          </w:tcPr>
          <w:p w14:paraId="2C15DF63" w14:textId="77777777" w:rsidR="00895757" w:rsidRPr="001377BD" w:rsidRDefault="00895757" w:rsidP="00C4529D">
            <w:pPr>
              <w:keepNext/>
              <w:rPr>
                <w:b/>
                <w:i/>
                <w:color w:val="000000"/>
                <w:lang w:val="en-US"/>
              </w:rPr>
            </w:pPr>
            <w:r w:rsidRPr="001377BD">
              <w:rPr>
                <w:b/>
                <w:i/>
                <w:color w:val="000000"/>
                <w:lang w:val="en-US"/>
              </w:rPr>
              <w:t>Background/reason</w:t>
            </w:r>
            <w:r w:rsidRPr="001377BD">
              <w:rPr>
                <w:b/>
                <w:iCs/>
                <w:color w:val="000000"/>
                <w:lang w:val="en-US"/>
              </w:rPr>
              <w:t>:</w:t>
            </w:r>
          </w:p>
          <w:p w14:paraId="5E27926F" w14:textId="01C9BCF8" w:rsidR="00895757" w:rsidRPr="001377BD" w:rsidRDefault="00895757" w:rsidP="00C4529D">
            <w:pPr>
              <w:keepNext/>
              <w:rPr>
                <w:bCs/>
                <w:iCs/>
                <w:lang w:val="en-US"/>
              </w:rPr>
            </w:pPr>
            <w:r w:rsidRPr="001377BD">
              <w:rPr>
                <w:bCs/>
                <w:iCs/>
                <w:lang w:val="en-US"/>
              </w:rPr>
              <w:t>WRC-19 agreed to include this proposal as preliminary agenda item 2.</w:t>
            </w:r>
            <w:r w:rsidR="00CD7B53" w:rsidRPr="001377BD">
              <w:rPr>
                <w:bCs/>
                <w:iCs/>
                <w:lang w:val="en-US"/>
              </w:rPr>
              <w:t>11</w:t>
            </w:r>
            <w:r w:rsidRPr="001377BD">
              <w:rPr>
                <w:bCs/>
                <w:iCs/>
                <w:lang w:val="en-US"/>
              </w:rPr>
              <w:t xml:space="preserve"> in the preliminary agenda for WRC-27 (Res. </w:t>
            </w:r>
            <w:r w:rsidRPr="001377BD">
              <w:rPr>
                <w:b/>
                <w:iCs/>
                <w:lang w:val="en-US"/>
              </w:rPr>
              <w:t>812 (WRC-19)</w:t>
            </w:r>
            <w:r w:rsidRPr="001377BD">
              <w:rPr>
                <w:bCs/>
                <w:iCs/>
                <w:lang w:val="en-US"/>
              </w:rPr>
              <w:t>).</w:t>
            </w:r>
          </w:p>
          <w:p w14:paraId="78FC9BA2" w14:textId="66637EE4" w:rsidR="00895757" w:rsidRPr="001377BD" w:rsidRDefault="008F2FA6" w:rsidP="00C4529D">
            <w:pPr>
              <w:keepNext/>
              <w:rPr>
                <w:b/>
                <w:iCs/>
                <w:lang w:val="en-US"/>
              </w:rPr>
            </w:pPr>
            <w:r w:rsidRPr="001377BD">
              <w:t>Similarly to what has been achieved under WRC-12 agenda item 1.11 with a primary allocation to the space research service (Earth-to-space) in the frequency band 22.55-23.15 GHz, it is proposed to investigate a possible new primary allocation to the EESS (Earth-to-space) in the same frequency band. Such an allocation would provide a companion earth-to-space allocation to the existing EESS (space-to-Earth) allocation in 25.5-27 GHz frequency band in order to provide the associated command and control links.</w:t>
            </w:r>
          </w:p>
        </w:tc>
      </w:tr>
      <w:tr w:rsidR="00895757" w:rsidRPr="001377BD" w14:paraId="5E1BE5E2" w14:textId="77777777" w:rsidTr="00C4529D">
        <w:trPr>
          <w:cantSplit/>
        </w:trPr>
        <w:tc>
          <w:tcPr>
            <w:tcW w:w="9723" w:type="dxa"/>
            <w:gridSpan w:val="2"/>
            <w:tcBorders>
              <w:top w:val="single" w:sz="4" w:space="0" w:color="auto"/>
              <w:left w:val="nil"/>
              <w:bottom w:val="single" w:sz="4" w:space="0" w:color="auto"/>
              <w:right w:val="nil"/>
            </w:tcBorders>
          </w:tcPr>
          <w:p w14:paraId="22BA3F52" w14:textId="3DA883B7" w:rsidR="00895757" w:rsidRPr="001377BD" w:rsidRDefault="00895757" w:rsidP="00C4529D">
            <w:pPr>
              <w:keepNext/>
              <w:rPr>
                <w:b/>
                <w:i/>
                <w:lang w:val="en-US"/>
              </w:rPr>
            </w:pPr>
            <w:r w:rsidRPr="001377BD">
              <w:rPr>
                <w:b/>
                <w:i/>
                <w:lang w:val="en-US"/>
              </w:rPr>
              <w:t>Radiocommunication services concerned</w:t>
            </w:r>
            <w:r w:rsidRPr="001377BD">
              <w:rPr>
                <w:b/>
                <w:iCs/>
                <w:lang w:val="en-US"/>
              </w:rPr>
              <w:t xml:space="preserve">: </w:t>
            </w:r>
            <w:r w:rsidRPr="001377BD">
              <w:t xml:space="preserve"> </w:t>
            </w:r>
            <w:r w:rsidR="008F1D8A" w:rsidRPr="001377BD">
              <w:t xml:space="preserve"> Earth exploration-satellite </w:t>
            </w:r>
            <w:r w:rsidR="008F1D8A" w:rsidRPr="001377BD">
              <w:rPr>
                <w:iCs/>
              </w:rPr>
              <w:t>(Earth-to-space), Fixed, Inter-satellite, Mobile, Space Research (Earth-to-space)</w:t>
            </w:r>
          </w:p>
        </w:tc>
      </w:tr>
      <w:tr w:rsidR="00895757" w:rsidRPr="001377BD" w14:paraId="73553C22" w14:textId="77777777" w:rsidTr="00C4529D">
        <w:trPr>
          <w:cantSplit/>
        </w:trPr>
        <w:tc>
          <w:tcPr>
            <w:tcW w:w="9723" w:type="dxa"/>
            <w:gridSpan w:val="2"/>
            <w:tcBorders>
              <w:top w:val="single" w:sz="4" w:space="0" w:color="auto"/>
              <w:left w:val="nil"/>
              <w:bottom w:val="single" w:sz="4" w:space="0" w:color="auto"/>
              <w:right w:val="nil"/>
            </w:tcBorders>
          </w:tcPr>
          <w:p w14:paraId="6F4EF8AC" w14:textId="77777777" w:rsidR="00895757" w:rsidRPr="001377BD" w:rsidRDefault="00895757"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43A6DC10" w14:textId="77777777" w:rsidR="00895757" w:rsidRPr="001377BD" w:rsidRDefault="00895757" w:rsidP="00C4529D">
            <w:pPr>
              <w:keepNext/>
              <w:rPr>
                <w:b/>
                <w:i/>
                <w:lang w:val="en-US"/>
              </w:rPr>
            </w:pPr>
            <w:r w:rsidRPr="001377BD">
              <w:rPr>
                <w:bCs/>
                <w:iCs/>
                <w:color w:val="000000"/>
                <w:szCs w:val="24"/>
              </w:rPr>
              <w:t>None currently identified</w:t>
            </w:r>
          </w:p>
        </w:tc>
      </w:tr>
      <w:tr w:rsidR="00895757" w:rsidRPr="001377BD" w14:paraId="45313A36" w14:textId="77777777" w:rsidTr="00C4529D">
        <w:trPr>
          <w:cantSplit/>
        </w:trPr>
        <w:tc>
          <w:tcPr>
            <w:tcW w:w="9723" w:type="dxa"/>
            <w:gridSpan w:val="2"/>
            <w:tcBorders>
              <w:top w:val="single" w:sz="4" w:space="0" w:color="auto"/>
              <w:left w:val="nil"/>
              <w:bottom w:val="single" w:sz="4" w:space="0" w:color="auto"/>
              <w:right w:val="nil"/>
            </w:tcBorders>
          </w:tcPr>
          <w:p w14:paraId="27F0DAE4" w14:textId="77777777" w:rsidR="00895757" w:rsidRPr="001377BD" w:rsidRDefault="00895757"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5E0A1E17" w14:textId="2124B5D2" w:rsidR="00895757" w:rsidRPr="001377BD" w:rsidRDefault="002017D3" w:rsidP="00C4529D">
            <w:pPr>
              <w:keepNext/>
              <w:rPr>
                <w:b/>
                <w:i/>
                <w:lang w:val="en-US"/>
              </w:rPr>
            </w:pPr>
            <w:r w:rsidRPr="001377BD">
              <w:rPr>
                <w:iCs/>
              </w:rPr>
              <w:t>Studies performed in relation to the WRC-12 agenda item 1.11 (allocation to the space research service (Earth-to-space) in the frequency band 22.55-23.15 GHz) may be relevant.</w:t>
            </w:r>
          </w:p>
        </w:tc>
      </w:tr>
      <w:tr w:rsidR="00895757" w:rsidRPr="001377BD" w14:paraId="1F7E2AAC" w14:textId="77777777" w:rsidTr="00C4529D">
        <w:trPr>
          <w:cantSplit/>
        </w:trPr>
        <w:tc>
          <w:tcPr>
            <w:tcW w:w="4897" w:type="dxa"/>
            <w:tcBorders>
              <w:top w:val="single" w:sz="4" w:space="0" w:color="auto"/>
              <w:left w:val="nil"/>
              <w:bottom w:val="single" w:sz="4" w:space="0" w:color="auto"/>
              <w:right w:val="single" w:sz="4" w:space="0" w:color="auto"/>
            </w:tcBorders>
          </w:tcPr>
          <w:p w14:paraId="0C930C00" w14:textId="77777777" w:rsidR="00895757" w:rsidRPr="001377BD" w:rsidRDefault="00895757"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00402270" w14:textId="2787AB4B" w:rsidR="00895757" w:rsidRPr="001377BD" w:rsidRDefault="00895757" w:rsidP="00C4529D">
            <w:pPr>
              <w:keepNext/>
              <w:rPr>
                <w:b/>
                <w:i/>
                <w:color w:val="000000"/>
                <w:lang w:val="en-US"/>
              </w:rPr>
            </w:pPr>
            <w:r w:rsidRPr="001377BD">
              <w:rPr>
                <w:iCs/>
                <w:color w:val="000000"/>
                <w:lang w:val="en-US"/>
              </w:rPr>
              <w:t xml:space="preserve">WP </w:t>
            </w:r>
            <w:r w:rsidR="002017D3" w:rsidRPr="001377BD">
              <w:rPr>
                <w:iCs/>
                <w:color w:val="000000"/>
                <w:lang w:val="en-US"/>
              </w:rPr>
              <w:t>7</w:t>
            </w:r>
            <w:r w:rsidRPr="001377BD">
              <w:rPr>
                <w:iCs/>
                <w:color w:val="000000"/>
                <w:lang w:val="en-US"/>
              </w:rPr>
              <w:t>B</w:t>
            </w:r>
          </w:p>
        </w:tc>
        <w:tc>
          <w:tcPr>
            <w:tcW w:w="4826" w:type="dxa"/>
            <w:tcBorders>
              <w:top w:val="single" w:sz="4" w:space="0" w:color="auto"/>
              <w:left w:val="single" w:sz="4" w:space="0" w:color="auto"/>
              <w:bottom w:val="single" w:sz="4" w:space="0" w:color="auto"/>
              <w:right w:val="nil"/>
            </w:tcBorders>
            <w:hideMark/>
          </w:tcPr>
          <w:p w14:paraId="3775CC46" w14:textId="77777777" w:rsidR="00895757" w:rsidRPr="001377BD" w:rsidRDefault="00895757"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3D2A6C01" w14:textId="77777777" w:rsidR="00895757" w:rsidRPr="001377BD" w:rsidRDefault="00895757"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895757" w:rsidRPr="001377BD" w14:paraId="1DC7B92C" w14:textId="77777777" w:rsidTr="00C4529D">
        <w:trPr>
          <w:cantSplit/>
        </w:trPr>
        <w:tc>
          <w:tcPr>
            <w:tcW w:w="9723" w:type="dxa"/>
            <w:gridSpan w:val="2"/>
            <w:tcBorders>
              <w:top w:val="single" w:sz="4" w:space="0" w:color="auto"/>
              <w:left w:val="nil"/>
              <w:bottom w:val="single" w:sz="4" w:space="0" w:color="auto"/>
              <w:right w:val="nil"/>
            </w:tcBorders>
          </w:tcPr>
          <w:p w14:paraId="4637C6D3" w14:textId="77777777" w:rsidR="00895757" w:rsidRPr="001377BD" w:rsidRDefault="00895757"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64D36B49" w14:textId="6E293448" w:rsidR="00895757" w:rsidRPr="001377BD" w:rsidRDefault="00895757" w:rsidP="00C4529D">
            <w:pPr>
              <w:keepNext/>
              <w:rPr>
                <w:b/>
                <w:i/>
                <w:lang w:val="en-US"/>
              </w:rPr>
            </w:pPr>
            <w:r w:rsidRPr="001377BD">
              <w:rPr>
                <w:bCs/>
                <w:color w:val="000000"/>
                <w:szCs w:val="24"/>
              </w:rPr>
              <w:t>SG</w:t>
            </w:r>
            <w:r w:rsidR="002017D3" w:rsidRPr="001377BD">
              <w:rPr>
                <w:bCs/>
                <w:color w:val="000000"/>
                <w:szCs w:val="24"/>
              </w:rPr>
              <w:t>4</w:t>
            </w:r>
            <w:r w:rsidRPr="001377BD">
              <w:rPr>
                <w:bCs/>
                <w:color w:val="000000"/>
                <w:szCs w:val="24"/>
              </w:rPr>
              <w:t>, SG5, SG7</w:t>
            </w:r>
          </w:p>
        </w:tc>
      </w:tr>
      <w:tr w:rsidR="00895757" w:rsidRPr="001377BD" w14:paraId="061D852F" w14:textId="77777777" w:rsidTr="00C4529D">
        <w:trPr>
          <w:cantSplit/>
        </w:trPr>
        <w:tc>
          <w:tcPr>
            <w:tcW w:w="9723" w:type="dxa"/>
            <w:gridSpan w:val="2"/>
            <w:tcBorders>
              <w:top w:val="single" w:sz="4" w:space="0" w:color="auto"/>
              <w:left w:val="nil"/>
              <w:bottom w:val="single" w:sz="4" w:space="0" w:color="auto"/>
              <w:right w:val="nil"/>
            </w:tcBorders>
          </w:tcPr>
          <w:p w14:paraId="121784CF" w14:textId="77777777" w:rsidR="00895757" w:rsidRPr="001377BD" w:rsidRDefault="00895757" w:rsidP="00C4529D">
            <w:pPr>
              <w:keepNext/>
              <w:rPr>
                <w:b/>
                <w:i/>
                <w:lang w:val="en-US"/>
              </w:rPr>
            </w:pPr>
            <w:r w:rsidRPr="001377BD">
              <w:rPr>
                <w:b/>
                <w:i/>
                <w:lang w:val="en-US"/>
              </w:rPr>
              <w:t>ITU resource implications, including financial implications (refer to CV126)</w:t>
            </w:r>
            <w:r w:rsidRPr="001377BD">
              <w:rPr>
                <w:b/>
                <w:iCs/>
                <w:lang w:val="en-US"/>
              </w:rPr>
              <w:t>:</w:t>
            </w:r>
          </w:p>
          <w:p w14:paraId="2B4EB90A" w14:textId="7176922E" w:rsidR="00895757" w:rsidRPr="001377BD" w:rsidRDefault="00895757" w:rsidP="00C4529D">
            <w:pPr>
              <w:keepNext/>
              <w:rPr>
                <w:b/>
                <w:i/>
                <w:lang w:val="en-US"/>
              </w:rPr>
            </w:pPr>
            <w:r w:rsidRPr="001377BD">
              <w:rPr>
                <w:bCs/>
                <w:iCs/>
                <w:szCs w:val="24"/>
                <w:lang w:eastAsia="ko-KR"/>
              </w:rPr>
              <w:t>This proposed agenda item will be studied within the normal ITU-R procedures and planned budget.</w:t>
            </w:r>
            <w:r w:rsidR="00500E1C" w:rsidRPr="001377BD">
              <w:rPr>
                <w:lang w:eastAsia="zh-CN"/>
              </w:rPr>
              <w:t xml:space="preserve"> No extra cost is foreseen.</w:t>
            </w:r>
          </w:p>
        </w:tc>
      </w:tr>
      <w:tr w:rsidR="00895757" w:rsidRPr="001377BD" w14:paraId="390F4EA0" w14:textId="77777777" w:rsidTr="00C4529D">
        <w:trPr>
          <w:cantSplit/>
        </w:trPr>
        <w:tc>
          <w:tcPr>
            <w:tcW w:w="4897" w:type="dxa"/>
            <w:tcBorders>
              <w:top w:val="single" w:sz="4" w:space="0" w:color="auto"/>
              <w:left w:val="nil"/>
              <w:bottom w:val="single" w:sz="4" w:space="0" w:color="auto"/>
              <w:right w:val="nil"/>
            </w:tcBorders>
            <w:hideMark/>
          </w:tcPr>
          <w:p w14:paraId="358B19AB" w14:textId="77777777" w:rsidR="00895757" w:rsidRPr="001377BD" w:rsidRDefault="00895757"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34647470" w14:textId="77777777" w:rsidR="00895757" w:rsidRPr="001377BD" w:rsidRDefault="00895757"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0CD3B2D3" w14:textId="77777777" w:rsidR="00895757" w:rsidRPr="001377BD" w:rsidRDefault="00895757" w:rsidP="00C4529D">
            <w:pPr>
              <w:keepNext/>
              <w:rPr>
                <w:b/>
                <w:i/>
                <w:lang w:val="en-US"/>
              </w:rPr>
            </w:pPr>
            <w:r w:rsidRPr="001377BD">
              <w:rPr>
                <w:b/>
                <w:i/>
                <w:lang w:val="en-US"/>
              </w:rPr>
              <w:t>Number of countries</w:t>
            </w:r>
            <w:r w:rsidRPr="001377BD">
              <w:rPr>
                <w:b/>
                <w:iCs/>
                <w:lang w:val="en-US"/>
              </w:rPr>
              <w:t>:</w:t>
            </w:r>
          </w:p>
          <w:p w14:paraId="307FFCBB" w14:textId="77777777" w:rsidR="00895757" w:rsidRPr="001377BD" w:rsidRDefault="00895757" w:rsidP="00C4529D">
            <w:pPr>
              <w:keepNext/>
              <w:rPr>
                <w:b/>
                <w:i/>
                <w:lang w:val="en-US"/>
              </w:rPr>
            </w:pPr>
          </w:p>
        </w:tc>
      </w:tr>
      <w:tr w:rsidR="00895757" w:rsidRPr="001377BD" w14:paraId="18E92798" w14:textId="77777777" w:rsidTr="00C4529D">
        <w:trPr>
          <w:cantSplit/>
        </w:trPr>
        <w:tc>
          <w:tcPr>
            <w:tcW w:w="9723" w:type="dxa"/>
            <w:gridSpan w:val="2"/>
            <w:tcBorders>
              <w:top w:val="single" w:sz="4" w:space="0" w:color="auto"/>
              <w:left w:val="nil"/>
              <w:bottom w:val="nil"/>
              <w:right w:val="nil"/>
            </w:tcBorders>
          </w:tcPr>
          <w:p w14:paraId="1B482EE9" w14:textId="77777777" w:rsidR="00895757" w:rsidRPr="001377BD" w:rsidRDefault="00895757" w:rsidP="00C4529D">
            <w:pPr>
              <w:rPr>
                <w:bCs/>
                <w:iCs/>
                <w:lang w:val="en-US"/>
              </w:rPr>
            </w:pPr>
            <w:r w:rsidRPr="001377BD">
              <w:rPr>
                <w:b/>
                <w:i/>
                <w:lang w:val="en-US"/>
              </w:rPr>
              <w:t xml:space="preserve">Remarks </w:t>
            </w:r>
            <w:r w:rsidRPr="001377BD">
              <w:rPr>
                <w:bCs/>
                <w:iCs/>
                <w:lang w:val="en-US"/>
              </w:rPr>
              <w:t xml:space="preserve"> None</w:t>
            </w:r>
          </w:p>
          <w:p w14:paraId="3B3C71DE" w14:textId="77777777" w:rsidR="00895757" w:rsidRPr="001377BD" w:rsidRDefault="00895757" w:rsidP="00C4529D">
            <w:pPr>
              <w:rPr>
                <w:b/>
                <w:i/>
                <w:lang w:val="en-US"/>
              </w:rPr>
            </w:pPr>
          </w:p>
        </w:tc>
      </w:tr>
    </w:tbl>
    <w:p w14:paraId="1F67267E" w14:textId="4A5B37A0" w:rsidR="00851808" w:rsidRPr="001377BD" w:rsidRDefault="00851808" w:rsidP="00851808">
      <w:pPr>
        <w:pStyle w:val="Reasons"/>
      </w:pPr>
    </w:p>
    <w:p w14:paraId="77C225CD" w14:textId="77777777" w:rsidR="00851808" w:rsidRPr="001377BD" w:rsidRDefault="00851808">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7E34E0ED" w14:textId="5943B4E0" w:rsidR="001A40F8" w:rsidRPr="001377BD" w:rsidRDefault="00BA5614">
      <w:pPr>
        <w:pStyle w:val="Proposal"/>
      </w:pPr>
      <w:r w:rsidRPr="001377BD">
        <w:lastRenderedPageBreak/>
        <w:t>MOD</w:t>
      </w:r>
      <w:r w:rsidRPr="001377BD">
        <w:tab/>
        <w:t>EUR/</w:t>
      </w:r>
      <w:r w:rsidR="00116461" w:rsidRPr="001377BD">
        <w:t>XXXX</w:t>
      </w:r>
      <w:r w:rsidRPr="001377BD">
        <w:t>A27A1/</w:t>
      </w:r>
      <w:r w:rsidR="00B6298C" w:rsidRPr="001377BD">
        <w:t>9</w:t>
      </w:r>
    </w:p>
    <w:p w14:paraId="4DA5DA1C" w14:textId="43724A01" w:rsidR="00EA5623" w:rsidRPr="001377BD" w:rsidRDefault="00BA5614" w:rsidP="006539CD">
      <w:pPr>
        <w:pStyle w:val="ResNo"/>
      </w:pPr>
      <w:bookmarkStart w:id="644" w:name="_Toc39649469"/>
      <w:r w:rsidRPr="001377BD">
        <w:t xml:space="preserve">RESOLUTION </w:t>
      </w:r>
      <w:r w:rsidRPr="001377BD">
        <w:rPr>
          <w:rStyle w:val="href"/>
        </w:rPr>
        <w:t>251</w:t>
      </w:r>
      <w:r w:rsidRPr="001377BD">
        <w:t xml:space="preserve"> (</w:t>
      </w:r>
      <w:ins w:id="645" w:author="CEPT" w:date="2023-09-02T19:31:00Z">
        <w:r w:rsidR="00406F86" w:rsidRPr="001377BD">
          <w:t>REV.</w:t>
        </w:r>
      </w:ins>
      <w:r w:rsidRPr="001377BD">
        <w:t>WRC</w:t>
      </w:r>
      <w:r w:rsidRPr="001377BD">
        <w:noBreakHyphen/>
      </w:r>
      <w:del w:id="646" w:author="CEPT" w:date="2023-09-03T13:07:00Z">
        <w:r w:rsidRPr="001377BD" w:rsidDel="006D0759">
          <w:delText>19</w:delText>
        </w:r>
      </w:del>
      <w:ins w:id="647" w:author="CEPT" w:date="2023-09-03T13:07:00Z">
        <w:r w:rsidR="006D0759" w:rsidRPr="001377BD">
          <w:t>23</w:t>
        </w:r>
      </w:ins>
      <w:r w:rsidRPr="001377BD">
        <w:t>)</w:t>
      </w:r>
      <w:bookmarkEnd w:id="644"/>
    </w:p>
    <w:p w14:paraId="6EAD414E" w14:textId="1AF12474" w:rsidR="00EA5623" w:rsidRPr="001377BD" w:rsidRDefault="00FA7334" w:rsidP="006539CD">
      <w:pPr>
        <w:pStyle w:val="Restitle"/>
      </w:pPr>
      <w:bookmarkStart w:id="648" w:name="_Toc35789339"/>
      <w:bookmarkStart w:id="649" w:name="_Toc35857036"/>
      <w:bookmarkStart w:id="650" w:name="_Toc35877671"/>
      <w:bookmarkStart w:id="651" w:name="_Toc35963614"/>
      <w:bookmarkStart w:id="652" w:name="_Toc39649470"/>
      <w:ins w:id="653" w:author="CEPT" w:date="2023-09-02T19:34:00Z">
        <w:r w:rsidRPr="001377BD">
          <w:t>Considerations on the r</w:t>
        </w:r>
      </w:ins>
      <w:del w:id="654" w:author="CEPT" w:date="2023-09-02T19:34:00Z">
        <w:r w:rsidRPr="001377BD" w:rsidDel="00FA7334">
          <w:delText>R</w:delText>
        </w:r>
      </w:del>
      <w:r w:rsidRPr="001377BD">
        <w:t>emoval of the limitation regarding aeronautical mobile in the frequency range 694-960 MHz for the use of International Mobile Telecommunications user equipment by non-safety applications</w:t>
      </w:r>
      <w:bookmarkEnd w:id="648"/>
      <w:bookmarkEnd w:id="649"/>
      <w:bookmarkEnd w:id="650"/>
      <w:bookmarkEnd w:id="651"/>
      <w:bookmarkEnd w:id="652"/>
    </w:p>
    <w:p w14:paraId="07AF4513" w14:textId="035B8A69" w:rsidR="00EA5623" w:rsidRPr="001377BD" w:rsidRDefault="00BA5614" w:rsidP="006539CD">
      <w:pPr>
        <w:pStyle w:val="Normalaftertitle"/>
      </w:pPr>
      <w:r w:rsidRPr="001377BD">
        <w:t>The World Radiocommunication Conference (</w:t>
      </w:r>
      <w:del w:id="655" w:author="CEPT" w:date="2023-09-02T19:31:00Z">
        <w:r w:rsidRPr="001377BD" w:rsidDel="00406F86">
          <w:delText>Sharm el-Sheikh</w:delText>
        </w:r>
      </w:del>
      <w:ins w:id="656" w:author="CEPT" w:date="2023-09-02T19:31:00Z">
        <w:r w:rsidR="00406F86" w:rsidRPr="001377BD">
          <w:t>Dubai</w:t>
        </w:r>
      </w:ins>
      <w:r w:rsidRPr="001377BD">
        <w:t>, 20</w:t>
      </w:r>
      <w:del w:id="657" w:author="CEPT" w:date="2023-09-02T19:31:00Z">
        <w:r w:rsidRPr="001377BD" w:rsidDel="00406F86">
          <w:delText>19</w:delText>
        </w:r>
      </w:del>
      <w:ins w:id="658" w:author="CEPT" w:date="2023-09-02T19:31:00Z">
        <w:r w:rsidR="00406F86" w:rsidRPr="001377BD">
          <w:t>23</w:t>
        </w:r>
      </w:ins>
      <w:r w:rsidRPr="001377BD">
        <w:t>),</w:t>
      </w:r>
    </w:p>
    <w:p w14:paraId="69F9A791" w14:textId="77777777" w:rsidR="00EA5623" w:rsidRPr="001377BD" w:rsidRDefault="00BA5614" w:rsidP="006539CD">
      <w:pPr>
        <w:pStyle w:val="Call"/>
      </w:pPr>
      <w:r w:rsidRPr="001377BD">
        <w:t>considering</w:t>
      </w:r>
    </w:p>
    <w:p w14:paraId="299E5253" w14:textId="2CAB7444" w:rsidR="00EA5623" w:rsidRPr="001377BD" w:rsidRDefault="00BA5614" w:rsidP="006539CD">
      <w:r w:rsidRPr="001377BD">
        <w:rPr>
          <w:i/>
        </w:rPr>
        <w:t>a)</w:t>
      </w:r>
      <w:r w:rsidRPr="001377BD">
        <w:rPr>
          <w:i/>
        </w:rPr>
        <w:tab/>
      </w:r>
      <w:r w:rsidRPr="001377BD">
        <w:t xml:space="preserve">that there is a </w:t>
      </w:r>
      <w:del w:id="659" w:author="CEPT" w:date="2023-09-02T19:32:00Z">
        <w:r w:rsidRPr="001377BD" w:rsidDel="00BD6DD2">
          <w:delText xml:space="preserve">need </w:delText>
        </w:r>
      </w:del>
      <w:ins w:id="660" w:author="CEPT" w:date="2023-09-02T19:32:00Z">
        <w:r w:rsidR="00BD6DD2" w:rsidRPr="001377BD">
          <w:t xml:space="preserve">demand </w:t>
        </w:r>
      </w:ins>
      <w:r w:rsidRPr="001377BD">
        <w:t xml:space="preserve">for greater connectivity </w:t>
      </w:r>
      <w:ins w:id="661" w:author="CEPT" w:date="2023-09-02T19:33:00Z">
        <w:r w:rsidR="00F27302" w:rsidRPr="001377BD">
          <w:t>for passenger</w:t>
        </w:r>
      </w:ins>
      <w:ins w:id="662" w:author="CEPT" w:date="2023-09-13T09:40:00Z">
        <w:r w:rsidR="007A003A" w:rsidRPr="001377BD">
          <w:t>s</w:t>
        </w:r>
      </w:ins>
      <w:ins w:id="663" w:author="CEPT" w:date="2023-09-02T19:33:00Z">
        <w:r w:rsidR="00F27302" w:rsidRPr="001377BD">
          <w:t xml:space="preserve"> and aeronautical communication</w:t>
        </w:r>
      </w:ins>
      <w:ins w:id="664" w:author="CEPT" w:date="2023-09-13T09:40:00Z">
        <w:r w:rsidR="007A003A" w:rsidRPr="001377BD">
          <w:t>s</w:t>
        </w:r>
      </w:ins>
      <w:ins w:id="665" w:author="CEPT" w:date="2023-09-02T19:33:00Z">
        <w:r w:rsidR="00F27302" w:rsidRPr="001377BD">
          <w:t xml:space="preserve"> in different classes </w:t>
        </w:r>
      </w:ins>
      <w:r w:rsidRPr="001377BD">
        <w:t xml:space="preserve">of aeronautical vehicles </w:t>
      </w:r>
      <w:del w:id="666" w:author="CEPT" w:date="2023-09-02T19:33:00Z">
        <w:r w:rsidRPr="001377BD" w:rsidDel="00A07900">
          <w:delText>to address existing demand and future requirements from the aeronautical community</w:delText>
        </w:r>
      </w:del>
      <w:ins w:id="667" w:author="CEPT" w:date="2023-09-02T19:33:00Z">
        <w:r w:rsidR="00A07900" w:rsidRPr="001377BD">
          <w:t>at lower and higher altitude</w:t>
        </w:r>
      </w:ins>
      <w:ins w:id="668" w:author="CEPT" w:date="2023-09-13T09:40:00Z">
        <w:r w:rsidR="007A003A" w:rsidRPr="001377BD">
          <w:t>s</w:t>
        </w:r>
      </w:ins>
      <w:r w:rsidRPr="001377BD">
        <w:t>;</w:t>
      </w:r>
    </w:p>
    <w:p w14:paraId="39C8FC2A" w14:textId="69079671" w:rsidR="00EA5623" w:rsidRPr="001377BD" w:rsidRDefault="00BA5614" w:rsidP="006539CD">
      <w:r w:rsidRPr="001377BD">
        <w:rPr>
          <w:i/>
        </w:rPr>
        <w:t>b)</w:t>
      </w:r>
      <w:r w:rsidRPr="001377BD">
        <w:rPr>
          <w:i/>
        </w:rPr>
        <w:tab/>
      </w:r>
      <w:r w:rsidRPr="001377BD">
        <w:t xml:space="preserve">that current and future International Mobile Telecommunications (IMT) networks can </w:t>
      </w:r>
      <w:ins w:id="669" w:author="CEPT" w:date="2023-09-02T19:36:00Z">
        <w:r w:rsidR="00A028C0" w:rsidRPr="001377BD">
          <w:t>alrea</w:t>
        </w:r>
      </w:ins>
      <w:ins w:id="670" w:author="CEPT" w:date="2023-09-02T19:37:00Z">
        <w:r w:rsidR="00A028C0" w:rsidRPr="001377BD">
          <w:t xml:space="preserve">dy </w:t>
        </w:r>
      </w:ins>
      <w:r w:rsidRPr="001377BD">
        <w:t>provide connectivity services to helicopters, small aircraft and unmanned aircraft systems (UAS)</w:t>
      </w:r>
      <w:ins w:id="671" w:author="CEPT" w:date="2023-09-02T19:37:00Z">
        <w:r w:rsidR="003B2AD5" w:rsidRPr="001377BD">
          <w:t xml:space="preserve"> at lower altitudes</w:t>
        </w:r>
      </w:ins>
      <w:r w:rsidRPr="001377BD">
        <w:t>;</w:t>
      </w:r>
    </w:p>
    <w:p w14:paraId="2310A7B5" w14:textId="19055BDF" w:rsidR="00CF2E8A" w:rsidRPr="001377BD" w:rsidRDefault="00CF2E8A" w:rsidP="00CF2E8A">
      <w:pPr>
        <w:tabs>
          <w:tab w:val="clear" w:pos="2268"/>
          <w:tab w:val="left" w:pos="2608"/>
          <w:tab w:val="left" w:pos="3345"/>
        </w:tabs>
        <w:spacing w:before="80"/>
        <w:jc w:val="both"/>
        <w:rPr>
          <w:ins w:id="672" w:author="CEPT" w:date="2023-09-02T19:37:00Z"/>
        </w:rPr>
      </w:pPr>
      <w:ins w:id="673" w:author="CEPT" w:date="2023-09-02T19:37:00Z">
        <w:r w:rsidRPr="001377BD">
          <w:rPr>
            <w:i/>
          </w:rPr>
          <w:t>c)</w:t>
        </w:r>
        <w:r w:rsidRPr="001377BD">
          <w:rPr>
            <w:i/>
          </w:rPr>
          <w:tab/>
        </w:r>
        <w:r w:rsidRPr="001377BD">
          <w:t>that future IMT networks may also provide connectivity for passenger</w:t>
        </w:r>
      </w:ins>
      <w:ins w:id="674" w:author="CEPT" w:date="2023-09-13T09:40:00Z">
        <w:r w:rsidR="007A003A" w:rsidRPr="001377BD">
          <w:t>s</w:t>
        </w:r>
      </w:ins>
      <w:ins w:id="675" w:author="CEPT" w:date="2023-09-02T19:37:00Z">
        <w:r w:rsidRPr="001377BD">
          <w:t xml:space="preserve"> and aeronautical communication</w:t>
        </w:r>
      </w:ins>
      <w:ins w:id="676" w:author="CEPT" w:date="2023-09-13T09:40:00Z">
        <w:r w:rsidR="007A003A" w:rsidRPr="001377BD">
          <w:t>s</w:t>
        </w:r>
      </w:ins>
      <w:ins w:id="677" w:author="CEPT" w:date="2023-09-02T19:37:00Z">
        <w:r w:rsidRPr="001377BD">
          <w:t xml:space="preserve"> at higher altitudes;</w:t>
        </w:r>
      </w:ins>
    </w:p>
    <w:p w14:paraId="6E7EB212" w14:textId="21A6F023" w:rsidR="00EA5623" w:rsidRPr="001377BD" w:rsidRDefault="00BA5614" w:rsidP="006539CD">
      <w:del w:id="678" w:author="CEPT" w:date="2023-09-02T19:37:00Z">
        <w:r w:rsidRPr="001377BD" w:rsidDel="00CF2E8A">
          <w:rPr>
            <w:i/>
          </w:rPr>
          <w:delText>c</w:delText>
        </w:r>
      </w:del>
      <w:ins w:id="679" w:author="CEPT" w:date="2023-09-02T19:37:00Z">
        <w:r w:rsidR="00CF2E8A" w:rsidRPr="001377BD">
          <w:rPr>
            <w:i/>
          </w:rPr>
          <w:t>d</w:t>
        </w:r>
      </w:ins>
      <w:r w:rsidRPr="001377BD">
        <w:rPr>
          <w:i/>
        </w:rPr>
        <w:t>)</w:t>
      </w:r>
      <w:r w:rsidRPr="001377BD">
        <w:rPr>
          <w:i/>
        </w:rPr>
        <w:tab/>
      </w:r>
      <w:r w:rsidRPr="001377BD">
        <w:t xml:space="preserve">that </w:t>
      </w:r>
      <w:del w:id="680" w:author="CEPT" w:date="2023-09-02T19:37:00Z">
        <w:r w:rsidRPr="001377BD" w:rsidDel="00074170">
          <w:delText xml:space="preserve">current and </w:delText>
        </w:r>
      </w:del>
      <w:r w:rsidRPr="001377BD">
        <w:t xml:space="preserve">future IMT networks may provide communication functions </w:t>
      </w:r>
      <w:del w:id="681" w:author="CEPT" w:date="2023-09-02T19:38:00Z">
        <w:r w:rsidRPr="001377BD" w:rsidDel="00266760">
          <w:delText xml:space="preserve">for the </w:delText>
        </w:r>
      </w:del>
      <w:r w:rsidRPr="001377BD">
        <w:t xml:space="preserve">beyond </w:t>
      </w:r>
      <w:del w:id="682" w:author="CEPT" w:date="2023-09-02T19:38:00Z">
        <w:r w:rsidRPr="001377BD" w:rsidDel="00266760">
          <w:delText xml:space="preserve">visual </w:delText>
        </w:r>
      </w:del>
      <w:r w:rsidRPr="001377BD">
        <w:t>line-of-sight</w:t>
      </w:r>
      <w:del w:id="683" w:author="CEPT" w:date="2023-09-02T19:38:00Z">
        <w:r w:rsidRPr="001377BD" w:rsidDel="00266760">
          <w:delText xml:space="preserve"> operation of UAS</w:delText>
        </w:r>
      </w:del>
      <w:r w:rsidRPr="001377BD">
        <w:t>;</w:t>
      </w:r>
    </w:p>
    <w:p w14:paraId="0D823C13" w14:textId="3E39BF3A" w:rsidR="00EA5623" w:rsidRPr="001377BD" w:rsidRDefault="00BA5614" w:rsidP="006539CD">
      <w:del w:id="684" w:author="CEPT" w:date="2023-09-02T19:37:00Z">
        <w:r w:rsidRPr="001377BD" w:rsidDel="00CF2E8A">
          <w:rPr>
            <w:i/>
          </w:rPr>
          <w:delText>d</w:delText>
        </w:r>
      </w:del>
      <w:ins w:id="685" w:author="CEPT" w:date="2023-09-02T19:37:00Z">
        <w:r w:rsidR="00CF2E8A" w:rsidRPr="001377BD">
          <w:rPr>
            <w:i/>
          </w:rPr>
          <w:t>e</w:t>
        </w:r>
      </w:ins>
      <w:r w:rsidRPr="001377BD">
        <w:rPr>
          <w:i/>
        </w:rPr>
        <w:t>)</w:t>
      </w:r>
      <w:r w:rsidRPr="001377BD">
        <w:rPr>
          <w:i/>
        </w:rPr>
        <w:tab/>
      </w:r>
      <w:r w:rsidRPr="001377BD">
        <w:t xml:space="preserve">that </w:t>
      </w:r>
      <w:del w:id="686" w:author="CEPT" w:date="2023-09-02T19:38:00Z">
        <w:r w:rsidRPr="001377BD" w:rsidDel="00266760">
          <w:delText xml:space="preserve">future </w:delText>
        </w:r>
      </w:del>
      <w:r w:rsidRPr="001377BD">
        <w:t xml:space="preserve">IMT networks </w:t>
      </w:r>
      <w:ins w:id="687" w:author="CEPT" w:date="2023-09-02T19:38:00Z">
        <w:r w:rsidR="00266760" w:rsidRPr="001377BD">
          <w:t xml:space="preserve">already </w:t>
        </w:r>
      </w:ins>
      <w:del w:id="688" w:author="CEPT" w:date="2023-09-02T19:38:00Z">
        <w:r w:rsidRPr="001377BD" w:rsidDel="00266760">
          <w:delText xml:space="preserve">may </w:delText>
        </w:r>
      </w:del>
      <w:r w:rsidRPr="001377BD">
        <w:t>support direct air-ground connectivity services to commercial airplanes with specific equipment on board airplanes</w:t>
      </w:r>
      <w:ins w:id="689" w:author="CEPT" w:date="2023-09-02T19:38:00Z">
        <w:r w:rsidR="00266760" w:rsidRPr="001377BD">
          <w:t xml:space="preserve"> in </w:t>
        </w:r>
      </w:ins>
      <w:ins w:id="690" w:author="CEPT" w:date="2023-09-03T13:08:00Z">
        <w:r w:rsidR="001E6FA8" w:rsidRPr="001377BD">
          <w:t>other</w:t>
        </w:r>
      </w:ins>
      <w:ins w:id="691" w:author="CEPT" w:date="2023-09-02T19:38:00Z">
        <w:r w:rsidR="00266760" w:rsidRPr="001377BD">
          <w:t xml:space="preserve"> frequency bands</w:t>
        </w:r>
      </w:ins>
      <w:r w:rsidRPr="001377BD">
        <w:t>;</w:t>
      </w:r>
    </w:p>
    <w:p w14:paraId="58476F28" w14:textId="11B9F6FC" w:rsidR="00EA5623" w:rsidRPr="001377BD" w:rsidDel="00266760" w:rsidRDefault="00BA5614" w:rsidP="006539CD">
      <w:pPr>
        <w:rPr>
          <w:del w:id="692" w:author="CEPT" w:date="2023-09-02T19:38:00Z"/>
        </w:rPr>
      </w:pPr>
      <w:del w:id="693" w:author="CEPT" w:date="2023-09-02T19:38:00Z">
        <w:r w:rsidRPr="001377BD" w:rsidDel="00266760">
          <w:rPr>
            <w:i/>
          </w:rPr>
          <w:delText>e)</w:delText>
        </w:r>
        <w:r w:rsidRPr="001377BD" w:rsidDel="00266760">
          <w:rPr>
            <w:i/>
          </w:rPr>
          <w:tab/>
        </w:r>
        <w:r w:rsidRPr="001377BD" w:rsidDel="00266760">
          <w:delText xml:space="preserve">that the IMT capacities identified in the </w:delText>
        </w:r>
        <w:r w:rsidRPr="001377BD" w:rsidDel="00266760">
          <w:rPr>
            <w:i/>
            <w:iCs/>
          </w:rPr>
          <w:delText>considering</w:delText>
        </w:r>
        <w:r w:rsidRPr="001377BD" w:rsidDel="00266760">
          <w:delText xml:space="preserve"> paragraphs above have been demonstrated to be feasible by several studies and are currently being developed by standards development organizations,</w:delText>
        </w:r>
      </w:del>
    </w:p>
    <w:p w14:paraId="0495F5E1" w14:textId="066798B9" w:rsidR="00266760" w:rsidRPr="001377BD" w:rsidRDefault="00F616A6" w:rsidP="00266760">
      <w:pPr>
        <w:rPr>
          <w:ins w:id="694" w:author="CEPT" w:date="2023-09-02T19:38:00Z"/>
        </w:rPr>
      </w:pPr>
      <w:ins w:id="695" w:author="CEPT" w:date="2023-09-02T19:38:00Z">
        <w:r w:rsidRPr="001377BD">
          <w:rPr>
            <w:i/>
          </w:rPr>
          <w:t>f</w:t>
        </w:r>
        <w:r w:rsidR="00266760" w:rsidRPr="001377BD">
          <w:rPr>
            <w:i/>
          </w:rPr>
          <w:t>)</w:t>
        </w:r>
        <w:r w:rsidR="00266760" w:rsidRPr="001377BD">
          <w:rPr>
            <w:i/>
          </w:rPr>
          <w:tab/>
        </w:r>
        <w:r w:rsidR="00266760" w:rsidRPr="001377BD">
          <w:t xml:space="preserve">that </w:t>
        </w:r>
      </w:ins>
      <w:ins w:id="696" w:author="CEPT" w:date="2023-09-02T19:39:00Z">
        <w:r w:rsidRPr="001377BD">
          <w:t xml:space="preserve">earlier </w:t>
        </w:r>
      </w:ins>
      <w:ins w:id="697" w:author="CEPT" w:date="2023-09-02T19:38:00Z">
        <w:r w:rsidR="00266760" w:rsidRPr="001377BD">
          <w:t>ITU</w:t>
        </w:r>
      </w:ins>
      <w:ins w:id="698" w:author="CEPT" w:date="2023-09-02T19:39:00Z">
        <w:r w:rsidRPr="001377BD">
          <w:t>-R</w:t>
        </w:r>
      </w:ins>
      <w:ins w:id="699" w:author="CEPT" w:date="2023-09-02T19:38:00Z">
        <w:r w:rsidR="00266760" w:rsidRPr="001377BD">
          <w:t xml:space="preserve"> sharing and compatibility studies supporting the</w:t>
        </w:r>
      </w:ins>
      <w:ins w:id="700" w:author="CEPT" w:date="2023-09-02T19:39:00Z">
        <w:r w:rsidRPr="001377BD">
          <w:t xml:space="preserve"> IMT</w:t>
        </w:r>
      </w:ins>
      <w:ins w:id="701" w:author="CEPT" w:date="2023-09-02T19:38:00Z">
        <w:r w:rsidR="00266760" w:rsidRPr="001377BD">
          <w:t xml:space="preserve"> identification of specific frequency bands </w:t>
        </w:r>
      </w:ins>
      <w:ins w:id="702" w:author="CEPT" w:date="2023-09-02T19:39:00Z">
        <w:r w:rsidRPr="001377BD">
          <w:t xml:space="preserve">in the range under consideration </w:t>
        </w:r>
      </w:ins>
      <w:ins w:id="703" w:author="CEPT" w:date="2023-09-02T19:38:00Z">
        <w:r w:rsidR="00266760" w:rsidRPr="001377BD">
          <w:t xml:space="preserve">did not consider </w:t>
        </w:r>
      </w:ins>
      <w:ins w:id="704" w:author="CEPT" w:date="2023-09-02T19:39:00Z">
        <w:r w:rsidR="00115B81" w:rsidRPr="001377BD">
          <w:t>aeronautical</w:t>
        </w:r>
      </w:ins>
      <w:ins w:id="705" w:author="CEPT" w:date="2023-09-02T19:38:00Z">
        <w:r w:rsidR="00266760" w:rsidRPr="001377BD">
          <w:t xml:space="preserve"> use cases</w:t>
        </w:r>
      </w:ins>
      <w:ins w:id="706" w:author="CEPT" w:date="2023-09-02T19:39:00Z">
        <w:r w:rsidR="00115B81" w:rsidRPr="001377BD">
          <w:t>,</w:t>
        </w:r>
      </w:ins>
    </w:p>
    <w:p w14:paraId="47802B98" w14:textId="77777777" w:rsidR="00EA5623" w:rsidRPr="001377BD" w:rsidRDefault="00BA5614" w:rsidP="006539CD">
      <w:pPr>
        <w:pStyle w:val="Call"/>
      </w:pPr>
      <w:r w:rsidRPr="001377BD">
        <w:t>noting</w:t>
      </w:r>
    </w:p>
    <w:p w14:paraId="1B154CCC" w14:textId="479B0951" w:rsidR="00EA5623" w:rsidRPr="001377BD" w:rsidDel="00115B81" w:rsidRDefault="00BA5614" w:rsidP="006539CD">
      <w:pPr>
        <w:rPr>
          <w:del w:id="707" w:author="CEPT" w:date="2023-09-02T19:40:00Z"/>
        </w:rPr>
      </w:pPr>
      <w:del w:id="708" w:author="CEPT" w:date="2023-09-02T19:40:00Z">
        <w:r w:rsidRPr="001377BD" w:rsidDel="00115B81">
          <w:rPr>
            <w:i/>
          </w:rPr>
          <w:delText>a)</w:delText>
        </w:r>
        <w:r w:rsidRPr="001377BD" w:rsidDel="00115B81">
          <w:rPr>
            <w:i/>
          </w:rPr>
          <w:tab/>
        </w:r>
        <w:r w:rsidRPr="001377BD" w:rsidDel="00115B81">
          <w:delText xml:space="preserve">that ITU Radiocommunication Sector sharing and compatibility studies supporting the identification of specific frequency bands for IMT did not consider the use cases described in </w:delText>
        </w:r>
        <w:r w:rsidRPr="001377BD" w:rsidDel="00115B81">
          <w:rPr>
            <w:i/>
          </w:rPr>
          <w:delText>considering b)</w:delText>
        </w:r>
        <w:r w:rsidRPr="001377BD" w:rsidDel="00115B81">
          <w:delText xml:space="preserve"> to </w:delText>
        </w:r>
        <w:r w:rsidRPr="001377BD" w:rsidDel="00115B81">
          <w:rPr>
            <w:i/>
          </w:rPr>
          <w:delText>e)</w:delText>
        </w:r>
        <w:r w:rsidRPr="001377BD" w:rsidDel="00115B81">
          <w:delText>;</w:delText>
        </w:r>
      </w:del>
    </w:p>
    <w:p w14:paraId="1B2FFB23" w14:textId="0A56A97A" w:rsidR="00EA5623" w:rsidRPr="001377BD" w:rsidRDefault="00BA5614" w:rsidP="006539CD">
      <w:del w:id="709" w:author="CEPT" w:date="2023-09-02T19:40:00Z">
        <w:r w:rsidRPr="001377BD" w:rsidDel="00684A41">
          <w:rPr>
            <w:i/>
            <w:iCs/>
          </w:rPr>
          <w:delText>b</w:delText>
        </w:r>
      </w:del>
      <w:ins w:id="710" w:author="CEPT" w:date="2023-09-02T19:40:00Z">
        <w:r w:rsidR="00684A41" w:rsidRPr="001377BD">
          <w:rPr>
            <w:i/>
            <w:iCs/>
          </w:rPr>
          <w:t>a</w:t>
        </w:r>
      </w:ins>
      <w:r w:rsidRPr="001377BD">
        <w:rPr>
          <w:i/>
          <w:iCs/>
        </w:rPr>
        <w:t>)</w:t>
      </w:r>
      <w:r w:rsidRPr="001377BD">
        <w:rPr>
          <w:i/>
        </w:rPr>
        <w:tab/>
      </w:r>
      <w:r w:rsidRPr="001377BD">
        <w:t>that the frequency band 694-960 MHz is allocated on a primary basis to the mobile, except aeronautical mobile, service in Region 1;</w:t>
      </w:r>
    </w:p>
    <w:p w14:paraId="1AC23D11" w14:textId="00E370E6" w:rsidR="00EA5623" w:rsidRPr="001377BD" w:rsidRDefault="00BA5614" w:rsidP="006539CD">
      <w:del w:id="711" w:author="CEPT" w:date="2023-09-02T19:40:00Z">
        <w:r w:rsidRPr="001377BD" w:rsidDel="00684A41">
          <w:rPr>
            <w:i/>
          </w:rPr>
          <w:delText>c</w:delText>
        </w:r>
      </w:del>
      <w:ins w:id="712" w:author="CEPT" w:date="2023-09-02T19:40:00Z">
        <w:r w:rsidR="00684A41" w:rsidRPr="001377BD">
          <w:rPr>
            <w:i/>
          </w:rPr>
          <w:t>b</w:t>
        </w:r>
      </w:ins>
      <w:r w:rsidRPr="001377BD">
        <w:rPr>
          <w:i/>
        </w:rPr>
        <w:t>)</w:t>
      </w:r>
      <w:r w:rsidRPr="001377BD">
        <w:rPr>
          <w:i/>
        </w:rPr>
        <w:tab/>
      </w:r>
      <w:r w:rsidRPr="001377BD">
        <w:t>that the frequency bands 890-902 MHz and 928-942 MHz are allocated on a primary basis to the mobile, except aeronautical mobile, service in Region 2 and that the frequency band 902</w:t>
      </w:r>
      <w:r w:rsidRPr="001377BD">
        <w:noBreakHyphen/>
        <w:t>928 MHz is allocated on a secondary basis to the mobile, except aeronautical mobile, service in Region 2;</w:t>
      </w:r>
    </w:p>
    <w:p w14:paraId="28AD765D" w14:textId="0DBDE0B6" w:rsidR="00EA5623" w:rsidRPr="001377BD" w:rsidRDefault="00BA5614" w:rsidP="006539CD">
      <w:del w:id="713" w:author="CEPT" w:date="2023-09-02T19:40:00Z">
        <w:r w:rsidRPr="001377BD" w:rsidDel="00684A41">
          <w:rPr>
            <w:i/>
          </w:rPr>
          <w:delText>d</w:delText>
        </w:r>
      </w:del>
      <w:ins w:id="714" w:author="CEPT" w:date="2023-09-02T19:40:00Z">
        <w:r w:rsidR="00684A41" w:rsidRPr="001377BD">
          <w:rPr>
            <w:i/>
          </w:rPr>
          <w:t>c</w:t>
        </w:r>
      </w:ins>
      <w:r w:rsidRPr="001377BD">
        <w:rPr>
          <w:i/>
        </w:rPr>
        <w:t>)</w:t>
      </w:r>
      <w:r w:rsidRPr="001377BD">
        <w:rPr>
          <w:i/>
        </w:rPr>
        <w:tab/>
      </w:r>
      <w:r w:rsidRPr="001377BD">
        <w:t>that Nos. </w:t>
      </w:r>
      <w:r w:rsidRPr="001377BD">
        <w:rPr>
          <w:b/>
        </w:rPr>
        <w:t>5.312</w:t>
      </w:r>
      <w:r w:rsidRPr="001377BD">
        <w:t xml:space="preserve"> and </w:t>
      </w:r>
      <w:r w:rsidRPr="001377BD">
        <w:rPr>
          <w:b/>
        </w:rPr>
        <w:t>5.323</w:t>
      </w:r>
      <w:r w:rsidRPr="001377BD">
        <w:t xml:space="preserve"> allocate the frequency band 645-960 MHz or parts thereof to the aeronautical radionavigation service on a primary basis in several countries of Region 1;</w:t>
      </w:r>
    </w:p>
    <w:p w14:paraId="21A2A8AD" w14:textId="5046CD53" w:rsidR="00EA5623" w:rsidRPr="001377BD" w:rsidRDefault="00BA5614" w:rsidP="006539CD">
      <w:del w:id="715" w:author="CEPT" w:date="2023-09-02T19:40:00Z">
        <w:r w:rsidRPr="001377BD" w:rsidDel="00684A41">
          <w:rPr>
            <w:i/>
          </w:rPr>
          <w:delText>e</w:delText>
        </w:r>
      </w:del>
      <w:ins w:id="716" w:author="CEPT" w:date="2023-09-02T19:40:00Z">
        <w:r w:rsidR="00684A41" w:rsidRPr="001377BD">
          <w:rPr>
            <w:i/>
          </w:rPr>
          <w:t>d</w:t>
        </w:r>
      </w:ins>
      <w:r w:rsidRPr="001377BD">
        <w:rPr>
          <w:i/>
        </w:rPr>
        <w:t>)</w:t>
      </w:r>
      <w:r w:rsidRPr="001377BD">
        <w:rPr>
          <w:i/>
        </w:rPr>
        <w:tab/>
      </w:r>
      <w:r w:rsidRPr="001377BD">
        <w:t>that the frequency band 694-960 MHz is allocated on a primary basis to the broadcasting service in Region 1;</w:t>
      </w:r>
    </w:p>
    <w:p w14:paraId="2AF41F9A" w14:textId="77777777" w:rsidR="002872BD" w:rsidRPr="001377BD" w:rsidRDefault="002872BD" w:rsidP="002872BD">
      <w:pPr>
        <w:tabs>
          <w:tab w:val="clear" w:pos="2268"/>
          <w:tab w:val="left" w:pos="2608"/>
          <w:tab w:val="left" w:pos="3345"/>
        </w:tabs>
        <w:spacing w:before="80"/>
        <w:jc w:val="both"/>
        <w:rPr>
          <w:ins w:id="717" w:author="CEPT" w:date="2023-09-02T19:40:00Z"/>
        </w:rPr>
      </w:pPr>
      <w:ins w:id="718" w:author="CEPT" w:date="2023-09-02T19:40:00Z">
        <w:r w:rsidRPr="001377BD">
          <w:rPr>
            <w:i/>
            <w:iCs/>
          </w:rPr>
          <w:lastRenderedPageBreak/>
          <w:t>e)</w:t>
        </w:r>
        <w:r w:rsidRPr="001377BD">
          <w:tab/>
          <w:t>that the frequency bands 1 400-1 427 MHz, 1 610.6-1 613.8 MHz, and 1 660-1 670 MHz are allocated to the radio astronomy service (RAS) on a primary basis;</w:t>
        </w:r>
      </w:ins>
    </w:p>
    <w:p w14:paraId="726D155C" w14:textId="77777777" w:rsidR="002872BD" w:rsidRPr="001377BD" w:rsidRDefault="002872BD" w:rsidP="002872BD">
      <w:pPr>
        <w:tabs>
          <w:tab w:val="clear" w:pos="2268"/>
          <w:tab w:val="left" w:pos="2608"/>
          <w:tab w:val="left" w:pos="3345"/>
        </w:tabs>
        <w:spacing w:before="80"/>
        <w:jc w:val="both"/>
        <w:rPr>
          <w:ins w:id="719" w:author="CEPT" w:date="2023-09-02T19:40:00Z"/>
        </w:rPr>
      </w:pPr>
      <w:ins w:id="720" w:author="CEPT" w:date="2023-09-02T19:40:00Z">
        <w:r w:rsidRPr="001377BD">
          <w:rPr>
            <w:i/>
          </w:rPr>
          <w:t>f)</w:t>
        </w:r>
        <w:r w:rsidRPr="001377BD">
          <w:rPr>
            <w:i/>
          </w:rPr>
          <w:tab/>
        </w:r>
        <w:r w:rsidRPr="001377BD">
          <w:t xml:space="preserve">that the frequency bands under consideration are identified for use by IMT user equipment in accordance with Nos. </w:t>
        </w:r>
        <w:r w:rsidRPr="001377BD">
          <w:rPr>
            <w:b/>
          </w:rPr>
          <w:t>5.286AA</w:t>
        </w:r>
        <w:r w:rsidRPr="001377BD">
          <w:t xml:space="preserve">, </w:t>
        </w:r>
        <w:r w:rsidRPr="001377BD">
          <w:rPr>
            <w:b/>
          </w:rPr>
          <w:t>5.295</w:t>
        </w:r>
        <w:r w:rsidRPr="001377BD">
          <w:t xml:space="preserve">, </w:t>
        </w:r>
        <w:r w:rsidRPr="001377BD">
          <w:rPr>
            <w:b/>
          </w:rPr>
          <w:t>5.308A</w:t>
        </w:r>
        <w:r w:rsidRPr="001377BD">
          <w:t xml:space="preserve"> and </w:t>
        </w:r>
        <w:r w:rsidRPr="001377BD">
          <w:rPr>
            <w:b/>
          </w:rPr>
          <w:t>5.317A</w:t>
        </w:r>
        <w:r w:rsidRPr="001377BD">
          <w:t>, and Recommendation ITU-R M.1036;</w:t>
        </w:r>
      </w:ins>
    </w:p>
    <w:p w14:paraId="782DB4FC" w14:textId="58173C47" w:rsidR="00EA5623" w:rsidRPr="001377BD" w:rsidRDefault="00BA5614" w:rsidP="006539CD">
      <w:del w:id="721" w:author="CEPT" w:date="2023-09-02T19:41:00Z">
        <w:r w:rsidRPr="001377BD" w:rsidDel="002872BD">
          <w:rPr>
            <w:i/>
          </w:rPr>
          <w:delText>f</w:delText>
        </w:r>
      </w:del>
      <w:ins w:id="722" w:author="CEPT" w:date="2023-09-02T19:41:00Z">
        <w:r w:rsidR="002872BD" w:rsidRPr="001377BD">
          <w:rPr>
            <w:i/>
          </w:rPr>
          <w:t>g</w:t>
        </w:r>
      </w:ins>
      <w:r w:rsidRPr="001377BD">
        <w:rPr>
          <w:i/>
        </w:rPr>
        <w:t>)</w:t>
      </w:r>
      <w:r w:rsidRPr="001377BD">
        <w:rPr>
          <w:i/>
        </w:rPr>
        <w:tab/>
      </w:r>
      <w:r w:rsidRPr="001377BD">
        <w:t xml:space="preserve">that Resolution </w:t>
      </w:r>
      <w:r w:rsidRPr="001377BD">
        <w:rPr>
          <w:b/>
        </w:rPr>
        <w:t>224 (Rev.WRC</w:t>
      </w:r>
      <w:r w:rsidRPr="001377BD">
        <w:rPr>
          <w:b/>
        </w:rPr>
        <w:noBreakHyphen/>
        <w:t>19)</w:t>
      </w:r>
      <w:r w:rsidRPr="001377BD">
        <w:t xml:space="preserve"> addresses frequency bands for the terrestrial component of IMT below 1 GHz; </w:t>
      </w:r>
    </w:p>
    <w:p w14:paraId="685BE4A3" w14:textId="33F2DDB8" w:rsidR="00EA5623" w:rsidRPr="001377BD" w:rsidRDefault="00BA5614" w:rsidP="00A32AA7">
      <w:pPr>
        <w:rPr>
          <w:i/>
        </w:rPr>
      </w:pPr>
      <w:del w:id="723" w:author="CEPT" w:date="2023-09-02T19:41:00Z">
        <w:r w:rsidRPr="001377BD" w:rsidDel="002872BD">
          <w:rPr>
            <w:i/>
          </w:rPr>
          <w:delText>g</w:delText>
        </w:r>
      </w:del>
      <w:ins w:id="724" w:author="CEPT" w:date="2023-09-02T19:41:00Z">
        <w:r w:rsidR="002872BD" w:rsidRPr="001377BD">
          <w:rPr>
            <w:i/>
          </w:rPr>
          <w:t>h</w:t>
        </w:r>
      </w:ins>
      <w:r w:rsidRPr="001377BD">
        <w:rPr>
          <w:i/>
        </w:rPr>
        <w:t>)</w:t>
      </w:r>
      <w:r w:rsidRPr="001377BD">
        <w:rPr>
          <w:i/>
        </w:rPr>
        <w:tab/>
      </w:r>
      <w:r w:rsidRPr="001377BD">
        <w:t xml:space="preserve">that Resolution </w:t>
      </w:r>
      <w:r w:rsidRPr="001377BD">
        <w:rPr>
          <w:b/>
        </w:rPr>
        <w:t>749 (Rev.WRC-19)</w:t>
      </w:r>
      <w:r w:rsidRPr="001377BD">
        <w:rPr>
          <w:i/>
        </w:rPr>
        <w:t xml:space="preserve"> </w:t>
      </w:r>
      <w:r w:rsidRPr="001377BD">
        <w:t>addresses the use of the frequency band 790</w:t>
      </w:r>
      <w:r w:rsidRPr="001377BD">
        <w:noBreakHyphen/>
        <w:t xml:space="preserve">862 MHz in countries of Region 1 and the Islamic Republic of Iran by mobile applications and </w:t>
      </w:r>
      <w:r w:rsidR="000C4853" w:rsidRPr="001377BD">
        <w:t>by other services;</w:t>
      </w:r>
    </w:p>
    <w:p w14:paraId="285F2F5C" w14:textId="5499A45B" w:rsidR="00EA5623" w:rsidRPr="001377BD" w:rsidRDefault="00BA5614" w:rsidP="006539CD">
      <w:del w:id="725" w:author="CEPT" w:date="2023-09-02T19:41:00Z">
        <w:r w:rsidRPr="001377BD" w:rsidDel="002872BD">
          <w:rPr>
            <w:i/>
          </w:rPr>
          <w:delText>h</w:delText>
        </w:r>
      </w:del>
      <w:ins w:id="726" w:author="CEPT" w:date="2023-09-02T19:41:00Z">
        <w:r w:rsidR="002872BD" w:rsidRPr="001377BD">
          <w:rPr>
            <w:i/>
          </w:rPr>
          <w:t>i</w:t>
        </w:r>
      </w:ins>
      <w:r w:rsidRPr="001377BD">
        <w:rPr>
          <w:i/>
        </w:rPr>
        <w:t>)</w:t>
      </w:r>
      <w:r w:rsidRPr="001377BD">
        <w:rPr>
          <w:i/>
        </w:rPr>
        <w:tab/>
      </w:r>
      <w:r w:rsidRPr="001377BD">
        <w:t xml:space="preserve">that Resolution </w:t>
      </w:r>
      <w:r w:rsidRPr="001377BD">
        <w:rPr>
          <w:b/>
        </w:rPr>
        <w:t>760 (Rev.WRC-19)</w:t>
      </w:r>
      <w:r w:rsidRPr="001377BD">
        <w:t xml:space="preserve"> addresses provisions relating to the use of the frequency band 694-790 MHz in Region 1 by the mobile, except aeronautical mobile, service and by other services,</w:t>
      </w:r>
    </w:p>
    <w:p w14:paraId="66A8B6B5" w14:textId="77777777" w:rsidR="00EA5623" w:rsidRPr="001377BD" w:rsidRDefault="00BA5614" w:rsidP="006539CD">
      <w:pPr>
        <w:pStyle w:val="Call"/>
      </w:pPr>
      <w:r w:rsidRPr="001377BD">
        <w:t>recognizing</w:t>
      </w:r>
    </w:p>
    <w:p w14:paraId="7176393C" w14:textId="51F06F75" w:rsidR="00EA5623" w:rsidRPr="001377BD" w:rsidRDefault="002872BD" w:rsidP="006539CD">
      <w:ins w:id="727" w:author="CEPT" w:date="2023-09-02T19:41:00Z">
        <w:r w:rsidRPr="001377BD">
          <w:rPr>
            <w:i/>
          </w:rPr>
          <w:t>a)</w:t>
        </w:r>
        <w:r w:rsidRPr="001377BD">
          <w:rPr>
            <w:i/>
          </w:rPr>
          <w:tab/>
        </w:r>
      </w:ins>
      <w:r w:rsidRPr="001377BD">
        <w:t>that the removal of the limitation regarding aeronautical mobile in the proposed frequency bands would enable the unified use of the IMT identifications by aeronautical user equipment throughout the Regions</w:t>
      </w:r>
      <w:ins w:id="728" w:author="CEPT" w:date="2023-09-02T19:41:00Z">
        <w:r w:rsidR="00713FF2" w:rsidRPr="001377BD">
          <w:t>;</w:t>
        </w:r>
      </w:ins>
      <w:del w:id="729" w:author="CEPT" w:date="2023-09-02T19:41:00Z">
        <w:r w:rsidRPr="001377BD" w:rsidDel="00713FF2">
          <w:delText>,</w:delText>
        </w:r>
      </w:del>
    </w:p>
    <w:p w14:paraId="2FBFB984" w14:textId="77777777" w:rsidR="00183C2C" w:rsidRPr="001377BD" w:rsidRDefault="00183C2C" w:rsidP="00183C2C">
      <w:pPr>
        <w:tabs>
          <w:tab w:val="clear" w:pos="2268"/>
          <w:tab w:val="left" w:pos="2608"/>
          <w:tab w:val="left" w:pos="3345"/>
        </w:tabs>
        <w:spacing w:before="80"/>
        <w:jc w:val="both"/>
        <w:rPr>
          <w:ins w:id="730" w:author="CEPT" w:date="2023-09-02T19:42:00Z"/>
        </w:rPr>
      </w:pPr>
      <w:ins w:id="731" w:author="CEPT" w:date="2023-09-02T19:42:00Z">
        <w:r w:rsidRPr="001377BD">
          <w:rPr>
            <w:i/>
          </w:rPr>
          <w:t>b)</w:t>
        </w:r>
        <w:r w:rsidRPr="001377BD">
          <w:tab/>
          <w:t>that IMT networks can already support a significant number of airborne user equipment and therefore the expected deployment density of airborne user equipment is high;</w:t>
        </w:r>
      </w:ins>
    </w:p>
    <w:p w14:paraId="693CC4CF" w14:textId="77777777" w:rsidR="00183C2C" w:rsidRPr="001377BD" w:rsidRDefault="00183C2C" w:rsidP="00183C2C">
      <w:pPr>
        <w:tabs>
          <w:tab w:val="clear" w:pos="2268"/>
          <w:tab w:val="left" w:pos="2608"/>
          <w:tab w:val="left" w:pos="3345"/>
        </w:tabs>
        <w:spacing w:before="80"/>
        <w:jc w:val="both"/>
        <w:rPr>
          <w:ins w:id="732" w:author="CEPT" w:date="2023-09-02T19:42:00Z"/>
        </w:rPr>
      </w:pPr>
      <w:ins w:id="733" w:author="CEPT" w:date="2023-09-02T19:42:00Z">
        <w:r w:rsidRPr="001377BD">
          <w:rPr>
            <w:i/>
          </w:rPr>
          <w:t>c)</w:t>
        </w:r>
        <w:r w:rsidRPr="001377BD">
          <w:tab/>
          <w:t xml:space="preserve">that RAS stations are extremely sensitive to air- and spaceborne transmissions of active services (see No. </w:t>
        </w:r>
        <w:r w:rsidRPr="001377BD">
          <w:rPr>
            <w:b/>
            <w:bCs/>
          </w:rPr>
          <w:t>5.149</w:t>
        </w:r>
        <w:r w:rsidRPr="001377BD">
          <w:t>) owing to the increased likelihood of line-of-sight conditions and main-beam to main-beam coupling and may suffer from 2</w:t>
        </w:r>
        <w:r w:rsidRPr="001377BD">
          <w:rPr>
            <w:vertAlign w:val="superscript"/>
          </w:rPr>
          <w:t>nd</w:t>
        </w:r>
        <w:r w:rsidRPr="001377BD">
          <w:t xml:space="preserve"> harmonics of airborne user equipment in the IMT networks,</w:t>
        </w:r>
      </w:ins>
    </w:p>
    <w:p w14:paraId="5F7E99D2" w14:textId="1B1164B5" w:rsidR="00EA5623" w:rsidRPr="001377BD" w:rsidRDefault="00BA5614" w:rsidP="006539CD">
      <w:pPr>
        <w:pStyle w:val="Call"/>
      </w:pPr>
      <w:r w:rsidRPr="001377BD">
        <w:t xml:space="preserve">resolves to invite </w:t>
      </w:r>
      <w:del w:id="734" w:author="CEPT" w:date="2023-09-03T12:40:00Z">
        <w:r w:rsidRPr="001377BD" w:rsidDel="00254B04">
          <w:delText xml:space="preserve">the </w:delText>
        </w:r>
      </w:del>
      <w:r w:rsidRPr="001377BD">
        <w:t>ITU</w:t>
      </w:r>
      <w:ins w:id="735" w:author="CEPT" w:date="2023-09-03T12:40:00Z">
        <w:r w:rsidR="00254B04" w:rsidRPr="001377BD">
          <w:t>-R</w:t>
        </w:r>
      </w:ins>
      <w:del w:id="736" w:author="CEPT" w:date="2023-09-03T12:40:00Z">
        <w:r w:rsidRPr="001377BD" w:rsidDel="00254B04">
          <w:delText xml:space="preserve"> Radiocommunication Sector</w:delText>
        </w:r>
      </w:del>
      <w:ins w:id="737" w:author="CEPT" w:date="2023-09-03T12:41:00Z">
        <w:r w:rsidR="00B171BC" w:rsidRPr="001377BD">
          <w:t xml:space="preserve"> </w:t>
        </w:r>
      </w:ins>
      <w:ins w:id="738" w:author="CEPT" w:date="2023-09-03T12:40:00Z">
        <w:r w:rsidR="00254B04" w:rsidRPr="001377BD">
          <w:t>to</w:t>
        </w:r>
      </w:ins>
      <w:ins w:id="739" w:author="CEPT" w:date="2023-09-02T19:42:00Z">
        <w:r w:rsidR="00183C2C" w:rsidRPr="001377BD">
          <w:t xml:space="preserve"> complete in time for WRC-27</w:t>
        </w:r>
      </w:ins>
    </w:p>
    <w:p w14:paraId="16E00434" w14:textId="5891837F" w:rsidR="00EA5623" w:rsidRPr="001377BD" w:rsidRDefault="00BA5614" w:rsidP="006539CD">
      <w:r w:rsidRPr="001377BD">
        <w:t>1</w:t>
      </w:r>
      <w:r w:rsidRPr="001377BD">
        <w:tab/>
      </w:r>
      <w:del w:id="740" w:author="CEPT" w:date="2023-09-02T19:43:00Z">
        <w:r w:rsidRPr="001377BD" w:rsidDel="00183C2C">
          <w:delText xml:space="preserve">to </w:delText>
        </w:r>
      </w:del>
      <w:r w:rsidRPr="001377BD">
        <w:t>assess</w:t>
      </w:r>
      <w:ins w:id="741" w:author="CEPT" w:date="2023-09-02T19:43:00Z">
        <w:r w:rsidR="00183C2C" w:rsidRPr="001377BD">
          <w:t>ment</w:t>
        </w:r>
        <w:r w:rsidR="00847D55" w:rsidRPr="001377BD">
          <w:t xml:space="preserve"> of</w:t>
        </w:r>
      </w:ins>
      <w:r w:rsidRPr="001377BD">
        <w:t xml:space="preserve"> relevant aeronautical mobile service scenarios for air-ground and ground-air connectivity for airborne user equipment in IMT networks to be addressed in compatibility and sharing studies;</w:t>
      </w:r>
    </w:p>
    <w:p w14:paraId="2B0DFC7C" w14:textId="5EAA9871" w:rsidR="00EA5623" w:rsidRPr="001377BD" w:rsidRDefault="00BA5614" w:rsidP="006539CD">
      <w:r w:rsidRPr="001377BD">
        <w:t>2</w:t>
      </w:r>
      <w:r w:rsidRPr="001377BD">
        <w:tab/>
      </w:r>
      <w:del w:id="742" w:author="CEPT" w:date="2023-09-02T19:43:00Z">
        <w:r w:rsidRPr="001377BD" w:rsidDel="00847D55">
          <w:delText xml:space="preserve">to </w:delText>
        </w:r>
      </w:del>
      <w:r w:rsidRPr="001377BD">
        <w:t>identif</w:t>
      </w:r>
      <w:ins w:id="743" w:author="CEPT" w:date="2023-09-02T19:43:00Z">
        <w:r w:rsidR="00847D55" w:rsidRPr="001377BD">
          <w:t>ication</w:t>
        </w:r>
      </w:ins>
      <w:del w:id="744" w:author="CEPT" w:date="2023-09-02T19:43:00Z">
        <w:r w:rsidRPr="001377BD" w:rsidDel="00847D55">
          <w:delText>y</w:delText>
        </w:r>
      </w:del>
      <w:ins w:id="745" w:author="CEPT" w:date="2023-09-02T19:43:00Z">
        <w:r w:rsidR="00847D55" w:rsidRPr="001377BD">
          <w:t xml:space="preserve"> of</w:t>
        </w:r>
      </w:ins>
      <w:r w:rsidRPr="001377BD">
        <w:t xml:space="preserve"> relevant technical parameters associated with the aeronautical mobile systems;</w:t>
      </w:r>
    </w:p>
    <w:p w14:paraId="529BE05C" w14:textId="77EBCE8A" w:rsidR="00EA5623" w:rsidRPr="001377BD" w:rsidRDefault="00BA5614" w:rsidP="006539CD">
      <w:pPr>
        <w:rPr>
          <w:ins w:id="746" w:author="CEPT" w:date="2023-09-02T19:48:00Z"/>
        </w:rPr>
      </w:pPr>
      <w:r w:rsidRPr="001377BD">
        <w:t>3</w:t>
      </w:r>
      <w:r w:rsidRPr="001377BD">
        <w:tab/>
      </w:r>
      <w:del w:id="747" w:author="CEPT" w:date="2023-09-02T19:43:00Z">
        <w:r w:rsidRPr="001377BD" w:rsidDel="00847D55">
          <w:delText xml:space="preserve">to conduct </w:delText>
        </w:r>
      </w:del>
      <w:r w:rsidRPr="001377BD">
        <w:t>sharing and compatibility studies with existing services, including in adjacent frequency bands</w:t>
      </w:r>
      <w:ins w:id="748" w:author="CEPT" w:date="2023-09-02T19:43:00Z">
        <w:r w:rsidR="006A4CEE" w:rsidRPr="001377BD">
          <w:t>, in order to ensure protection of, and not impose undue constraints on the existing services, and their future development</w:t>
        </w:r>
      </w:ins>
      <w:r w:rsidRPr="001377BD">
        <w:t>;</w:t>
      </w:r>
    </w:p>
    <w:p w14:paraId="5C036CAA" w14:textId="3A7D116B" w:rsidR="00F907A4" w:rsidRPr="001377BD" w:rsidRDefault="00F907A4" w:rsidP="006539CD">
      <w:ins w:id="749" w:author="CEPT" w:date="2023-09-02T19:48:00Z">
        <w:r w:rsidRPr="001377BD">
          <w:t>4</w:t>
        </w:r>
        <w:r w:rsidRPr="001377BD">
          <w:tab/>
          <w:t>studies on spurious emissions, including 2</w:t>
        </w:r>
        <w:r w:rsidRPr="001377BD">
          <w:rPr>
            <w:vertAlign w:val="superscript"/>
          </w:rPr>
          <w:t>nd</w:t>
        </w:r>
        <w:r w:rsidRPr="001377BD">
          <w:t xml:space="preserve"> harmonics of airborne user equipment in IMT networks into RAS stations in the frequency bands listed in </w:t>
        </w:r>
        <w:r w:rsidRPr="001377BD">
          <w:rPr>
            <w:i/>
          </w:rPr>
          <w:t>noting e)</w:t>
        </w:r>
        <w:r w:rsidRPr="001377BD">
          <w:t xml:space="preserve"> in order to ensure protection of, and not impose undue constraints on, existing and future RAS stations in those frequency bands,</w:t>
        </w:r>
      </w:ins>
    </w:p>
    <w:p w14:paraId="40FB15EB" w14:textId="6FF7C6E1" w:rsidR="00EA5623" w:rsidRPr="001377BD" w:rsidDel="00B133E0" w:rsidRDefault="00BA5614" w:rsidP="006539CD">
      <w:pPr>
        <w:rPr>
          <w:del w:id="750" w:author="CEPT" w:date="2023-09-02T19:50:00Z"/>
        </w:rPr>
      </w:pPr>
      <w:del w:id="751" w:author="CEPT" w:date="2023-09-02T19:50:00Z">
        <w:r w:rsidRPr="001377BD" w:rsidDel="00B133E0">
          <w:delText>4</w:delText>
        </w:r>
        <w:r w:rsidRPr="001377BD" w:rsidDel="00B133E0">
          <w:tab/>
          <w:delText>to determine the possibility of removing the aeronautical mobile service exception or other suitable regulatory measures in the frequency ranges 694-960 MHz in Region 1 and 890</w:delText>
        </w:r>
        <w:r w:rsidRPr="001377BD" w:rsidDel="00B133E0">
          <w:noBreakHyphen/>
          <w:delText>942 MHz in Region 2, based on the results of studies,</w:delText>
        </w:r>
      </w:del>
    </w:p>
    <w:p w14:paraId="61A4910E" w14:textId="77777777" w:rsidR="00AE6EF3" w:rsidRPr="001377BD" w:rsidRDefault="00AE6EF3" w:rsidP="00AE6EF3">
      <w:pPr>
        <w:pStyle w:val="Call"/>
        <w:rPr>
          <w:ins w:id="752" w:author="CEPT" w:date="2023-09-02T19:46:00Z"/>
        </w:rPr>
      </w:pPr>
      <w:ins w:id="753" w:author="CEPT" w:date="2023-09-02T19:46:00Z">
        <w:r w:rsidRPr="001377BD">
          <w:t>invites administrations</w:t>
        </w:r>
      </w:ins>
    </w:p>
    <w:p w14:paraId="015DB37C" w14:textId="77777777" w:rsidR="00AE6EF3" w:rsidRPr="001377BD" w:rsidRDefault="00AE6EF3" w:rsidP="00AE6EF3">
      <w:pPr>
        <w:tabs>
          <w:tab w:val="clear" w:pos="2268"/>
          <w:tab w:val="left" w:pos="2608"/>
          <w:tab w:val="left" w:pos="3345"/>
        </w:tabs>
        <w:spacing w:before="80"/>
        <w:jc w:val="both"/>
        <w:rPr>
          <w:ins w:id="754" w:author="CEPT" w:date="2023-09-02T19:46:00Z"/>
        </w:rPr>
      </w:pPr>
      <w:ins w:id="755" w:author="CEPT" w:date="2023-09-02T19:46:00Z">
        <w:r w:rsidRPr="001377BD">
          <w:t>to participate actively in the studies and provide the technical and operational characteristics of the systems involved by submitting contributions to ITU-R,</w:t>
        </w:r>
      </w:ins>
    </w:p>
    <w:p w14:paraId="7B84B2CE" w14:textId="77777777" w:rsidR="00EA5623" w:rsidRPr="001377BD" w:rsidRDefault="00BA5614" w:rsidP="006539CD">
      <w:pPr>
        <w:pStyle w:val="Call"/>
      </w:pPr>
      <w:r w:rsidRPr="001377BD">
        <w:rPr>
          <w:szCs w:val="24"/>
        </w:rPr>
        <w:lastRenderedPageBreak/>
        <w:t>invites the 2027 World Radiocommunication Conference</w:t>
      </w:r>
    </w:p>
    <w:p w14:paraId="2CCC9242" w14:textId="6B68F365" w:rsidR="00BE769D" w:rsidRPr="001377BD" w:rsidRDefault="00BA5614" w:rsidP="006539CD">
      <w:r w:rsidRPr="001377BD">
        <w:t>to consider</w:t>
      </w:r>
      <w:ins w:id="756" w:author="CEPT" w:date="2023-09-02T19:45:00Z">
        <w:r w:rsidR="00D54F36" w:rsidRPr="001377BD">
          <w:t>, based on the results of studies,</w:t>
        </w:r>
        <w:r w:rsidR="00D54F36" w:rsidRPr="001377BD">
          <w:rPr>
            <w:i/>
            <w:iCs/>
          </w:rPr>
          <w:t xml:space="preserve"> </w:t>
        </w:r>
        <w:r w:rsidR="00D54F36" w:rsidRPr="001377BD">
          <w:t>the possibility of removing the aeronautical mobile service exception or other suitable regulatory measures in the frequency ranges 694-960 MHz in Region 1, and 890</w:t>
        </w:r>
        <w:r w:rsidR="00D54F36" w:rsidRPr="001377BD">
          <w:noBreakHyphen/>
          <w:t>942 MHz in Region 2</w:t>
        </w:r>
      </w:ins>
      <w:del w:id="757" w:author="CEPT" w:date="2023-09-02T19:45:00Z">
        <w:r w:rsidRPr="001377BD" w:rsidDel="00D54F36">
          <w:delText>the results of the above studies and take appropriate actions</w:delText>
        </w:r>
      </w:del>
      <w:r w:rsidRPr="001377BD">
        <w:t>.</w:t>
      </w:r>
    </w:p>
    <w:p w14:paraId="344E56DD" w14:textId="77777777" w:rsidR="00BE769D" w:rsidRPr="001377BD" w:rsidRDefault="00BE769D">
      <w:pPr>
        <w:tabs>
          <w:tab w:val="clear" w:pos="1134"/>
          <w:tab w:val="clear" w:pos="1871"/>
          <w:tab w:val="clear" w:pos="2268"/>
        </w:tabs>
        <w:overflowPunct/>
        <w:autoSpaceDE/>
        <w:autoSpaceDN/>
        <w:adjustRightInd/>
        <w:spacing w:before="0"/>
        <w:textAlignment w:val="auto"/>
      </w:pPr>
      <w:r w:rsidRPr="001377BD">
        <w:br w:type="page"/>
      </w:r>
    </w:p>
    <w:p w14:paraId="06F38C90" w14:textId="77777777" w:rsidR="00662983" w:rsidRPr="001377BD" w:rsidRDefault="00662983" w:rsidP="00662983">
      <w:pPr>
        <w:pStyle w:val="Annextitle"/>
        <w:rPr>
          <w:sz w:val="26"/>
          <w:szCs w:val="18"/>
        </w:rPr>
      </w:pPr>
      <w:r w:rsidRPr="001377BD">
        <w:rPr>
          <w:sz w:val="26"/>
          <w:szCs w:val="18"/>
        </w:rPr>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662983" w:rsidRPr="001377BD" w14:paraId="43EED75E" w14:textId="77777777" w:rsidTr="00C4529D">
        <w:trPr>
          <w:cantSplit/>
        </w:trPr>
        <w:tc>
          <w:tcPr>
            <w:tcW w:w="9723" w:type="dxa"/>
            <w:gridSpan w:val="2"/>
            <w:hideMark/>
          </w:tcPr>
          <w:p w14:paraId="48641E65" w14:textId="3949F667" w:rsidR="00662983" w:rsidRPr="001377BD" w:rsidRDefault="00662983" w:rsidP="00C4529D">
            <w:pPr>
              <w:keepNext/>
              <w:spacing w:before="240"/>
              <w:rPr>
                <w:b/>
                <w:bCs/>
                <w:lang w:val="en-US"/>
              </w:rPr>
            </w:pPr>
            <w:r w:rsidRPr="001377BD">
              <w:rPr>
                <w:b/>
                <w:bCs/>
                <w:lang w:val="en-US"/>
              </w:rPr>
              <w:t xml:space="preserve">Subject: </w:t>
            </w:r>
            <w:r w:rsidR="00612351" w:rsidRPr="001377BD">
              <w:rPr>
                <w:b/>
                <w:color w:val="000000"/>
                <w:szCs w:val="24"/>
              </w:rPr>
              <w:t>: Air-to-ground and ground-to-air connectivity for airborne base station and user equipment in IMT frequency bands within 694-960 MHz for non-safety applications</w:t>
            </w:r>
          </w:p>
        </w:tc>
      </w:tr>
      <w:tr w:rsidR="00662983" w:rsidRPr="001377BD" w14:paraId="061F2FF3" w14:textId="77777777" w:rsidTr="00C4529D">
        <w:trPr>
          <w:cantSplit/>
        </w:trPr>
        <w:tc>
          <w:tcPr>
            <w:tcW w:w="9723" w:type="dxa"/>
            <w:gridSpan w:val="2"/>
            <w:tcBorders>
              <w:top w:val="nil"/>
              <w:left w:val="nil"/>
              <w:bottom w:val="single" w:sz="4" w:space="0" w:color="auto"/>
              <w:right w:val="nil"/>
            </w:tcBorders>
            <w:hideMark/>
          </w:tcPr>
          <w:p w14:paraId="3CC90059" w14:textId="77777777" w:rsidR="00662983" w:rsidRPr="001377BD" w:rsidRDefault="00662983"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662983" w:rsidRPr="001377BD" w14:paraId="0CCA9C01" w14:textId="77777777" w:rsidTr="00C4529D">
        <w:trPr>
          <w:cantSplit/>
        </w:trPr>
        <w:tc>
          <w:tcPr>
            <w:tcW w:w="9723" w:type="dxa"/>
            <w:gridSpan w:val="2"/>
            <w:tcBorders>
              <w:top w:val="single" w:sz="4" w:space="0" w:color="auto"/>
              <w:left w:val="nil"/>
              <w:bottom w:val="single" w:sz="4" w:space="0" w:color="auto"/>
              <w:right w:val="nil"/>
            </w:tcBorders>
          </w:tcPr>
          <w:p w14:paraId="757F3A0B" w14:textId="77777777" w:rsidR="00662983" w:rsidRPr="001377BD" w:rsidRDefault="00662983" w:rsidP="00C4529D">
            <w:pPr>
              <w:keepNext/>
              <w:rPr>
                <w:b/>
                <w:iCs/>
                <w:color w:val="000000"/>
                <w:lang w:val="en-US"/>
              </w:rPr>
            </w:pPr>
            <w:r w:rsidRPr="001377BD">
              <w:rPr>
                <w:b/>
                <w:i/>
                <w:color w:val="000000"/>
                <w:lang w:val="en-US"/>
              </w:rPr>
              <w:t>Proposal</w:t>
            </w:r>
            <w:r w:rsidRPr="001377BD">
              <w:rPr>
                <w:b/>
                <w:iCs/>
                <w:color w:val="000000"/>
                <w:lang w:val="en-US"/>
              </w:rPr>
              <w:t>:</w:t>
            </w:r>
          </w:p>
          <w:p w14:paraId="2CE29DC0" w14:textId="5BBE25DC" w:rsidR="00662983" w:rsidRPr="001377BD" w:rsidRDefault="003333B7" w:rsidP="003333B7">
            <w:pPr>
              <w:rPr>
                <w:b/>
                <w:i/>
                <w:lang w:val="en-US"/>
              </w:rPr>
            </w:pPr>
            <w:r w:rsidRPr="001377BD">
              <w:rPr>
                <w:lang w:val="en-US"/>
              </w:rPr>
              <w:t xml:space="preserve">to consider the removal of the limitation regarding aeronautical mobile in the IMT frequency bands within the frequency range 694-960 MHz for non-safety applications, where appropriate in accordance with Resolution </w:t>
            </w:r>
            <w:r w:rsidRPr="001377BD">
              <w:rPr>
                <w:b/>
                <w:bCs/>
                <w:lang w:val="en-US"/>
              </w:rPr>
              <w:t>251 (Rev.WRC-23)</w:t>
            </w:r>
            <w:r w:rsidRPr="001377BD">
              <w:rPr>
                <w:lang w:val="en-US"/>
              </w:rPr>
              <w:t>.</w:t>
            </w:r>
          </w:p>
        </w:tc>
      </w:tr>
      <w:tr w:rsidR="00662983" w:rsidRPr="001377BD" w14:paraId="75F1886D" w14:textId="77777777" w:rsidTr="00C4529D">
        <w:trPr>
          <w:cantSplit/>
        </w:trPr>
        <w:tc>
          <w:tcPr>
            <w:tcW w:w="9723" w:type="dxa"/>
            <w:gridSpan w:val="2"/>
            <w:tcBorders>
              <w:top w:val="single" w:sz="4" w:space="0" w:color="auto"/>
              <w:left w:val="nil"/>
              <w:bottom w:val="single" w:sz="4" w:space="0" w:color="auto"/>
              <w:right w:val="nil"/>
            </w:tcBorders>
          </w:tcPr>
          <w:p w14:paraId="53CF9041" w14:textId="77777777" w:rsidR="00662983" w:rsidRPr="001377BD" w:rsidRDefault="00662983" w:rsidP="00C4529D">
            <w:pPr>
              <w:keepNext/>
              <w:rPr>
                <w:b/>
                <w:i/>
                <w:color w:val="000000"/>
                <w:lang w:val="en-US"/>
              </w:rPr>
            </w:pPr>
            <w:r w:rsidRPr="001377BD">
              <w:rPr>
                <w:b/>
                <w:i/>
                <w:color w:val="000000"/>
                <w:lang w:val="en-US"/>
              </w:rPr>
              <w:t>Background/reason</w:t>
            </w:r>
            <w:r w:rsidRPr="001377BD">
              <w:rPr>
                <w:b/>
                <w:iCs/>
                <w:color w:val="000000"/>
                <w:lang w:val="en-US"/>
              </w:rPr>
              <w:t>:</w:t>
            </w:r>
          </w:p>
          <w:p w14:paraId="4838DC7C" w14:textId="77146639" w:rsidR="00662983" w:rsidRPr="001377BD" w:rsidRDefault="001D359C" w:rsidP="00C4529D">
            <w:pPr>
              <w:keepNext/>
              <w:rPr>
                <w:bCs/>
                <w:iCs/>
                <w:lang w:val="en-US"/>
              </w:rPr>
            </w:pPr>
            <w:r w:rsidRPr="001377BD">
              <w:rPr>
                <w:bCs/>
                <w:iCs/>
                <w:lang w:val="en-US"/>
              </w:rPr>
              <w:t>There is a growing demand for</w:t>
            </w:r>
            <w:r w:rsidR="00662983" w:rsidRPr="001377BD">
              <w:rPr>
                <w:bCs/>
                <w:iCs/>
                <w:lang w:val="en-US"/>
              </w:rPr>
              <w:t>:</w:t>
            </w:r>
          </w:p>
          <w:p w14:paraId="6BBEFB32" w14:textId="71AA2A58" w:rsidR="0000510E" w:rsidRPr="001377BD" w:rsidRDefault="0000510E" w:rsidP="0000510E">
            <w:pPr>
              <w:pStyle w:val="enumlev1"/>
              <w:tabs>
                <w:tab w:val="clear" w:pos="1134"/>
              </w:tabs>
              <w:ind w:left="851" w:hanging="708"/>
            </w:pPr>
            <w:r w:rsidRPr="001377BD">
              <w:t>–</w:t>
            </w:r>
            <w:r w:rsidRPr="001377BD">
              <w:tab/>
              <w:t>affordable air-to-ground and ground</w:t>
            </w:r>
            <w:r w:rsidR="00755C34" w:rsidRPr="001377BD">
              <w:t>-</w:t>
            </w:r>
            <w:r w:rsidRPr="001377BD">
              <w:t>to</w:t>
            </w:r>
            <w:r w:rsidR="00755C34" w:rsidRPr="001377BD">
              <w:t>-</w:t>
            </w:r>
            <w:r w:rsidRPr="001377BD">
              <w:t>air connectivity, due the rising expectation for connectivity in e.g. helicopters and small airplanes. Several test campaigns have demonstrated that IMT networks can respond to this type of connectivity demand,</w:t>
            </w:r>
          </w:p>
          <w:p w14:paraId="18B7A175" w14:textId="77777777" w:rsidR="0000510E" w:rsidRPr="001377BD" w:rsidRDefault="0000510E" w:rsidP="0000510E">
            <w:pPr>
              <w:pStyle w:val="enumlev1"/>
              <w:tabs>
                <w:tab w:val="clear" w:pos="1134"/>
              </w:tabs>
              <w:ind w:left="851" w:hanging="708"/>
            </w:pPr>
            <w:r w:rsidRPr="001377BD">
              <w:t>–</w:t>
            </w:r>
            <w:r w:rsidRPr="001377BD">
              <w:tab/>
              <w:t>platforms capable of providing IMT coverage either in areas where there is no terrestrial network, or in case of disaster and the potential unavailability of the terrestrial network.</w:t>
            </w:r>
          </w:p>
          <w:p w14:paraId="57B9B562" w14:textId="77777777" w:rsidR="0000510E" w:rsidRPr="001377BD" w:rsidRDefault="0000510E" w:rsidP="0000510E">
            <w:r w:rsidRPr="001377BD">
              <w:t xml:space="preserve">Standards Developing Organizations (SDOs) such as 3GPP are currently standardizing functionalities to support these use cases. </w:t>
            </w:r>
          </w:p>
          <w:p w14:paraId="60494539" w14:textId="49881D2B" w:rsidR="00662983" w:rsidRPr="001377BD" w:rsidRDefault="0000510E" w:rsidP="0000510E">
            <w:r w:rsidRPr="001377BD">
              <w:t xml:space="preserve">IMT networks with national coverage rely on the frequency range 694-960 MHz. However, the </w:t>
            </w:r>
            <w:r w:rsidR="00FC4D4A" w:rsidRPr="001377BD">
              <w:t xml:space="preserve">frequency range </w:t>
            </w:r>
            <w:r w:rsidRPr="001377BD">
              <w:t>694</w:t>
            </w:r>
            <w:r w:rsidRPr="001377BD">
              <w:noBreakHyphen/>
              <w:t xml:space="preserve">960 MHz is currently allocated to the ‘MOBILE, except aeronautical mobile’ service in Region 1, which would prevent or at least restrict the possibility to connect Unmanned Aircraft to IMT network. Similar restrictions apply in </w:t>
            </w:r>
            <w:r w:rsidR="00FC4D4A" w:rsidRPr="001377BD">
              <w:t xml:space="preserve">the frequency band </w:t>
            </w:r>
            <w:r w:rsidRPr="001377BD">
              <w:t>890-942 MHz in Region</w:t>
            </w:r>
            <w:r w:rsidR="00FC4D4A" w:rsidRPr="001377BD">
              <w:t> </w:t>
            </w:r>
            <w:r w:rsidRPr="001377BD">
              <w:t>2.</w:t>
            </w:r>
          </w:p>
        </w:tc>
      </w:tr>
      <w:tr w:rsidR="00662983" w:rsidRPr="001377BD" w14:paraId="30F67065" w14:textId="77777777" w:rsidTr="00C4529D">
        <w:trPr>
          <w:cantSplit/>
        </w:trPr>
        <w:tc>
          <w:tcPr>
            <w:tcW w:w="9723" w:type="dxa"/>
            <w:gridSpan w:val="2"/>
            <w:tcBorders>
              <w:top w:val="single" w:sz="4" w:space="0" w:color="auto"/>
              <w:left w:val="nil"/>
              <w:bottom w:val="single" w:sz="4" w:space="0" w:color="auto"/>
              <w:right w:val="nil"/>
            </w:tcBorders>
          </w:tcPr>
          <w:p w14:paraId="4E0BACF1" w14:textId="65DB7827" w:rsidR="00662983" w:rsidRPr="001377BD" w:rsidRDefault="00662983" w:rsidP="00C4529D">
            <w:pPr>
              <w:keepNext/>
              <w:rPr>
                <w:b/>
                <w:i/>
                <w:lang w:val="en-US"/>
              </w:rPr>
            </w:pPr>
            <w:r w:rsidRPr="001377BD">
              <w:rPr>
                <w:b/>
                <w:i/>
                <w:lang w:val="en-US"/>
              </w:rPr>
              <w:t>Radiocommunication services concerned</w:t>
            </w:r>
            <w:r w:rsidRPr="001377BD">
              <w:rPr>
                <w:b/>
                <w:iCs/>
                <w:lang w:val="en-US"/>
              </w:rPr>
              <w:t xml:space="preserve">: </w:t>
            </w:r>
            <w:r w:rsidRPr="001377BD">
              <w:t xml:space="preserve"> </w:t>
            </w:r>
            <w:r w:rsidR="00EB281D" w:rsidRPr="001377BD">
              <w:rPr>
                <w:bCs/>
                <w:iCs/>
                <w:lang w:val="en-US"/>
              </w:rPr>
              <w:t>Mobile, Fixed, Aeronautical Radionavigatio</w:t>
            </w:r>
            <w:r w:rsidR="0050665A" w:rsidRPr="001377BD">
              <w:rPr>
                <w:bCs/>
                <w:iCs/>
                <w:lang w:val="en-US"/>
              </w:rPr>
              <w:t>n, Broadcasting</w:t>
            </w:r>
          </w:p>
        </w:tc>
      </w:tr>
      <w:tr w:rsidR="00662983" w:rsidRPr="001377BD" w14:paraId="1CA31485" w14:textId="77777777" w:rsidTr="00C4529D">
        <w:trPr>
          <w:cantSplit/>
        </w:trPr>
        <w:tc>
          <w:tcPr>
            <w:tcW w:w="9723" w:type="dxa"/>
            <w:gridSpan w:val="2"/>
            <w:tcBorders>
              <w:top w:val="single" w:sz="4" w:space="0" w:color="auto"/>
              <w:left w:val="nil"/>
              <w:bottom w:val="single" w:sz="4" w:space="0" w:color="auto"/>
              <w:right w:val="nil"/>
            </w:tcBorders>
          </w:tcPr>
          <w:p w14:paraId="79429A2B" w14:textId="77777777" w:rsidR="00662983" w:rsidRPr="001377BD" w:rsidRDefault="00662983"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0B216EC4" w14:textId="54DB8738" w:rsidR="00662983" w:rsidRPr="001377BD" w:rsidRDefault="002F577C" w:rsidP="00C4529D">
            <w:pPr>
              <w:keepNext/>
              <w:rPr>
                <w:b/>
                <w:i/>
                <w:lang w:val="en-US"/>
              </w:rPr>
            </w:pPr>
            <w:r w:rsidRPr="001377BD">
              <w:rPr>
                <w:bCs/>
                <w:iCs/>
                <w:color w:val="000000"/>
                <w:szCs w:val="24"/>
              </w:rPr>
              <w:t>Sharing studies with radiocommunication services in band and in adjacent bands</w:t>
            </w:r>
          </w:p>
        </w:tc>
      </w:tr>
      <w:tr w:rsidR="00662983" w:rsidRPr="001377BD" w14:paraId="1CA7D70A" w14:textId="77777777" w:rsidTr="00C4529D">
        <w:trPr>
          <w:cantSplit/>
        </w:trPr>
        <w:tc>
          <w:tcPr>
            <w:tcW w:w="9723" w:type="dxa"/>
            <w:gridSpan w:val="2"/>
            <w:tcBorders>
              <w:top w:val="single" w:sz="4" w:space="0" w:color="auto"/>
              <w:left w:val="nil"/>
              <w:bottom w:val="single" w:sz="4" w:space="0" w:color="auto"/>
              <w:right w:val="nil"/>
            </w:tcBorders>
          </w:tcPr>
          <w:p w14:paraId="3756F873" w14:textId="77777777" w:rsidR="00662983" w:rsidRPr="001377BD" w:rsidRDefault="00662983"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1E862E38" w14:textId="5E6ED5FF" w:rsidR="00662983" w:rsidRPr="001377BD" w:rsidRDefault="00662983" w:rsidP="00C4529D">
            <w:pPr>
              <w:keepNext/>
              <w:rPr>
                <w:b/>
                <w:i/>
                <w:lang w:val="en-US"/>
              </w:rPr>
            </w:pPr>
          </w:p>
        </w:tc>
      </w:tr>
      <w:tr w:rsidR="00662983" w:rsidRPr="001377BD" w14:paraId="1FB9DDEA" w14:textId="77777777" w:rsidTr="00C4529D">
        <w:trPr>
          <w:cantSplit/>
        </w:trPr>
        <w:tc>
          <w:tcPr>
            <w:tcW w:w="4897" w:type="dxa"/>
            <w:tcBorders>
              <w:top w:val="single" w:sz="4" w:space="0" w:color="auto"/>
              <w:left w:val="nil"/>
              <w:bottom w:val="single" w:sz="4" w:space="0" w:color="auto"/>
              <w:right w:val="single" w:sz="4" w:space="0" w:color="auto"/>
            </w:tcBorders>
          </w:tcPr>
          <w:p w14:paraId="6DF1530D" w14:textId="77777777" w:rsidR="00662983" w:rsidRPr="001377BD" w:rsidRDefault="00662983"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5E0C114F" w14:textId="4A46C280" w:rsidR="00662983" w:rsidRPr="001377BD" w:rsidRDefault="00DD51EE" w:rsidP="00C4529D">
            <w:pPr>
              <w:keepNext/>
              <w:rPr>
                <w:b/>
                <w:i/>
                <w:color w:val="000000"/>
                <w:lang w:val="en-US"/>
              </w:rPr>
            </w:pPr>
            <w:r w:rsidRPr="001377BD">
              <w:rPr>
                <w:iCs/>
                <w:color w:val="000000"/>
                <w:lang w:val="en-US"/>
              </w:rPr>
              <w:t>SG5 (WP</w:t>
            </w:r>
            <w:r w:rsidR="00662983" w:rsidRPr="001377BD">
              <w:rPr>
                <w:iCs/>
                <w:color w:val="000000"/>
                <w:lang w:val="en-US"/>
              </w:rPr>
              <w:t xml:space="preserve"> 5</w:t>
            </w:r>
            <w:r w:rsidRPr="001377BD">
              <w:rPr>
                <w:iCs/>
                <w:color w:val="000000"/>
                <w:lang w:val="en-US"/>
              </w:rPr>
              <w:t>D)</w:t>
            </w:r>
          </w:p>
        </w:tc>
        <w:tc>
          <w:tcPr>
            <w:tcW w:w="4826" w:type="dxa"/>
            <w:tcBorders>
              <w:top w:val="single" w:sz="4" w:space="0" w:color="auto"/>
              <w:left w:val="single" w:sz="4" w:space="0" w:color="auto"/>
              <w:bottom w:val="single" w:sz="4" w:space="0" w:color="auto"/>
              <w:right w:val="nil"/>
            </w:tcBorders>
            <w:hideMark/>
          </w:tcPr>
          <w:p w14:paraId="1000D9A5" w14:textId="77777777" w:rsidR="00662983" w:rsidRPr="001377BD" w:rsidRDefault="00662983"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0BAA4F88" w14:textId="2E891366" w:rsidR="00662983" w:rsidRPr="001377BD" w:rsidRDefault="00DD51EE" w:rsidP="00C4529D">
            <w:pPr>
              <w:keepNext/>
              <w:rPr>
                <w:b/>
                <w:i/>
                <w:color w:val="000000"/>
                <w:lang w:val="en-US"/>
              </w:rPr>
            </w:pPr>
            <w:r w:rsidRPr="001377BD">
              <w:rPr>
                <w:rFonts w:eastAsia="MS Gothic"/>
                <w:szCs w:val="24"/>
                <w:lang w:eastAsia="ja-JP"/>
              </w:rPr>
              <w:t>---</w:t>
            </w:r>
          </w:p>
        </w:tc>
      </w:tr>
      <w:tr w:rsidR="00662983" w:rsidRPr="001377BD" w14:paraId="39E0CEA1" w14:textId="77777777" w:rsidTr="00C4529D">
        <w:trPr>
          <w:cantSplit/>
        </w:trPr>
        <w:tc>
          <w:tcPr>
            <w:tcW w:w="9723" w:type="dxa"/>
            <w:gridSpan w:val="2"/>
            <w:tcBorders>
              <w:top w:val="single" w:sz="4" w:space="0" w:color="auto"/>
              <w:left w:val="nil"/>
              <w:bottom w:val="single" w:sz="4" w:space="0" w:color="auto"/>
              <w:right w:val="nil"/>
            </w:tcBorders>
          </w:tcPr>
          <w:p w14:paraId="388314C1" w14:textId="77777777" w:rsidR="00662983" w:rsidRPr="001377BD" w:rsidRDefault="00662983"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17BFF32D" w14:textId="2D0F2129" w:rsidR="00662983" w:rsidRPr="001377BD" w:rsidRDefault="00861D4F" w:rsidP="00C4529D">
            <w:pPr>
              <w:keepNext/>
              <w:rPr>
                <w:b/>
                <w:i/>
                <w:lang w:val="en-US"/>
              </w:rPr>
            </w:pPr>
            <w:r w:rsidRPr="001377BD">
              <w:rPr>
                <w:iCs/>
                <w:color w:val="000000"/>
                <w:lang w:val="en-US"/>
              </w:rPr>
              <w:t>SG5 (WP 5B) SG6 (WP 6A)</w:t>
            </w:r>
          </w:p>
        </w:tc>
      </w:tr>
      <w:tr w:rsidR="00662983" w:rsidRPr="001377BD" w14:paraId="019DDABB" w14:textId="77777777" w:rsidTr="00C4529D">
        <w:trPr>
          <w:cantSplit/>
        </w:trPr>
        <w:tc>
          <w:tcPr>
            <w:tcW w:w="9723" w:type="dxa"/>
            <w:gridSpan w:val="2"/>
            <w:tcBorders>
              <w:top w:val="single" w:sz="4" w:space="0" w:color="auto"/>
              <w:left w:val="nil"/>
              <w:bottom w:val="single" w:sz="4" w:space="0" w:color="auto"/>
              <w:right w:val="nil"/>
            </w:tcBorders>
          </w:tcPr>
          <w:p w14:paraId="0063C2B2" w14:textId="77777777" w:rsidR="00662983" w:rsidRPr="001377BD" w:rsidRDefault="00662983" w:rsidP="00C4529D">
            <w:pPr>
              <w:keepNext/>
              <w:rPr>
                <w:b/>
                <w:i/>
                <w:lang w:val="en-US"/>
              </w:rPr>
            </w:pPr>
            <w:r w:rsidRPr="001377BD">
              <w:rPr>
                <w:b/>
                <w:i/>
                <w:lang w:val="en-US"/>
              </w:rPr>
              <w:t>ITU resource implications, including financial implications (refer to CV126)</w:t>
            </w:r>
            <w:r w:rsidRPr="001377BD">
              <w:rPr>
                <w:b/>
                <w:iCs/>
                <w:lang w:val="en-US"/>
              </w:rPr>
              <w:t>:</w:t>
            </w:r>
          </w:p>
          <w:p w14:paraId="0E30CFBA" w14:textId="5BE7B148" w:rsidR="00662983" w:rsidRPr="001377BD" w:rsidRDefault="00662983" w:rsidP="00C4529D">
            <w:pPr>
              <w:keepNext/>
              <w:rPr>
                <w:b/>
                <w:i/>
                <w:lang w:val="en-US"/>
              </w:rPr>
            </w:pPr>
            <w:r w:rsidRPr="001377BD">
              <w:rPr>
                <w:bCs/>
                <w:iCs/>
                <w:szCs w:val="24"/>
                <w:lang w:eastAsia="ko-KR"/>
              </w:rPr>
              <w:t>This proposed agenda item will be studied within the normal ITU-R procedures and planned budget.</w:t>
            </w:r>
            <w:r w:rsidR="00500E1C" w:rsidRPr="001377BD">
              <w:rPr>
                <w:lang w:eastAsia="zh-CN"/>
              </w:rPr>
              <w:t xml:space="preserve"> No extra cost is foreseen.</w:t>
            </w:r>
          </w:p>
        </w:tc>
      </w:tr>
      <w:tr w:rsidR="00662983" w:rsidRPr="001377BD" w14:paraId="2AE854EA" w14:textId="77777777" w:rsidTr="00C4529D">
        <w:trPr>
          <w:cantSplit/>
        </w:trPr>
        <w:tc>
          <w:tcPr>
            <w:tcW w:w="4897" w:type="dxa"/>
            <w:tcBorders>
              <w:top w:val="single" w:sz="4" w:space="0" w:color="auto"/>
              <w:left w:val="nil"/>
              <w:bottom w:val="single" w:sz="4" w:space="0" w:color="auto"/>
              <w:right w:val="nil"/>
            </w:tcBorders>
            <w:hideMark/>
          </w:tcPr>
          <w:p w14:paraId="1FDCF6B5" w14:textId="77777777" w:rsidR="00662983" w:rsidRPr="001377BD" w:rsidRDefault="00662983"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7AF14152" w14:textId="77777777" w:rsidR="00662983" w:rsidRPr="001377BD" w:rsidRDefault="00662983"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1463CDD2" w14:textId="77777777" w:rsidR="00662983" w:rsidRPr="001377BD" w:rsidRDefault="00662983" w:rsidP="00C4529D">
            <w:pPr>
              <w:keepNext/>
              <w:rPr>
                <w:b/>
                <w:i/>
                <w:lang w:val="en-US"/>
              </w:rPr>
            </w:pPr>
            <w:r w:rsidRPr="001377BD">
              <w:rPr>
                <w:b/>
                <w:i/>
                <w:lang w:val="en-US"/>
              </w:rPr>
              <w:t>Number of countries</w:t>
            </w:r>
            <w:r w:rsidRPr="001377BD">
              <w:rPr>
                <w:b/>
                <w:iCs/>
                <w:lang w:val="en-US"/>
              </w:rPr>
              <w:t>:</w:t>
            </w:r>
          </w:p>
          <w:p w14:paraId="53DB9B79" w14:textId="77777777" w:rsidR="00662983" w:rsidRPr="001377BD" w:rsidRDefault="00662983" w:rsidP="00C4529D">
            <w:pPr>
              <w:keepNext/>
              <w:rPr>
                <w:b/>
                <w:i/>
                <w:lang w:val="en-US"/>
              </w:rPr>
            </w:pPr>
          </w:p>
        </w:tc>
      </w:tr>
      <w:tr w:rsidR="00662983" w:rsidRPr="001377BD" w14:paraId="1A885CF6" w14:textId="77777777" w:rsidTr="00C4529D">
        <w:trPr>
          <w:cantSplit/>
        </w:trPr>
        <w:tc>
          <w:tcPr>
            <w:tcW w:w="9723" w:type="dxa"/>
            <w:gridSpan w:val="2"/>
            <w:tcBorders>
              <w:top w:val="single" w:sz="4" w:space="0" w:color="auto"/>
              <w:left w:val="nil"/>
              <w:bottom w:val="nil"/>
              <w:right w:val="nil"/>
            </w:tcBorders>
          </w:tcPr>
          <w:p w14:paraId="2E0E5453" w14:textId="77777777" w:rsidR="00662983" w:rsidRPr="001377BD" w:rsidRDefault="00662983" w:rsidP="00C4529D">
            <w:pPr>
              <w:rPr>
                <w:bCs/>
                <w:iCs/>
                <w:lang w:val="en-US"/>
              </w:rPr>
            </w:pPr>
            <w:r w:rsidRPr="001377BD">
              <w:rPr>
                <w:b/>
                <w:i/>
                <w:lang w:val="en-US"/>
              </w:rPr>
              <w:lastRenderedPageBreak/>
              <w:t xml:space="preserve">Remarks </w:t>
            </w:r>
            <w:r w:rsidRPr="001377BD">
              <w:rPr>
                <w:bCs/>
                <w:iCs/>
                <w:lang w:val="en-US"/>
              </w:rPr>
              <w:t xml:space="preserve"> None</w:t>
            </w:r>
          </w:p>
          <w:p w14:paraId="76C5BA48" w14:textId="77777777" w:rsidR="00662983" w:rsidRPr="001377BD" w:rsidRDefault="00662983" w:rsidP="00C4529D">
            <w:pPr>
              <w:rPr>
                <w:b/>
                <w:i/>
                <w:lang w:val="en-US"/>
              </w:rPr>
            </w:pPr>
          </w:p>
        </w:tc>
      </w:tr>
    </w:tbl>
    <w:p w14:paraId="3F13A68C" w14:textId="193E98B9" w:rsidR="001A40F8" w:rsidRPr="001377BD" w:rsidRDefault="001A40F8">
      <w:pPr>
        <w:pStyle w:val="Reasons"/>
      </w:pPr>
    </w:p>
    <w:p w14:paraId="23DCAFCD" w14:textId="77777777" w:rsidR="00B21E16" w:rsidRPr="001377BD" w:rsidRDefault="00B21E16">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5ACC5ADD" w14:textId="3FC8C128" w:rsidR="00B21E16" w:rsidRPr="001377BD" w:rsidRDefault="00B21E16" w:rsidP="00B21E16">
      <w:pPr>
        <w:pStyle w:val="Proposal"/>
      </w:pPr>
      <w:r w:rsidRPr="001377BD">
        <w:lastRenderedPageBreak/>
        <w:t>ADD</w:t>
      </w:r>
      <w:r w:rsidRPr="001377BD">
        <w:tab/>
        <w:t>EUR/XXXX</w:t>
      </w:r>
      <w:r w:rsidR="00BA5614" w:rsidRPr="001377BD">
        <w:t>A27A1/</w:t>
      </w:r>
      <w:r w:rsidR="00C96599" w:rsidRPr="001377BD">
        <w:t>10</w:t>
      </w:r>
    </w:p>
    <w:p w14:paraId="6CC6ACD2" w14:textId="105D3D0B" w:rsidR="00B21E16" w:rsidRPr="001377BD" w:rsidRDefault="00B21E16" w:rsidP="00B21E16">
      <w:pPr>
        <w:pStyle w:val="ResNo"/>
      </w:pPr>
      <w:r w:rsidRPr="001377BD">
        <w:t>Draft New Resolution [</w:t>
      </w:r>
      <w:r w:rsidR="00730551" w:rsidRPr="001377BD">
        <w:t>EUR-A10-1.</w:t>
      </w:r>
      <w:proofErr w:type="gramStart"/>
      <w:r w:rsidR="00730551" w:rsidRPr="001377BD">
        <w:t>8</w:t>
      </w:r>
      <w:r w:rsidRPr="001377BD">
        <w:t>](</w:t>
      </w:r>
      <w:proofErr w:type="gramEnd"/>
      <w:r w:rsidRPr="001377BD">
        <w:t>WRC-23)</w:t>
      </w:r>
    </w:p>
    <w:p w14:paraId="0522281A" w14:textId="77777777" w:rsidR="00BC249B" w:rsidRPr="001377BD" w:rsidRDefault="00BC249B" w:rsidP="00614637">
      <w:pPr>
        <w:pStyle w:val="Restitle"/>
      </w:pPr>
      <w:r w:rsidRPr="001377BD">
        <w:t>Studies relating to potential new global allocations to the mobile-satellite service and regulatory actions in the frequency bands 1 645.5-1 646.5 MHz, 1</w:t>
      </w:r>
      <w:r w:rsidRPr="001377BD">
        <w:rPr>
          <w:rFonts w:hint="eastAsia"/>
        </w:rPr>
        <w:t> </w:t>
      </w:r>
      <w:r w:rsidRPr="001377BD">
        <w:t>880-1</w:t>
      </w:r>
      <w:r w:rsidRPr="001377BD">
        <w:rPr>
          <w:rFonts w:hint="eastAsia"/>
        </w:rPr>
        <w:t> </w:t>
      </w:r>
      <w:r w:rsidRPr="001377BD">
        <w:t>920 MHz and 2 010-2 025 MHz required for the future development of low data rate mobile-satellite systems that can coexist in the same frequency band</w:t>
      </w:r>
    </w:p>
    <w:p w14:paraId="7930A436" w14:textId="77777777" w:rsidR="00B21E16" w:rsidRPr="001377BD" w:rsidRDefault="00B21E16" w:rsidP="00B21E16">
      <w:pPr>
        <w:spacing w:before="280"/>
      </w:pPr>
      <w:r w:rsidRPr="001377BD">
        <w:t>The World Radiocommunication Conference (Dubai, 2023),</w:t>
      </w:r>
    </w:p>
    <w:p w14:paraId="5A189544" w14:textId="77777777" w:rsidR="00B21E16" w:rsidRPr="001377BD" w:rsidRDefault="00B21E16" w:rsidP="00B21E16">
      <w:pPr>
        <w:pStyle w:val="Call"/>
      </w:pPr>
      <w:r w:rsidRPr="001377BD">
        <w:t>considering</w:t>
      </w:r>
    </w:p>
    <w:p w14:paraId="18DF82DE" w14:textId="79A5AF9E" w:rsidR="005D47A1" w:rsidRPr="001377BD" w:rsidRDefault="005D47A1" w:rsidP="00DF1380">
      <w:pPr>
        <w:jc w:val="both"/>
      </w:pPr>
      <w:r w:rsidRPr="001377BD">
        <w:rPr>
          <w:i/>
        </w:rPr>
        <w:t>a)</w:t>
      </w:r>
      <w:r w:rsidRPr="001377BD">
        <w:rPr>
          <w:i/>
        </w:rPr>
        <w:tab/>
      </w:r>
      <w:r w:rsidRPr="001377BD">
        <w:t xml:space="preserve">that there is a need for low data rate </w:t>
      </w:r>
      <w:r w:rsidR="00FA08A2" w:rsidRPr="001377BD">
        <w:t>mobile-satellite service (</w:t>
      </w:r>
      <w:r w:rsidRPr="001377BD">
        <w:t>MSS</w:t>
      </w:r>
      <w:r w:rsidR="00FA08A2" w:rsidRPr="001377BD">
        <w:t>)</w:t>
      </w:r>
      <w:r w:rsidRPr="001377BD">
        <w:t xml:space="preserve"> systems for the purpose of developing Internet of Things applications;</w:t>
      </w:r>
    </w:p>
    <w:p w14:paraId="51AC3618" w14:textId="77777777" w:rsidR="005D47A1" w:rsidRPr="001377BD" w:rsidRDefault="005D47A1" w:rsidP="00DF1380">
      <w:pPr>
        <w:jc w:val="both"/>
      </w:pPr>
      <w:r w:rsidRPr="001377BD">
        <w:rPr>
          <w:i/>
          <w:iCs/>
        </w:rPr>
        <w:t>b)</w:t>
      </w:r>
      <w:r w:rsidRPr="001377BD">
        <w:rPr>
          <w:i/>
        </w:rPr>
        <w:tab/>
      </w:r>
      <w:r w:rsidRPr="001377BD">
        <w:t>that there are insufficient spectrum opportunities for new non-voice low data rate non-geostationary MSS systems to operate in existing MSS frequency bands below 5 000 MHz;</w:t>
      </w:r>
    </w:p>
    <w:p w14:paraId="56A42071" w14:textId="77777777" w:rsidR="005D47A1" w:rsidRPr="001377BD" w:rsidRDefault="005D47A1" w:rsidP="00DF1380">
      <w:pPr>
        <w:jc w:val="both"/>
      </w:pPr>
      <w:r w:rsidRPr="001377BD">
        <w:rPr>
          <w:i/>
        </w:rPr>
        <w:t>c)</w:t>
      </w:r>
      <w:r w:rsidRPr="001377BD">
        <w:rPr>
          <w:i/>
        </w:rPr>
        <w:tab/>
      </w:r>
      <w:r w:rsidRPr="001377BD">
        <w:t>that the number of mobile-satellite systems using small satellites is growing and the spectrum demand for suitable MSS allocations is increasing;</w:t>
      </w:r>
    </w:p>
    <w:p w14:paraId="717D7434" w14:textId="77777777" w:rsidR="005D47A1" w:rsidRPr="001377BD" w:rsidRDefault="005D47A1" w:rsidP="00DF1380">
      <w:pPr>
        <w:jc w:val="both"/>
      </w:pPr>
      <w:r w:rsidRPr="001377BD">
        <w:rPr>
          <w:i/>
        </w:rPr>
        <w:t>d)</w:t>
      </w:r>
      <w:r w:rsidRPr="001377BD">
        <w:rPr>
          <w:i/>
        </w:rPr>
        <w:tab/>
      </w:r>
      <w:r w:rsidRPr="001377BD">
        <w:t>that the contribution of the low data rate MSS applications is delivering actionable information, to the promotion of human welfare;</w:t>
      </w:r>
    </w:p>
    <w:p w14:paraId="74DFD0F8" w14:textId="3092DAD5" w:rsidR="005D47A1" w:rsidRPr="001377BD" w:rsidRDefault="005D47A1" w:rsidP="00DF1380">
      <w:pPr>
        <w:jc w:val="both"/>
      </w:pPr>
      <w:r w:rsidRPr="001377BD">
        <w:rPr>
          <w:i/>
          <w:iCs/>
        </w:rPr>
        <w:t>e)</w:t>
      </w:r>
      <w:r w:rsidRPr="001377BD">
        <w:tab/>
        <w:t xml:space="preserve">that low data rate MSS systems, in the context of this </w:t>
      </w:r>
      <w:r w:rsidR="00F64A6A" w:rsidRPr="001377BD">
        <w:t>R</w:t>
      </w:r>
      <w:r w:rsidRPr="001377BD">
        <w:t>esolution, refers to non-geostationary non-voice applications that do not require uninterrupted links, and are resilient to interference and data packet loss,</w:t>
      </w:r>
    </w:p>
    <w:p w14:paraId="20162613" w14:textId="77777777" w:rsidR="00B21E16" w:rsidRPr="001377BD" w:rsidRDefault="00B21E16" w:rsidP="00B21E16">
      <w:pPr>
        <w:pStyle w:val="Call"/>
        <w:rPr>
          <w:lang w:val="en-US"/>
        </w:rPr>
      </w:pPr>
      <w:r w:rsidRPr="001377BD">
        <w:rPr>
          <w:lang w:val="en-US"/>
        </w:rPr>
        <w:t>noting</w:t>
      </w:r>
    </w:p>
    <w:p w14:paraId="42784094" w14:textId="230B98FB" w:rsidR="00FE0734" w:rsidRPr="001377BD" w:rsidRDefault="00FE0734" w:rsidP="00FE0734">
      <w:pPr>
        <w:tabs>
          <w:tab w:val="clear" w:pos="1871"/>
          <w:tab w:val="clear" w:pos="2268"/>
          <w:tab w:val="left" w:pos="1588"/>
          <w:tab w:val="left" w:pos="1985"/>
        </w:tabs>
        <w:jc w:val="both"/>
      </w:pPr>
      <w:r w:rsidRPr="001377BD">
        <w:rPr>
          <w:i/>
          <w:iCs/>
        </w:rPr>
        <w:t>a)</w:t>
      </w:r>
      <w:r w:rsidRPr="001377BD">
        <w:tab/>
        <w:t>that the frequency band 1 645.5-1 646.5 MHz is currently allocated to the MSS (earth-to-space) on a primary basis;</w:t>
      </w:r>
    </w:p>
    <w:p w14:paraId="1A52418A" w14:textId="5DE1A7BF" w:rsidR="00FE0734" w:rsidRPr="001377BD" w:rsidRDefault="00FE0734" w:rsidP="00FE0734">
      <w:pPr>
        <w:tabs>
          <w:tab w:val="clear" w:pos="1871"/>
          <w:tab w:val="clear" w:pos="2268"/>
          <w:tab w:val="left" w:pos="1985"/>
        </w:tabs>
        <w:jc w:val="both"/>
      </w:pPr>
      <w:r w:rsidRPr="001377BD">
        <w:rPr>
          <w:i/>
          <w:iCs/>
        </w:rPr>
        <w:t>b)</w:t>
      </w:r>
      <w:r w:rsidRPr="001377BD">
        <w:tab/>
        <w:t>that the frequency band 1 880-1 920 MHz is currently allocated to the fixed and mobile services on a primary basis;</w:t>
      </w:r>
    </w:p>
    <w:p w14:paraId="60A90174" w14:textId="77777777" w:rsidR="00FE0734" w:rsidRPr="001377BD" w:rsidRDefault="00FE0734" w:rsidP="00FE0734">
      <w:pPr>
        <w:jc w:val="both"/>
      </w:pPr>
      <w:r w:rsidRPr="001377BD">
        <w:rPr>
          <w:i/>
        </w:rPr>
        <w:t>c)</w:t>
      </w:r>
      <w:r w:rsidRPr="001377BD">
        <w:rPr>
          <w:i/>
        </w:rPr>
        <w:tab/>
      </w:r>
      <w:r w:rsidRPr="001377BD">
        <w:t>that the frequency band 2 010-2 025 MHz is currently allocated to the fixed and mobile services on a primary basis;</w:t>
      </w:r>
    </w:p>
    <w:p w14:paraId="4EA9B36E" w14:textId="4A2BD8DE" w:rsidR="00FE0734" w:rsidRPr="001377BD" w:rsidRDefault="00FE0734" w:rsidP="00FE0734">
      <w:pPr>
        <w:jc w:val="both"/>
      </w:pPr>
      <w:r w:rsidRPr="001377BD">
        <w:rPr>
          <w:i/>
        </w:rPr>
        <w:t>d)</w:t>
      </w:r>
      <w:r w:rsidRPr="001377BD">
        <w:rPr>
          <w:i/>
        </w:rPr>
        <w:tab/>
      </w:r>
      <w:r w:rsidRPr="001377BD">
        <w:t xml:space="preserve">that the frequency band 2 010-2 025 MHz is currently allocated to the MSS on a primary basis only in </w:t>
      </w:r>
      <w:proofErr w:type="gramStart"/>
      <w:r w:rsidRPr="001377BD">
        <w:t>Region</w:t>
      </w:r>
      <w:proofErr w:type="gramEnd"/>
      <w:r w:rsidRPr="001377BD">
        <w:t xml:space="preserve"> 2;</w:t>
      </w:r>
    </w:p>
    <w:p w14:paraId="5F555934" w14:textId="57A83C34" w:rsidR="00FE0734" w:rsidRPr="001377BD" w:rsidRDefault="00FE0734" w:rsidP="00FE0734">
      <w:pPr>
        <w:jc w:val="both"/>
      </w:pPr>
      <w:r w:rsidRPr="001377BD">
        <w:rPr>
          <w:i/>
        </w:rPr>
        <w:t>e)</w:t>
      </w:r>
      <w:r w:rsidRPr="001377BD">
        <w:rPr>
          <w:i/>
        </w:rPr>
        <w:tab/>
      </w:r>
      <w:r w:rsidRPr="001377BD">
        <w:t xml:space="preserve">that in Regions 1 and 3, the band 2 010-2 025 MHz may be used by high altitude platform stations as base stations to provide International Mobile Telecommunications (IMT), in accordance with No. </w:t>
      </w:r>
      <w:r w:rsidRPr="001377BD">
        <w:rPr>
          <w:b/>
        </w:rPr>
        <w:t>5.388A</w:t>
      </w:r>
      <w:r w:rsidRPr="001377BD">
        <w:t>;</w:t>
      </w:r>
    </w:p>
    <w:p w14:paraId="684BFC5A" w14:textId="77777777" w:rsidR="00FE0734" w:rsidRPr="001377BD" w:rsidRDefault="00FE0734" w:rsidP="00FE0734">
      <w:pPr>
        <w:jc w:val="both"/>
      </w:pPr>
      <w:r w:rsidRPr="001377BD">
        <w:rPr>
          <w:i/>
          <w:iCs/>
        </w:rPr>
        <w:t>f)</w:t>
      </w:r>
      <w:r w:rsidRPr="001377BD">
        <w:tab/>
        <w:t>that Reports ITU-R M.2218 and ITU-R M.2221 indicate spectrum requirements for new broadband MSS applications in the 4-16 GHz frequency range;</w:t>
      </w:r>
    </w:p>
    <w:p w14:paraId="461CE814" w14:textId="77777777" w:rsidR="00FE0734" w:rsidRPr="001377BD" w:rsidRDefault="00FE0734" w:rsidP="00FE0734">
      <w:pPr>
        <w:jc w:val="both"/>
      </w:pPr>
      <w:r w:rsidRPr="001377BD">
        <w:rPr>
          <w:i/>
        </w:rPr>
        <w:t>g)</w:t>
      </w:r>
      <w:r w:rsidRPr="001377BD">
        <w:rPr>
          <w:i/>
        </w:rPr>
        <w:tab/>
      </w:r>
      <w:r w:rsidRPr="001377BD">
        <w:t>that Report ITU-R M.2218 suggests that the operational characteristics of incumbent MSS systems may constrain and effectively hamper the sharing of existing MSS spectrum, resulting in a requirement for additional spectrum for new applications;</w:t>
      </w:r>
    </w:p>
    <w:p w14:paraId="5E0029DF" w14:textId="045E7897" w:rsidR="00FE0734" w:rsidRPr="001377BD" w:rsidRDefault="00FE0734" w:rsidP="00FE0734">
      <w:pPr>
        <w:jc w:val="both"/>
      </w:pPr>
      <w:r w:rsidRPr="001377BD">
        <w:rPr>
          <w:i/>
        </w:rPr>
        <w:t>h)</w:t>
      </w:r>
      <w:r w:rsidRPr="001377BD">
        <w:rPr>
          <w:i/>
        </w:rPr>
        <w:tab/>
      </w:r>
      <w:r w:rsidRPr="001377BD">
        <w:t>that Report ITU-R SA.2312 provides technical characteristics and benefits of some low data rate MSS satellites and suggests that MSS frequency bands already allocated above 5</w:t>
      </w:r>
      <w:r w:rsidR="00211A9F" w:rsidRPr="001377BD">
        <w:t> </w:t>
      </w:r>
      <w:r w:rsidRPr="001377BD">
        <w:t>000 MHz are not suited to the inherent size, weight and power restrictions of small satellites (usually having a mass of less than 100 kg);</w:t>
      </w:r>
    </w:p>
    <w:p w14:paraId="5CB2DF47" w14:textId="5F877C98" w:rsidR="00FE0734" w:rsidRPr="001377BD" w:rsidRDefault="00FE0734" w:rsidP="00FE0734">
      <w:pPr>
        <w:tabs>
          <w:tab w:val="clear" w:pos="1871"/>
          <w:tab w:val="clear" w:pos="2268"/>
          <w:tab w:val="left" w:pos="1588"/>
          <w:tab w:val="left" w:pos="1985"/>
        </w:tabs>
        <w:jc w:val="both"/>
      </w:pPr>
      <w:r w:rsidRPr="001377BD">
        <w:rPr>
          <w:i/>
          <w:iCs/>
        </w:rPr>
        <w:lastRenderedPageBreak/>
        <w:t>i)</w:t>
      </w:r>
      <w:r w:rsidRPr="001377BD">
        <w:tab/>
        <w:t>the need for regulatory certainty regarding the available spectrum for both satellite and earth station design and planning purposes,</w:t>
      </w:r>
    </w:p>
    <w:p w14:paraId="4A99E958" w14:textId="2283AC65" w:rsidR="00B412CF" w:rsidRPr="001377BD" w:rsidRDefault="00B412CF" w:rsidP="00B412CF">
      <w:pPr>
        <w:pStyle w:val="Call"/>
        <w:rPr>
          <w:lang w:val="en-US"/>
        </w:rPr>
      </w:pPr>
      <w:r w:rsidRPr="001377BD">
        <w:rPr>
          <w:lang w:val="en-US"/>
        </w:rPr>
        <w:t>recognizing</w:t>
      </w:r>
    </w:p>
    <w:p w14:paraId="478427F3" w14:textId="28A66FEB" w:rsidR="002E644A" w:rsidRPr="001377BD" w:rsidRDefault="002E644A" w:rsidP="002E644A">
      <w:pPr>
        <w:tabs>
          <w:tab w:val="clear" w:pos="1871"/>
          <w:tab w:val="clear" w:pos="2268"/>
          <w:tab w:val="left" w:pos="1588"/>
          <w:tab w:val="left" w:pos="1985"/>
        </w:tabs>
        <w:jc w:val="both"/>
      </w:pPr>
      <w:r w:rsidRPr="001377BD">
        <w:rPr>
          <w:i/>
          <w:iCs/>
        </w:rPr>
        <w:t>a)</w:t>
      </w:r>
      <w:r w:rsidRPr="001377BD">
        <w:tab/>
        <w:t>that the frequency bands 1 645.5-1 646.5 MHz, 1 880-1 920 MHz and 2 010-2 025 MHz are also allocated to other radiocommunication services on a primary basis and that those allocations are used by a variety of incumbent systems in many administrations, and that these existing services should be protected and their future development should not be limited</w:t>
      </w:r>
      <w:r w:rsidR="004D3A5E" w:rsidRPr="001377BD">
        <w:t>;</w:t>
      </w:r>
      <w:r w:rsidRPr="001377BD">
        <w:t xml:space="preserve"> for the determination of these incumbents, the latest </w:t>
      </w:r>
      <w:r w:rsidR="00A7351F" w:rsidRPr="001377BD">
        <w:t xml:space="preserve">edition of the Radio Regulations </w:t>
      </w:r>
      <w:r w:rsidRPr="001377BD">
        <w:t>applies;</w:t>
      </w:r>
    </w:p>
    <w:p w14:paraId="22419332" w14:textId="77777777" w:rsidR="00614637" w:rsidRPr="001377BD" w:rsidRDefault="002E644A" w:rsidP="00B012BA">
      <w:pPr>
        <w:tabs>
          <w:tab w:val="clear" w:pos="1871"/>
          <w:tab w:val="clear" w:pos="2268"/>
          <w:tab w:val="left" w:pos="1588"/>
          <w:tab w:val="left" w:pos="1985"/>
        </w:tabs>
        <w:jc w:val="both"/>
        <w:rPr>
          <w:i/>
          <w:iCs/>
        </w:rPr>
      </w:pPr>
      <w:r w:rsidRPr="001377BD">
        <w:rPr>
          <w:i/>
          <w:iCs/>
        </w:rPr>
        <w:t>b)</w:t>
      </w:r>
      <w:r w:rsidRPr="001377BD">
        <w:rPr>
          <w:i/>
          <w:iCs/>
        </w:rPr>
        <w:tab/>
      </w:r>
      <w:r w:rsidRPr="001377BD">
        <w:t xml:space="preserve">that for multiple non-geostationary low data rate MSS systems and applications to be able to co-exist in the same frequency band a low data rate MSS systems should, in the context of this </w:t>
      </w:r>
      <w:r w:rsidR="002A37D4" w:rsidRPr="001377BD">
        <w:t>R</w:t>
      </w:r>
      <w:r w:rsidRPr="001377BD">
        <w:t>esolution, have the following properties:</w:t>
      </w:r>
    </w:p>
    <w:p w14:paraId="1E3A90F3" w14:textId="35652B3F" w:rsidR="002E644A" w:rsidRPr="001377BD" w:rsidRDefault="007D700C" w:rsidP="00B012BA">
      <w:r w:rsidRPr="001377BD">
        <w:t>–</w:t>
      </w:r>
      <w:r w:rsidRPr="001377BD">
        <w:tab/>
      </w:r>
      <w:r w:rsidR="002E644A" w:rsidRPr="001377BD">
        <w:t>not cause harmful interference to other systems</w:t>
      </w:r>
    </w:p>
    <w:p w14:paraId="47D781AF" w14:textId="7BC6B568" w:rsidR="002E644A" w:rsidRPr="001377BD" w:rsidRDefault="007D700C" w:rsidP="00B012BA">
      <w:r w:rsidRPr="001377BD">
        <w:t>–</w:t>
      </w:r>
      <w:r w:rsidR="002E644A" w:rsidRPr="001377BD">
        <w:tab/>
        <w:t>not require uninterrupted links</w:t>
      </w:r>
    </w:p>
    <w:p w14:paraId="3196F463" w14:textId="3EA2370A" w:rsidR="002E644A" w:rsidRPr="001377BD" w:rsidRDefault="007D700C" w:rsidP="00B012BA">
      <w:r w:rsidRPr="001377BD">
        <w:t>–</w:t>
      </w:r>
      <w:r w:rsidR="002E644A" w:rsidRPr="001377BD">
        <w:tab/>
        <w:t>be resilient to interference</w:t>
      </w:r>
    </w:p>
    <w:p w14:paraId="072A3D54" w14:textId="03861074" w:rsidR="002E644A" w:rsidRPr="001377BD" w:rsidRDefault="007D700C" w:rsidP="00B012BA">
      <w:r w:rsidRPr="001377BD">
        <w:t>–</w:t>
      </w:r>
      <w:r w:rsidR="002E644A" w:rsidRPr="001377BD">
        <w:tab/>
        <w:t>accept data transmission loss</w:t>
      </w:r>
    </w:p>
    <w:p w14:paraId="7A7F7E4D" w14:textId="77777777" w:rsidR="002E644A" w:rsidRPr="001377BD" w:rsidRDefault="002E644A" w:rsidP="002E644A">
      <w:pPr>
        <w:tabs>
          <w:tab w:val="clear" w:pos="1871"/>
          <w:tab w:val="clear" w:pos="2268"/>
          <w:tab w:val="left" w:pos="1588"/>
          <w:tab w:val="left" w:pos="1985"/>
        </w:tabs>
        <w:jc w:val="both"/>
      </w:pPr>
      <w:r w:rsidRPr="001377BD">
        <w:rPr>
          <w:i/>
          <w:iCs/>
        </w:rPr>
        <w:t>c)</w:t>
      </w:r>
      <w:r w:rsidRPr="001377BD">
        <w:tab/>
        <w:t>that various low data rate MSS systems and applications may have different modes of operation and employ different interference mitigating measures, such as combinations of low power, intermittent transmissions and bandwidth, to facilitate spectrum sharing and compatibility;</w:t>
      </w:r>
    </w:p>
    <w:p w14:paraId="081D586C" w14:textId="38569103" w:rsidR="002E644A" w:rsidRPr="001377BD" w:rsidRDefault="002E644A" w:rsidP="002E644A">
      <w:pPr>
        <w:jc w:val="both"/>
      </w:pPr>
      <w:r w:rsidRPr="001377BD">
        <w:rPr>
          <w:i/>
          <w:iCs/>
        </w:rPr>
        <w:t>d)</w:t>
      </w:r>
      <w:r w:rsidRPr="001377BD">
        <w:tab/>
        <w:t xml:space="preserve">that low data rate MSS systems require spectrum that is not subject to the coordination procedures described in Section II of Article </w:t>
      </w:r>
      <w:r w:rsidRPr="001377BD">
        <w:rPr>
          <w:b/>
          <w:bCs/>
        </w:rPr>
        <w:t>9</w:t>
      </w:r>
      <w:r w:rsidRPr="001377BD">
        <w:t xml:space="preserve"> to facilitate equitable access and avoid unnecessary hurdles for new entrants;</w:t>
      </w:r>
    </w:p>
    <w:p w14:paraId="68D5D1DE" w14:textId="6FDBF120" w:rsidR="002E644A" w:rsidRPr="001377BD" w:rsidRDefault="002E644A" w:rsidP="002E644A">
      <w:pPr>
        <w:tabs>
          <w:tab w:val="clear" w:pos="1871"/>
          <w:tab w:val="clear" w:pos="2268"/>
          <w:tab w:val="left" w:pos="1588"/>
          <w:tab w:val="left" w:pos="1985"/>
        </w:tabs>
        <w:jc w:val="both"/>
      </w:pPr>
      <w:r w:rsidRPr="001377BD">
        <w:rPr>
          <w:i/>
          <w:iCs/>
        </w:rPr>
        <w:t>e)</w:t>
      </w:r>
      <w:r w:rsidRPr="001377BD">
        <w:tab/>
        <w:t>that multiple low data rate MSS systems shall be able to co-exist simultaneously and in the same frequency band</w:t>
      </w:r>
      <w:r w:rsidR="006D06D5" w:rsidRPr="001377BD">
        <w:t>,</w:t>
      </w:r>
    </w:p>
    <w:p w14:paraId="011CB42B" w14:textId="77777777" w:rsidR="00B21E16" w:rsidRPr="001377BD" w:rsidRDefault="00B21E16" w:rsidP="00B21E16">
      <w:pPr>
        <w:pStyle w:val="Call"/>
        <w:rPr>
          <w:lang w:val="en-US"/>
        </w:rPr>
      </w:pPr>
      <w:r w:rsidRPr="001377BD">
        <w:rPr>
          <w:lang w:val="en-US"/>
        </w:rPr>
        <w:t>resolves to invite ITU-R to complete in time for WRC-27</w:t>
      </w:r>
    </w:p>
    <w:p w14:paraId="32744F98" w14:textId="77777777" w:rsidR="000236EB" w:rsidRPr="001377BD" w:rsidRDefault="000236EB" w:rsidP="000236EB">
      <w:pPr>
        <w:jc w:val="both"/>
      </w:pPr>
      <w:r w:rsidRPr="001377BD">
        <w:t>1</w:t>
      </w:r>
      <w:r w:rsidRPr="001377BD">
        <w:tab/>
        <w:t>sharing and compatibility studies between the low data rate MSS systems and the current and future stations of the existing primary services operating in the frequency bands 1 645.5-1 646.5 MHz, 1 880-1 920 MHz and 2 010-2 025 MHz and in the relevant adjacent frequency bands, in order to ensure protection of existing services from harmful interference and not impose limitations to these services and their future development,</w:t>
      </w:r>
    </w:p>
    <w:p w14:paraId="331E4E24" w14:textId="40863EF4" w:rsidR="000236EB" w:rsidRPr="001377BD" w:rsidRDefault="000236EB" w:rsidP="000236EB">
      <w:pPr>
        <w:jc w:val="both"/>
      </w:pPr>
      <w:r w:rsidRPr="001377BD">
        <w:t>2</w:t>
      </w:r>
      <w:r w:rsidRPr="001377BD">
        <w:tab/>
        <w:t>studies on technical and operational conditions, including mitigation techniques, to facilitate co-existence of multiple low date rate satellite systems in the same frequency bands</w:t>
      </w:r>
      <w:r w:rsidR="002F1D3D" w:rsidRPr="001377BD">
        <w:t>,</w:t>
      </w:r>
    </w:p>
    <w:p w14:paraId="72CE82C0" w14:textId="77777777" w:rsidR="00B21E16" w:rsidRPr="001377BD" w:rsidRDefault="00B21E16" w:rsidP="00B21E16">
      <w:pPr>
        <w:pStyle w:val="Call"/>
        <w:rPr>
          <w:lang w:val="en-US"/>
        </w:rPr>
      </w:pPr>
      <w:r w:rsidRPr="001377BD">
        <w:rPr>
          <w:lang w:val="en-US"/>
        </w:rPr>
        <w:t>invites administrations</w:t>
      </w:r>
    </w:p>
    <w:p w14:paraId="7A0CA860" w14:textId="7EF56FEB" w:rsidR="009F1F17" w:rsidRPr="001377BD" w:rsidRDefault="009F1F17" w:rsidP="009F1F17">
      <w:pPr>
        <w:jc w:val="both"/>
      </w:pPr>
      <w:r w:rsidRPr="001377BD">
        <w:t xml:space="preserve">to participate actively in the studies and provide the information required for the studies listed in the </w:t>
      </w:r>
      <w:r w:rsidRPr="001377BD">
        <w:rPr>
          <w:i/>
          <w:iCs/>
        </w:rPr>
        <w:t xml:space="preserve">resolves to invite </w:t>
      </w:r>
      <w:r w:rsidR="00A64243" w:rsidRPr="001377BD">
        <w:rPr>
          <w:i/>
          <w:iCs/>
        </w:rPr>
        <w:t>ITU-R</w:t>
      </w:r>
      <w:r w:rsidRPr="001377BD">
        <w:rPr>
          <w:i/>
          <w:iCs/>
        </w:rPr>
        <w:t xml:space="preserve"> to complete in time for WRC-27</w:t>
      </w:r>
      <w:r w:rsidRPr="001377BD">
        <w:t xml:space="preserve"> by submitting contributions to the ITU Radiocommunication Sector,</w:t>
      </w:r>
    </w:p>
    <w:p w14:paraId="43B75107" w14:textId="77777777" w:rsidR="00B21E16" w:rsidRPr="001377BD" w:rsidRDefault="00B21E16" w:rsidP="00B21E16">
      <w:pPr>
        <w:pStyle w:val="Call"/>
        <w:rPr>
          <w:szCs w:val="24"/>
        </w:rPr>
      </w:pPr>
      <w:r w:rsidRPr="001377BD">
        <w:rPr>
          <w:szCs w:val="24"/>
        </w:rPr>
        <w:t xml:space="preserve">invites the 2027 World Radiocommunication Conference </w:t>
      </w:r>
    </w:p>
    <w:p w14:paraId="5D368D15" w14:textId="25B102DD" w:rsidR="003D6425" w:rsidRPr="001377BD" w:rsidRDefault="003D6425" w:rsidP="003D6425">
      <w:pPr>
        <w:jc w:val="both"/>
      </w:pPr>
      <w:r w:rsidRPr="001377BD">
        <w:t xml:space="preserve">to consider, based on the results of studies, global allocations to the mobile-satellite service and regulatory actions in the frequency bands 1 645.5-1 646.5 MHz, 1880-1920 MHz and 2 010-2 025 MHz required for the future development of low data rate mobile-satellite systems that can coexist in the same frequency band. </w:t>
      </w:r>
    </w:p>
    <w:p w14:paraId="3D2573EC" w14:textId="77777777" w:rsidR="00B21E16" w:rsidRPr="001377BD" w:rsidRDefault="00B21E16">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1538CC16" w14:textId="77777777" w:rsidR="00CA442E" w:rsidRPr="001377BD" w:rsidRDefault="00CA442E" w:rsidP="00CA442E">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CA442E" w:rsidRPr="001377BD" w14:paraId="1EF37A20" w14:textId="77777777" w:rsidTr="00C4529D">
        <w:trPr>
          <w:cantSplit/>
        </w:trPr>
        <w:tc>
          <w:tcPr>
            <w:tcW w:w="9723" w:type="dxa"/>
            <w:gridSpan w:val="2"/>
            <w:hideMark/>
          </w:tcPr>
          <w:p w14:paraId="3EFA2F40" w14:textId="1E029035" w:rsidR="00CA442E" w:rsidRPr="001377BD" w:rsidRDefault="00CA442E" w:rsidP="00C4529D">
            <w:pPr>
              <w:keepNext/>
              <w:spacing w:before="240"/>
              <w:rPr>
                <w:b/>
                <w:bCs/>
                <w:lang w:val="en-US"/>
              </w:rPr>
            </w:pPr>
            <w:r w:rsidRPr="001377BD">
              <w:rPr>
                <w:b/>
                <w:bCs/>
                <w:lang w:val="en-US"/>
              </w:rPr>
              <w:t xml:space="preserve">Subject: </w:t>
            </w:r>
            <w:r w:rsidR="007242A4" w:rsidRPr="001377BD">
              <w:rPr>
                <w:b/>
                <w:bCs/>
                <w:lang w:val="en-US"/>
              </w:rPr>
              <w:t>Possible allocations to low data rate mobile-satellite service in the frequency bands 1 645.5-1 646.5 MHz, 1 880-1 920 MHz and 2 010-2 025 MHz</w:t>
            </w:r>
          </w:p>
        </w:tc>
      </w:tr>
      <w:tr w:rsidR="00CA442E" w:rsidRPr="001377BD" w14:paraId="21203A7A" w14:textId="77777777" w:rsidTr="00C4529D">
        <w:trPr>
          <w:cantSplit/>
        </w:trPr>
        <w:tc>
          <w:tcPr>
            <w:tcW w:w="9723" w:type="dxa"/>
            <w:gridSpan w:val="2"/>
            <w:tcBorders>
              <w:top w:val="nil"/>
              <w:left w:val="nil"/>
              <w:bottom w:val="single" w:sz="4" w:space="0" w:color="auto"/>
              <w:right w:val="nil"/>
            </w:tcBorders>
            <w:hideMark/>
          </w:tcPr>
          <w:p w14:paraId="7DA0E939" w14:textId="77777777" w:rsidR="00CA442E" w:rsidRPr="001377BD" w:rsidRDefault="00CA442E"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CA442E" w:rsidRPr="001377BD" w14:paraId="5B4F5FE4" w14:textId="77777777" w:rsidTr="00C4529D">
        <w:trPr>
          <w:cantSplit/>
        </w:trPr>
        <w:tc>
          <w:tcPr>
            <w:tcW w:w="9723" w:type="dxa"/>
            <w:gridSpan w:val="2"/>
            <w:tcBorders>
              <w:top w:val="single" w:sz="4" w:space="0" w:color="auto"/>
              <w:left w:val="nil"/>
              <w:bottom w:val="single" w:sz="4" w:space="0" w:color="auto"/>
              <w:right w:val="nil"/>
            </w:tcBorders>
          </w:tcPr>
          <w:p w14:paraId="6C701D14" w14:textId="77777777" w:rsidR="00CA442E" w:rsidRPr="001377BD" w:rsidRDefault="00CA442E" w:rsidP="00C4529D">
            <w:pPr>
              <w:keepNext/>
              <w:rPr>
                <w:b/>
                <w:iCs/>
                <w:color w:val="000000"/>
                <w:lang w:val="en-US"/>
              </w:rPr>
            </w:pPr>
            <w:r w:rsidRPr="001377BD">
              <w:rPr>
                <w:b/>
                <w:i/>
                <w:color w:val="000000"/>
                <w:lang w:val="en-US"/>
              </w:rPr>
              <w:t>Proposal</w:t>
            </w:r>
            <w:r w:rsidRPr="001377BD">
              <w:rPr>
                <w:b/>
                <w:iCs/>
                <w:color w:val="000000"/>
                <w:lang w:val="en-US"/>
              </w:rPr>
              <w:t>:</w:t>
            </w:r>
          </w:p>
          <w:p w14:paraId="24188267" w14:textId="5F536214" w:rsidR="00CA442E" w:rsidRPr="001377BD" w:rsidRDefault="00814C2B" w:rsidP="00C4529D">
            <w:pPr>
              <w:keepNext/>
              <w:rPr>
                <w:b/>
                <w:i/>
                <w:lang w:val="en-US"/>
              </w:rPr>
            </w:pPr>
            <w:r w:rsidRPr="001377BD">
              <w:t xml:space="preserve">To consider, based on the results of studies, global allocations to the mobile-satellite service and regulatory actions in the frequency bands 1 645.5-1 646.5 MHz, 1880-1920 MHz and 2 010-2 025 MHz required for the future development of low data rate mobile-satellite systems that can coexist in the same frequency band, in accordance with Resolution </w:t>
            </w:r>
            <w:r w:rsidRPr="001377BD">
              <w:rPr>
                <w:b/>
                <w:bCs/>
              </w:rPr>
              <w:t>[</w:t>
            </w:r>
            <w:r w:rsidR="00730551" w:rsidRPr="001377BD">
              <w:rPr>
                <w:b/>
                <w:bCs/>
              </w:rPr>
              <w:t>EUR-A10-1.8</w:t>
            </w:r>
            <w:r w:rsidRPr="001377BD">
              <w:rPr>
                <w:b/>
                <w:bCs/>
              </w:rPr>
              <w:t>] (WRC-23)</w:t>
            </w:r>
          </w:p>
        </w:tc>
      </w:tr>
      <w:tr w:rsidR="00CA442E" w:rsidRPr="001377BD" w14:paraId="2A9672E1" w14:textId="77777777" w:rsidTr="00C4529D">
        <w:trPr>
          <w:cantSplit/>
        </w:trPr>
        <w:tc>
          <w:tcPr>
            <w:tcW w:w="9723" w:type="dxa"/>
            <w:gridSpan w:val="2"/>
            <w:tcBorders>
              <w:top w:val="single" w:sz="4" w:space="0" w:color="auto"/>
              <w:left w:val="nil"/>
              <w:bottom w:val="single" w:sz="4" w:space="0" w:color="auto"/>
              <w:right w:val="nil"/>
            </w:tcBorders>
          </w:tcPr>
          <w:p w14:paraId="0F1E89B2" w14:textId="77777777" w:rsidR="00CA442E" w:rsidRPr="001377BD" w:rsidRDefault="00CA442E" w:rsidP="00C4529D">
            <w:pPr>
              <w:keepNext/>
              <w:rPr>
                <w:b/>
                <w:i/>
                <w:color w:val="000000"/>
                <w:lang w:val="en-US"/>
              </w:rPr>
            </w:pPr>
            <w:r w:rsidRPr="001377BD">
              <w:rPr>
                <w:b/>
                <w:i/>
                <w:color w:val="000000"/>
                <w:lang w:val="en-US"/>
              </w:rPr>
              <w:t>Background/reason</w:t>
            </w:r>
            <w:r w:rsidRPr="001377BD">
              <w:rPr>
                <w:b/>
                <w:iCs/>
                <w:color w:val="000000"/>
                <w:lang w:val="en-US"/>
              </w:rPr>
              <w:t>:</w:t>
            </w:r>
          </w:p>
          <w:p w14:paraId="79AACFE4" w14:textId="7AEAA9FD" w:rsidR="0036283D" w:rsidRPr="001377BD" w:rsidRDefault="0036283D" w:rsidP="0036283D">
            <w:pPr>
              <w:keepNext/>
              <w:rPr>
                <w:bCs/>
                <w:iCs/>
                <w:lang w:val="en-US"/>
              </w:rPr>
            </w:pPr>
            <w:r w:rsidRPr="001377BD">
              <w:rPr>
                <w:bCs/>
                <w:iCs/>
                <w:lang w:val="en-US"/>
              </w:rPr>
              <w:t>The emerging development of satellite-based Internet of Things (IoT) applications require a global access to frequency spectrum to proliferate. These applications are typically of a low data rate nature and are sometimes categorized as narrowband mobile-satellite service (MSS), but to avoid confusion and ambiguity with respect to bandwidth usage the term low data rate MSS should be used. Use of low cost and rapidly deployable satellite systems to support these applications allow for short iteration cycles with respect to service technology and satellite lifetime. This philosophy lowers the threshold for deployment of novel systems while supporting efficient use of spectrum through the improvement in technology for viable systems and the cessation of operations for non-viable systems.</w:t>
            </w:r>
          </w:p>
          <w:p w14:paraId="28F65EC8" w14:textId="77777777" w:rsidR="0036283D" w:rsidRPr="001377BD" w:rsidRDefault="0036283D" w:rsidP="0036283D">
            <w:pPr>
              <w:keepNext/>
              <w:rPr>
                <w:bCs/>
                <w:iCs/>
                <w:lang w:val="en-US"/>
              </w:rPr>
            </w:pPr>
            <w:r w:rsidRPr="001377BD">
              <w:rPr>
                <w:bCs/>
                <w:iCs/>
                <w:lang w:val="en-US"/>
              </w:rPr>
              <w:t>Satellite-based IoT applications can deliver actionable information, services and solutions that promote and support human welfare. Studies and Reports prepared by ITU-R, such as Reports ITU-R M.2218, ITU-R M.2221 and ITU-R SA.2312 indicate that the operational characteristics of incumbent MSS systems may constrain and hamper the sharing of existing MSS spectrum with low data rate MSS systems providing novel IoT applications, and that existing MSS allocations above 5 GHz are not suited for these low data rate MSS systems.</w:t>
            </w:r>
          </w:p>
          <w:p w14:paraId="0E9EE95D" w14:textId="6FBBE24D" w:rsidR="0036283D" w:rsidRPr="001377BD" w:rsidRDefault="0036283D" w:rsidP="0036283D">
            <w:pPr>
              <w:keepNext/>
              <w:rPr>
                <w:bCs/>
                <w:iCs/>
                <w:lang w:val="en-US"/>
              </w:rPr>
            </w:pPr>
            <w:r w:rsidRPr="001377BD">
              <w:rPr>
                <w:bCs/>
                <w:iCs/>
                <w:lang w:val="en-US"/>
              </w:rPr>
              <w:t>To ensure sufficient spectrum opportunities for new low data rate MSS entrants and innovative applications, suitable frequency bands should be identified and, if needed, allocated to</w:t>
            </w:r>
            <w:r w:rsidR="00B4298F" w:rsidRPr="001377BD">
              <w:rPr>
                <w:bCs/>
                <w:iCs/>
                <w:lang w:val="en-US"/>
              </w:rPr>
              <w:t xml:space="preserve"> MSS</w:t>
            </w:r>
            <w:r w:rsidRPr="001377BD">
              <w:rPr>
                <w:bCs/>
                <w:iCs/>
                <w:lang w:val="en-US"/>
              </w:rPr>
              <w:t xml:space="preserve"> </w:t>
            </w:r>
            <w:r w:rsidR="00B4298F" w:rsidRPr="001377BD">
              <w:rPr>
                <w:bCs/>
                <w:iCs/>
                <w:lang w:val="en-US"/>
              </w:rPr>
              <w:t xml:space="preserve">for </w:t>
            </w:r>
            <w:r w:rsidRPr="001377BD">
              <w:rPr>
                <w:bCs/>
                <w:iCs/>
                <w:lang w:val="en-US"/>
              </w:rPr>
              <w:t xml:space="preserve">low data rate </w:t>
            </w:r>
            <w:r w:rsidR="00EE5A29" w:rsidRPr="001377BD">
              <w:rPr>
                <w:bCs/>
                <w:iCs/>
                <w:lang w:val="en-US"/>
              </w:rPr>
              <w:t>mobile-satellite</w:t>
            </w:r>
            <w:r w:rsidRPr="001377BD">
              <w:rPr>
                <w:bCs/>
                <w:iCs/>
                <w:lang w:val="en-US"/>
              </w:rPr>
              <w:t xml:space="preserve"> systems. Various low data rate MSS systems and applications may have different modes of operations. Thus, it is important that multiple low data rate MSS systems should be able to co-exist simultaneously in the same frequency bands to ensure equitable access for both new and existing systems and applications in the bands identified for low data rate MSS.</w:t>
            </w:r>
          </w:p>
          <w:p w14:paraId="29C2A090" w14:textId="6CA5E269" w:rsidR="00CA442E" w:rsidRPr="001377BD" w:rsidRDefault="0036283D" w:rsidP="00C4529D">
            <w:pPr>
              <w:keepNext/>
              <w:rPr>
                <w:bCs/>
                <w:iCs/>
                <w:lang w:val="en-US"/>
              </w:rPr>
            </w:pPr>
            <w:r w:rsidRPr="001377BD">
              <w:rPr>
                <w:bCs/>
                <w:iCs/>
                <w:lang w:val="en-US"/>
              </w:rPr>
              <w:t xml:space="preserve">A global allocation (new or existing) </w:t>
            </w:r>
            <w:r w:rsidR="00EC5314" w:rsidRPr="001377BD">
              <w:rPr>
                <w:bCs/>
                <w:iCs/>
                <w:lang w:val="en-US"/>
              </w:rPr>
              <w:t xml:space="preserve">to MSS </w:t>
            </w:r>
            <w:r w:rsidRPr="001377BD">
              <w:rPr>
                <w:bCs/>
                <w:iCs/>
                <w:lang w:val="en-US"/>
              </w:rPr>
              <w:t>is needed to support the future development of low data rate MSS systems, and suitable candidate frequency bands for development of low data rate MSS are the frequency bands 1 645.5-1 646.5 MHz, 1 880-1 920 MHz and 2 010-2 025 MHz</w:t>
            </w:r>
            <w:r w:rsidR="00CA442E" w:rsidRPr="001377BD">
              <w:rPr>
                <w:bCs/>
                <w:iCs/>
                <w:lang w:val="en-US"/>
              </w:rPr>
              <w:t>.</w:t>
            </w:r>
          </w:p>
        </w:tc>
      </w:tr>
      <w:tr w:rsidR="00CA442E" w:rsidRPr="001377BD" w14:paraId="72F7644A" w14:textId="77777777" w:rsidTr="00C4529D">
        <w:trPr>
          <w:cantSplit/>
        </w:trPr>
        <w:tc>
          <w:tcPr>
            <w:tcW w:w="9723" w:type="dxa"/>
            <w:gridSpan w:val="2"/>
            <w:tcBorders>
              <w:top w:val="single" w:sz="4" w:space="0" w:color="auto"/>
              <w:left w:val="nil"/>
              <w:bottom w:val="single" w:sz="4" w:space="0" w:color="auto"/>
              <w:right w:val="nil"/>
            </w:tcBorders>
          </w:tcPr>
          <w:p w14:paraId="68C1EEEA" w14:textId="72F3470E" w:rsidR="00CA442E" w:rsidRPr="001377BD" w:rsidRDefault="00CA442E" w:rsidP="00C4529D">
            <w:pPr>
              <w:keepNext/>
              <w:rPr>
                <w:b/>
                <w:i/>
                <w:lang w:val="en-US"/>
              </w:rPr>
            </w:pPr>
            <w:r w:rsidRPr="001377BD">
              <w:rPr>
                <w:b/>
                <w:i/>
                <w:lang w:val="en-US"/>
              </w:rPr>
              <w:t>Radiocommunication services concerned</w:t>
            </w:r>
            <w:r w:rsidRPr="001377BD">
              <w:rPr>
                <w:b/>
                <w:iCs/>
                <w:lang w:val="en-US"/>
              </w:rPr>
              <w:t xml:space="preserve">: </w:t>
            </w:r>
            <w:r w:rsidR="0066081F" w:rsidRPr="001377BD">
              <w:t>Mobile-satellite, Fixed, Mobile</w:t>
            </w:r>
          </w:p>
        </w:tc>
      </w:tr>
      <w:tr w:rsidR="00CA442E" w:rsidRPr="001377BD" w14:paraId="6F3D112A" w14:textId="77777777" w:rsidTr="00C4529D">
        <w:trPr>
          <w:cantSplit/>
        </w:trPr>
        <w:tc>
          <w:tcPr>
            <w:tcW w:w="9723" w:type="dxa"/>
            <w:gridSpan w:val="2"/>
            <w:tcBorders>
              <w:top w:val="single" w:sz="4" w:space="0" w:color="auto"/>
              <w:left w:val="nil"/>
              <w:bottom w:val="single" w:sz="4" w:space="0" w:color="auto"/>
              <w:right w:val="nil"/>
            </w:tcBorders>
          </w:tcPr>
          <w:p w14:paraId="17CF708F" w14:textId="77777777" w:rsidR="00CA442E" w:rsidRPr="001377BD" w:rsidRDefault="00CA442E"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0C1DD33A" w14:textId="77777777" w:rsidR="00CA442E" w:rsidRPr="001377BD" w:rsidRDefault="00CA442E" w:rsidP="00C4529D">
            <w:pPr>
              <w:keepNext/>
              <w:rPr>
                <w:b/>
                <w:i/>
                <w:lang w:val="en-US"/>
              </w:rPr>
            </w:pPr>
            <w:r w:rsidRPr="001377BD">
              <w:rPr>
                <w:bCs/>
                <w:iCs/>
                <w:color w:val="000000"/>
                <w:szCs w:val="24"/>
              </w:rPr>
              <w:t>None currently identified</w:t>
            </w:r>
          </w:p>
        </w:tc>
      </w:tr>
      <w:tr w:rsidR="00CA442E" w:rsidRPr="001377BD" w14:paraId="3F26346A" w14:textId="77777777" w:rsidTr="00C4529D">
        <w:trPr>
          <w:cantSplit/>
        </w:trPr>
        <w:tc>
          <w:tcPr>
            <w:tcW w:w="9723" w:type="dxa"/>
            <w:gridSpan w:val="2"/>
            <w:tcBorders>
              <w:top w:val="single" w:sz="4" w:space="0" w:color="auto"/>
              <w:left w:val="nil"/>
              <w:bottom w:val="single" w:sz="4" w:space="0" w:color="auto"/>
              <w:right w:val="nil"/>
            </w:tcBorders>
          </w:tcPr>
          <w:p w14:paraId="14C861D6" w14:textId="77777777" w:rsidR="00CA442E" w:rsidRPr="001377BD" w:rsidRDefault="00CA442E"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665DFFAB" w14:textId="630A55A3" w:rsidR="00CA442E" w:rsidRPr="001377BD" w:rsidRDefault="00E97EA4" w:rsidP="00C4529D">
            <w:pPr>
              <w:keepNext/>
              <w:rPr>
                <w:b/>
                <w:i/>
                <w:lang w:val="en-US"/>
              </w:rPr>
            </w:pPr>
            <w:r w:rsidRPr="001377BD">
              <w:rPr>
                <w:iCs/>
              </w:rPr>
              <w:t xml:space="preserve">Revision of WRC-27 preliminary agenda item 2.13 (see Resolution </w:t>
            </w:r>
            <w:r w:rsidRPr="001377BD">
              <w:rPr>
                <w:b/>
                <w:bCs/>
                <w:iCs/>
              </w:rPr>
              <w:t>812 (WRC-19)</w:t>
            </w:r>
            <w:r w:rsidRPr="001377BD">
              <w:rPr>
                <w:iCs/>
              </w:rPr>
              <w:t>)</w:t>
            </w:r>
          </w:p>
        </w:tc>
      </w:tr>
      <w:tr w:rsidR="00CA442E" w:rsidRPr="001377BD" w14:paraId="7B253A76" w14:textId="77777777" w:rsidTr="00C4529D">
        <w:trPr>
          <w:cantSplit/>
        </w:trPr>
        <w:tc>
          <w:tcPr>
            <w:tcW w:w="4897" w:type="dxa"/>
            <w:tcBorders>
              <w:top w:val="single" w:sz="4" w:space="0" w:color="auto"/>
              <w:left w:val="nil"/>
              <w:bottom w:val="single" w:sz="4" w:space="0" w:color="auto"/>
              <w:right w:val="single" w:sz="4" w:space="0" w:color="auto"/>
            </w:tcBorders>
          </w:tcPr>
          <w:p w14:paraId="37B59290" w14:textId="77777777" w:rsidR="00CA442E" w:rsidRPr="001377BD" w:rsidRDefault="00CA442E"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4BC45FCD" w14:textId="7D30DAD7" w:rsidR="00CA442E" w:rsidRPr="001377BD" w:rsidRDefault="00CA442E" w:rsidP="00C4529D">
            <w:pPr>
              <w:keepNext/>
              <w:rPr>
                <w:b/>
                <w:i/>
                <w:color w:val="000000"/>
                <w:lang w:val="en-US"/>
              </w:rPr>
            </w:pPr>
            <w:r w:rsidRPr="001377BD">
              <w:rPr>
                <w:iCs/>
                <w:color w:val="000000"/>
                <w:lang w:val="en-US"/>
              </w:rPr>
              <w:t xml:space="preserve">WP </w:t>
            </w:r>
            <w:r w:rsidR="008F2FA4" w:rsidRPr="001377BD">
              <w:rPr>
                <w:iCs/>
                <w:color w:val="000000"/>
                <w:lang w:val="en-US"/>
              </w:rPr>
              <w:t>4C</w:t>
            </w:r>
          </w:p>
        </w:tc>
        <w:tc>
          <w:tcPr>
            <w:tcW w:w="4826" w:type="dxa"/>
            <w:tcBorders>
              <w:top w:val="single" w:sz="4" w:space="0" w:color="auto"/>
              <w:left w:val="single" w:sz="4" w:space="0" w:color="auto"/>
              <w:bottom w:val="single" w:sz="4" w:space="0" w:color="auto"/>
              <w:right w:val="nil"/>
            </w:tcBorders>
            <w:hideMark/>
          </w:tcPr>
          <w:p w14:paraId="479C0BDF" w14:textId="77777777" w:rsidR="00CA442E" w:rsidRPr="001377BD" w:rsidRDefault="00CA442E"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48804007" w14:textId="77777777" w:rsidR="00CA442E" w:rsidRPr="001377BD" w:rsidRDefault="00CA442E"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CA442E" w:rsidRPr="001377BD" w14:paraId="72934198" w14:textId="77777777" w:rsidTr="00C4529D">
        <w:trPr>
          <w:cantSplit/>
        </w:trPr>
        <w:tc>
          <w:tcPr>
            <w:tcW w:w="9723" w:type="dxa"/>
            <w:gridSpan w:val="2"/>
            <w:tcBorders>
              <w:top w:val="single" w:sz="4" w:space="0" w:color="auto"/>
              <w:left w:val="nil"/>
              <w:bottom w:val="single" w:sz="4" w:space="0" w:color="auto"/>
              <w:right w:val="nil"/>
            </w:tcBorders>
          </w:tcPr>
          <w:p w14:paraId="5E40AC9D" w14:textId="77777777" w:rsidR="00CA442E" w:rsidRPr="001377BD" w:rsidRDefault="00CA442E" w:rsidP="00C4529D">
            <w:pPr>
              <w:keepNext/>
              <w:rPr>
                <w:b/>
                <w:i/>
                <w:color w:val="000000"/>
                <w:lang w:val="en-US"/>
              </w:rPr>
            </w:pPr>
            <w:r w:rsidRPr="001377BD">
              <w:rPr>
                <w:b/>
                <w:i/>
                <w:color w:val="000000"/>
                <w:lang w:val="en-US"/>
              </w:rPr>
              <w:lastRenderedPageBreak/>
              <w:t>ITU</w:t>
            </w:r>
            <w:r w:rsidRPr="001377BD">
              <w:rPr>
                <w:b/>
                <w:i/>
                <w:color w:val="000000"/>
                <w:lang w:val="en-US"/>
              </w:rPr>
              <w:noBreakHyphen/>
              <w:t>R study groups concerned</w:t>
            </w:r>
            <w:r w:rsidRPr="001377BD">
              <w:rPr>
                <w:b/>
                <w:iCs/>
                <w:color w:val="000000"/>
                <w:lang w:val="en-US"/>
              </w:rPr>
              <w:t xml:space="preserve">: </w:t>
            </w:r>
          </w:p>
          <w:p w14:paraId="722AE4AA" w14:textId="7DEA09FE" w:rsidR="00CA442E" w:rsidRPr="001377BD" w:rsidRDefault="00CA442E" w:rsidP="00C4529D">
            <w:pPr>
              <w:keepNext/>
              <w:rPr>
                <w:b/>
                <w:i/>
                <w:lang w:val="en-US"/>
              </w:rPr>
            </w:pPr>
            <w:r w:rsidRPr="001377BD">
              <w:rPr>
                <w:bCs/>
                <w:color w:val="000000"/>
                <w:szCs w:val="24"/>
              </w:rPr>
              <w:t>SG</w:t>
            </w:r>
            <w:r w:rsidR="008F2FA4" w:rsidRPr="001377BD">
              <w:rPr>
                <w:bCs/>
                <w:color w:val="000000"/>
                <w:szCs w:val="24"/>
              </w:rPr>
              <w:t>4</w:t>
            </w:r>
            <w:r w:rsidRPr="001377BD">
              <w:rPr>
                <w:bCs/>
                <w:color w:val="000000"/>
                <w:szCs w:val="24"/>
              </w:rPr>
              <w:t>, SG5</w:t>
            </w:r>
          </w:p>
        </w:tc>
      </w:tr>
      <w:tr w:rsidR="00CA442E" w:rsidRPr="001377BD" w14:paraId="2E17F39A" w14:textId="77777777" w:rsidTr="00C4529D">
        <w:trPr>
          <w:cantSplit/>
        </w:trPr>
        <w:tc>
          <w:tcPr>
            <w:tcW w:w="9723" w:type="dxa"/>
            <w:gridSpan w:val="2"/>
            <w:tcBorders>
              <w:top w:val="single" w:sz="4" w:space="0" w:color="auto"/>
              <w:left w:val="nil"/>
              <w:bottom w:val="single" w:sz="4" w:space="0" w:color="auto"/>
              <w:right w:val="nil"/>
            </w:tcBorders>
          </w:tcPr>
          <w:p w14:paraId="16485D88" w14:textId="77777777" w:rsidR="00CA442E" w:rsidRPr="001377BD" w:rsidRDefault="00CA442E" w:rsidP="00C4529D">
            <w:pPr>
              <w:keepNext/>
              <w:rPr>
                <w:b/>
                <w:i/>
                <w:lang w:val="en-US"/>
              </w:rPr>
            </w:pPr>
            <w:r w:rsidRPr="001377BD">
              <w:rPr>
                <w:b/>
                <w:i/>
                <w:lang w:val="en-US"/>
              </w:rPr>
              <w:t>ITU resource implications, including financial implications (refer to CV126)</w:t>
            </w:r>
            <w:r w:rsidRPr="001377BD">
              <w:rPr>
                <w:b/>
                <w:iCs/>
                <w:lang w:val="en-US"/>
              </w:rPr>
              <w:t>:</w:t>
            </w:r>
          </w:p>
          <w:p w14:paraId="7138E0E0" w14:textId="378A9189" w:rsidR="00CA442E" w:rsidRPr="001377BD" w:rsidRDefault="00CA442E" w:rsidP="00C4529D">
            <w:pPr>
              <w:keepNext/>
              <w:rPr>
                <w:b/>
                <w:i/>
                <w:lang w:val="en-US"/>
              </w:rPr>
            </w:pPr>
            <w:r w:rsidRPr="001377BD">
              <w:rPr>
                <w:bCs/>
                <w:iCs/>
                <w:szCs w:val="24"/>
                <w:lang w:eastAsia="ko-KR"/>
              </w:rPr>
              <w:t>This proposed agenda item will be studied within the normal ITU-R procedures and planned budget.</w:t>
            </w:r>
            <w:r w:rsidR="00500E1C" w:rsidRPr="001377BD">
              <w:rPr>
                <w:lang w:eastAsia="zh-CN"/>
              </w:rPr>
              <w:t xml:space="preserve"> No extra cost is foreseen.</w:t>
            </w:r>
          </w:p>
        </w:tc>
      </w:tr>
      <w:tr w:rsidR="00CA442E" w:rsidRPr="001377BD" w14:paraId="1594E81B" w14:textId="77777777" w:rsidTr="00C4529D">
        <w:trPr>
          <w:cantSplit/>
        </w:trPr>
        <w:tc>
          <w:tcPr>
            <w:tcW w:w="4897" w:type="dxa"/>
            <w:tcBorders>
              <w:top w:val="single" w:sz="4" w:space="0" w:color="auto"/>
              <w:left w:val="nil"/>
              <w:bottom w:val="single" w:sz="4" w:space="0" w:color="auto"/>
              <w:right w:val="nil"/>
            </w:tcBorders>
            <w:hideMark/>
          </w:tcPr>
          <w:p w14:paraId="67E92918" w14:textId="77777777" w:rsidR="00CA442E" w:rsidRPr="001377BD" w:rsidRDefault="00CA442E"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76DA68DD" w14:textId="77777777" w:rsidR="00CA442E" w:rsidRPr="001377BD" w:rsidRDefault="00CA442E"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33F5DCBF" w14:textId="77777777" w:rsidR="00CA442E" w:rsidRPr="001377BD" w:rsidRDefault="00CA442E" w:rsidP="00C4529D">
            <w:pPr>
              <w:keepNext/>
              <w:rPr>
                <w:b/>
                <w:i/>
                <w:lang w:val="en-US"/>
              </w:rPr>
            </w:pPr>
            <w:r w:rsidRPr="001377BD">
              <w:rPr>
                <w:b/>
                <w:i/>
                <w:lang w:val="en-US"/>
              </w:rPr>
              <w:t>Number of countries</w:t>
            </w:r>
            <w:r w:rsidRPr="001377BD">
              <w:rPr>
                <w:b/>
                <w:iCs/>
                <w:lang w:val="en-US"/>
              </w:rPr>
              <w:t>:</w:t>
            </w:r>
          </w:p>
          <w:p w14:paraId="7A226BF7" w14:textId="77777777" w:rsidR="00CA442E" w:rsidRPr="001377BD" w:rsidRDefault="00CA442E" w:rsidP="00C4529D">
            <w:pPr>
              <w:keepNext/>
              <w:rPr>
                <w:b/>
                <w:i/>
                <w:lang w:val="en-US"/>
              </w:rPr>
            </w:pPr>
          </w:p>
        </w:tc>
      </w:tr>
      <w:tr w:rsidR="00CA442E" w:rsidRPr="001377BD" w14:paraId="35EF0043" w14:textId="77777777" w:rsidTr="00C4529D">
        <w:trPr>
          <w:cantSplit/>
        </w:trPr>
        <w:tc>
          <w:tcPr>
            <w:tcW w:w="9723" w:type="dxa"/>
            <w:gridSpan w:val="2"/>
            <w:tcBorders>
              <w:top w:val="single" w:sz="4" w:space="0" w:color="auto"/>
              <w:left w:val="nil"/>
              <w:bottom w:val="nil"/>
              <w:right w:val="nil"/>
            </w:tcBorders>
          </w:tcPr>
          <w:p w14:paraId="0C991393" w14:textId="77777777" w:rsidR="00CA442E" w:rsidRPr="001377BD" w:rsidRDefault="00CA442E" w:rsidP="00C4529D">
            <w:pPr>
              <w:rPr>
                <w:bCs/>
                <w:iCs/>
                <w:lang w:val="en-US"/>
              </w:rPr>
            </w:pPr>
            <w:r w:rsidRPr="001377BD">
              <w:rPr>
                <w:b/>
                <w:i/>
                <w:lang w:val="en-US"/>
              </w:rPr>
              <w:t xml:space="preserve">Remarks </w:t>
            </w:r>
            <w:r w:rsidRPr="001377BD">
              <w:rPr>
                <w:bCs/>
                <w:iCs/>
                <w:lang w:val="en-US"/>
              </w:rPr>
              <w:t xml:space="preserve"> None</w:t>
            </w:r>
          </w:p>
          <w:p w14:paraId="6790B7FB" w14:textId="77777777" w:rsidR="00CA442E" w:rsidRPr="001377BD" w:rsidRDefault="00CA442E" w:rsidP="00C4529D">
            <w:pPr>
              <w:rPr>
                <w:b/>
                <w:i/>
                <w:lang w:val="en-US"/>
              </w:rPr>
            </w:pPr>
          </w:p>
        </w:tc>
      </w:tr>
    </w:tbl>
    <w:p w14:paraId="49AF4F54" w14:textId="2BAADFA7" w:rsidR="00CA442E" w:rsidRPr="001377BD" w:rsidRDefault="00CA442E" w:rsidP="00CA442E">
      <w:pPr>
        <w:pStyle w:val="Reasons"/>
      </w:pPr>
    </w:p>
    <w:p w14:paraId="03DEE876" w14:textId="77777777" w:rsidR="00CA442E" w:rsidRPr="001377BD" w:rsidRDefault="00CA442E">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16E98F2C" w14:textId="08146432" w:rsidR="008F2FA4" w:rsidRPr="001377BD" w:rsidRDefault="008F2FA4" w:rsidP="008F2FA4">
      <w:pPr>
        <w:pStyle w:val="Proposal"/>
      </w:pPr>
      <w:r w:rsidRPr="001377BD">
        <w:lastRenderedPageBreak/>
        <w:t>ADD</w:t>
      </w:r>
      <w:r w:rsidRPr="001377BD">
        <w:tab/>
        <w:t>EUR/XXXX</w:t>
      </w:r>
      <w:r w:rsidR="00BA5614" w:rsidRPr="001377BD">
        <w:t>A27A1/</w:t>
      </w:r>
      <w:r w:rsidR="002A219B" w:rsidRPr="001377BD">
        <w:t>11</w:t>
      </w:r>
    </w:p>
    <w:p w14:paraId="19263984" w14:textId="1D8BDC57" w:rsidR="008F2FA4" w:rsidRPr="001377BD" w:rsidRDefault="008F2FA4" w:rsidP="008F2FA4">
      <w:pPr>
        <w:pStyle w:val="ResNo"/>
      </w:pPr>
      <w:r w:rsidRPr="001377BD">
        <w:t>Draft New Resolution [</w:t>
      </w:r>
      <w:r w:rsidR="00730551" w:rsidRPr="001377BD">
        <w:t>EUR-A10-1.</w:t>
      </w:r>
      <w:proofErr w:type="gramStart"/>
      <w:r w:rsidR="00730551" w:rsidRPr="001377BD">
        <w:t>9</w:t>
      </w:r>
      <w:r w:rsidRPr="001377BD">
        <w:t>](</w:t>
      </w:r>
      <w:proofErr w:type="gramEnd"/>
      <w:r w:rsidRPr="001377BD">
        <w:t>WRC-23)</w:t>
      </w:r>
    </w:p>
    <w:p w14:paraId="6A794F13" w14:textId="746324D5" w:rsidR="008F2FA4" w:rsidRPr="001377BD" w:rsidRDefault="003079D9" w:rsidP="008F2FA4">
      <w:pPr>
        <w:pStyle w:val="Restitle"/>
      </w:pPr>
      <w:r w:rsidRPr="001377BD">
        <w:t xml:space="preserve">Studies on the adjacent band compatibility between the Earth exploration-satellite service (passive) in certain bands above 86 GHz, subject to No. </w:t>
      </w:r>
      <w:r w:rsidRPr="001377BD">
        <w:rPr>
          <w:bCs/>
        </w:rPr>
        <w:t xml:space="preserve">5.340, </w:t>
      </w:r>
      <w:r w:rsidRPr="001377BD">
        <w:t>and relevant active services</w:t>
      </w:r>
    </w:p>
    <w:p w14:paraId="4ADB68BD" w14:textId="77777777" w:rsidR="008F2FA4" w:rsidRPr="001377BD" w:rsidRDefault="008F2FA4" w:rsidP="008F2FA4">
      <w:pPr>
        <w:spacing w:before="280"/>
      </w:pPr>
      <w:r w:rsidRPr="001377BD">
        <w:t>The World Radiocommunication Conference (Dubai, 2023),</w:t>
      </w:r>
    </w:p>
    <w:p w14:paraId="5E4DF685" w14:textId="77777777" w:rsidR="008F2FA4" w:rsidRPr="001377BD" w:rsidRDefault="008F2FA4" w:rsidP="008F2FA4">
      <w:pPr>
        <w:pStyle w:val="Call"/>
      </w:pPr>
      <w:r w:rsidRPr="001377BD">
        <w:t>considering</w:t>
      </w:r>
    </w:p>
    <w:p w14:paraId="5FF01316" w14:textId="69943484" w:rsidR="009A1BB8" w:rsidRPr="001377BD" w:rsidRDefault="009A1BB8" w:rsidP="00DF1380">
      <w:pPr>
        <w:jc w:val="both"/>
      </w:pPr>
      <w:r w:rsidRPr="001377BD">
        <w:rPr>
          <w:i/>
        </w:rPr>
        <w:t>a)</w:t>
      </w:r>
      <w:r w:rsidRPr="001377BD">
        <w:tab/>
        <w:t>that WRC</w:t>
      </w:r>
      <w:r w:rsidRPr="001377BD">
        <w:noBreakHyphen/>
        <w:t xml:space="preserve">2000 made a number of different allocation changes to the frequency bands above 71 GHz, including primary allocations to the Earth exploration-satellite service (EESS) (passive) subject to No. </w:t>
      </w:r>
      <w:r w:rsidRPr="001377BD">
        <w:rPr>
          <w:b/>
          <w:bCs/>
        </w:rPr>
        <w:t>5.340</w:t>
      </w:r>
      <w:r w:rsidRPr="001377BD">
        <w:t>, based on the requirements known at the time of that Conference;</w:t>
      </w:r>
    </w:p>
    <w:p w14:paraId="181923B9" w14:textId="7DAD3077" w:rsidR="009A1BB8" w:rsidRPr="001377BD" w:rsidRDefault="009A1BB8" w:rsidP="00DF1380">
      <w:pPr>
        <w:jc w:val="both"/>
      </w:pPr>
      <w:r w:rsidRPr="001377BD">
        <w:rPr>
          <w:i/>
          <w:iCs/>
        </w:rPr>
        <w:t>b)</w:t>
      </w:r>
      <w:r w:rsidRPr="001377BD">
        <w:tab/>
        <w:t xml:space="preserve">that primary allocations have been made to various active services in frequency bands adjacent to frequency bands above 86 GHz allocated to the Earth exploration-satellite service (EESS) (passive) subject to No. </w:t>
      </w:r>
      <w:r w:rsidRPr="001377BD">
        <w:rPr>
          <w:b/>
          <w:bCs/>
        </w:rPr>
        <w:t>5.340</w:t>
      </w:r>
      <w:r w:rsidRPr="001377BD">
        <w:t>;</w:t>
      </w:r>
    </w:p>
    <w:p w14:paraId="177C4195" w14:textId="77777777" w:rsidR="009A1BB8" w:rsidRPr="001377BD" w:rsidRDefault="009A1BB8" w:rsidP="00DF1380">
      <w:pPr>
        <w:jc w:val="both"/>
      </w:pPr>
      <w:r w:rsidRPr="001377BD">
        <w:rPr>
          <w:i/>
          <w:iCs/>
        </w:rPr>
        <w:t>c)</w:t>
      </w:r>
      <w:r w:rsidRPr="001377BD">
        <w:tab/>
        <w:t>that unwanted emissions from active services have the potential to cause unacceptable interference to EESS (passive) sensors;</w:t>
      </w:r>
    </w:p>
    <w:p w14:paraId="14ECAEA6" w14:textId="640E78E4" w:rsidR="009A1BB8" w:rsidRPr="001377BD" w:rsidRDefault="009A1BB8" w:rsidP="00DF1380">
      <w:pPr>
        <w:jc w:val="both"/>
      </w:pPr>
      <w:r w:rsidRPr="001377BD">
        <w:rPr>
          <w:i/>
        </w:rPr>
        <w:t>d)</w:t>
      </w:r>
      <w:r w:rsidRPr="001377BD">
        <w:tab/>
        <w:t>that, in many cases, the frequencies used by EESS (passive) sensors are chosen to study natural phenomena producing radio emissions at frequencies fixed by the laws of nature, and therefore shifting frequency to avoid or mitigate interference problems is not possible;</w:t>
      </w:r>
    </w:p>
    <w:p w14:paraId="56F4CEA6" w14:textId="747A244C" w:rsidR="009A1BB8" w:rsidRPr="001377BD" w:rsidRDefault="009A1BB8" w:rsidP="00DF1380">
      <w:pPr>
        <w:jc w:val="both"/>
      </w:pPr>
      <w:r w:rsidRPr="001377BD">
        <w:rPr>
          <w:i/>
        </w:rPr>
        <w:t>e)</w:t>
      </w:r>
      <w:r w:rsidRPr="001377BD">
        <w:tab/>
        <w:t>that several frequency bands above 71 GHz are already used by the EESS (passive);</w:t>
      </w:r>
    </w:p>
    <w:p w14:paraId="08A8A6ED" w14:textId="01872B02" w:rsidR="009A1BB8" w:rsidRPr="001377BD" w:rsidRDefault="009A1BB8" w:rsidP="00DF1380">
      <w:pPr>
        <w:jc w:val="both"/>
      </w:pPr>
      <w:r w:rsidRPr="001377BD">
        <w:rPr>
          <w:i/>
        </w:rPr>
        <w:t>f)</w:t>
      </w:r>
      <w:r w:rsidRPr="001377BD">
        <w:tab/>
        <w:t>that there is currently only limited knowledge of requirements and implementation plans for the active services that will operate in frequency bands above 71 GHz</w:t>
      </w:r>
      <w:r w:rsidR="00DA56A3" w:rsidRPr="001377BD">
        <w:t>,</w:t>
      </w:r>
    </w:p>
    <w:p w14:paraId="281176C1" w14:textId="77777777" w:rsidR="008F2FA4" w:rsidRPr="001377BD" w:rsidRDefault="008F2FA4" w:rsidP="008F2FA4">
      <w:pPr>
        <w:pStyle w:val="Call"/>
        <w:rPr>
          <w:lang w:val="en-US"/>
        </w:rPr>
      </w:pPr>
      <w:r w:rsidRPr="001377BD">
        <w:rPr>
          <w:lang w:val="en-US"/>
        </w:rPr>
        <w:t>noting</w:t>
      </w:r>
    </w:p>
    <w:p w14:paraId="1DBE81A9" w14:textId="4AD27443" w:rsidR="00AE1F7C" w:rsidRPr="001377BD" w:rsidRDefault="00AE1F7C" w:rsidP="00DF1380">
      <w:pPr>
        <w:jc w:val="both"/>
      </w:pPr>
      <w:r w:rsidRPr="001377BD">
        <w:rPr>
          <w:i/>
        </w:rPr>
        <w:t>a)</w:t>
      </w:r>
      <w:r w:rsidRPr="001377BD">
        <w:tab/>
        <w:t xml:space="preserve">that Resolution </w:t>
      </w:r>
      <w:r w:rsidRPr="001377BD">
        <w:rPr>
          <w:b/>
        </w:rPr>
        <w:t>731</w:t>
      </w:r>
      <w:r w:rsidRPr="001377BD">
        <w:rPr>
          <w:b/>
          <w:bCs/>
        </w:rPr>
        <w:t xml:space="preserve"> (Rev.WRC</w:t>
      </w:r>
      <w:r w:rsidRPr="001377BD">
        <w:rPr>
          <w:b/>
          <w:bCs/>
        </w:rPr>
        <w:noBreakHyphen/>
        <w:t>19)</w:t>
      </w:r>
      <w:r w:rsidRPr="001377BD">
        <w:t xml:space="preserve"> calls for consideration of </w:t>
      </w:r>
      <w:r w:rsidRPr="001377BD">
        <w:rPr>
          <w:bCs/>
        </w:rPr>
        <w:t xml:space="preserve">sharing and adjacent-band compatibility between passive and active services </w:t>
      </w:r>
      <w:r w:rsidR="00B1761A" w:rsidRPr="001377BD">
        <w:rPr>
          <w:bCs/>
        </w:rPr>
        <w:t xml:space="preserve">in frequency bands </w:t>
      </w:r>
      <w:r w:rsidRPr="001377BD">
        <w:rPr>
          <w:bCs/>
        </w:rPr>
        <w:t>above 71 GHz</w:t>
      </w:r>
      <w:r w:rsidRPr="001377BD">
        <w:t>;</w:t>
      </w:r>
    </w:p>
    <w:p w14:paraId="3080F75A" w14:textId="77777777" w:rsidR="00AE1F7C" w:rsidRPr="001377BD" w:rsidRDefault="00AE1F7C" w:rsidP="00DF1380">
      <w:pPr>
        <w:jc w:val="both"/>
      </w:pPr>
      <w:r w:rsidRPr="001377BD">
        <w:rPr>
          <w:i/>
        </w:rPr>
        <w:t>b)</w:t>
      </w:r>
      <w:r w:rsidRPr="001377BD">
        <w:tab/>
        <w:t xml:space="preserve">that Resolution </w:t>
      </w:r>
      <w:r w:rsidRPr="001377BD">
        <w:rPr>
          <w:b/>
        </w:rPr>
        <w:t>750</w:t>
      </w:r>
      <w:r w:rsidRPr="001377BD">
        <w:t xml:space="preserve"> </w:t>
      </w:r>
      <w:r w:rsidRPr="001377BD">
        <w:rPr>
          <w:b/>
          <w:bCs/>
        </w:rPr>
        <w:t>(Rev.WRC</w:t>
      </w:r>
      <w:r w:rsidRPr="001377BD">
        <w:rPr>
          <w:b/>
          <w:bCs/>
        </w:rPr>
        <w:noBreakHyphen/>
        <w:t>19)</w:t>
      </w:r>
      <w:r w:rsidRPr="001377BD">
        <w:t xml:space="preserve"> deals with the compatibility between the Earth exploration-satellite service (passive) and some active services;</w:t>
      </w:r>
    </w:p>
    <w:p w14:paraId="5E9E120F" w14:textId="68C90199" w:rsidR="00AE1F7C" w:rsidRPr="001377BD" w:rsidRDefault="00AE1F7C" w:rsidP="00DF1380">
      <w:pPr>
        <w:jc w:val="both"/>
      </w:pPr>
      <w:r w:rsidRPr="001377BD">
        <w:rPr>
          <w:i/>
        </w:rPr>
        <w:t>c)</w:t>
      </w:r>
      <w:r w:rsidRPr="001377BD">
        <w:tab/>
        <w:t xml:space="preserve">that Resolution </w:t>
      </w:r>
      <w:r w:rsidRPr="001377BD">
        <w:rPr>
          <w:b/>
        </w:rPr>
        <w:t>750</w:t>
      </w:r>
      <w:r w:rsidRPr="001377BD">
        <w:t xml:space="preserve"> </w:t>
      </w:r>
      <w:r w:rsidRPr="001377BD">
        <w:rPr>
          <w:b/>
          <w:bCs/>
        </w:rPr>
        <w:t>(Rev.WRC</w:t>
      </w:r>
      <w:r w:rsidRPr="001377BD">
        <w:rPr>
          <w:b/>
          <w:bCs/>
        </w:rPr>
        <w:noBreakHyphen/>
        <w:t>19)</w:t>
      </w:r>
      <w:r w:rsidRPr="001377BD">
        <w:t xml:space="preserve"> already contains necessary provisions to protect EESS (passive) in the </w:t>
      </w:r>
      <w:r w:rsidR="00B1761A" w:rsidRPr="001377BD">
        <w:t xml:space="preserve">frequency band </w:t>
      </w:r>
      <w:r w:rsidRPr="001377BD">
        <w:t xml:space="preserve">86-92 GHz from emissions of the fixed service in </w:t>
      </w:r>
      <w:r w:rsidR="00B1761A" w:rsidRPr="001377BD">
        <w:t xml:space="preserve">frequency bands </w:t>
      </w:r>
      <w:r w:rsidRPr="001377BD">
        <w:t>81</w:t>
      </w:r>
      <w:r w:rsidRPr="001377BD">
        <w:noBreakHyphen/>
        <w:t>86 GHz and 92</w:t>
      </w:r>
      <w:r w:rsidRPr="001377BD">
        <w:noBreakHyphen/>
        <w:t>94 GHz and that there is no intention to change these provisions;</w:t>
      </w:r>
    </w:p>
    <w:p w14:paraId="7127A589" w14:textId="2EC5CB0C" w:rsidR="00AE1F7C" w:rsidRPr="001377BD" w:rsidRDefault="00AE1F7C" w:rsidP="00DF1380">
      <w:pPr>
        <w:jc w:val="both"/>
      </w:pPr>
      <w:r w:rsidRPr="001377BD">
        <w:rPr>
          <w:i/>
        </w:rPr>
        <w:t>d)</w:t>
      </w:r>
      <w:r w:rsidRPr="001377BD">
        <w:tab/>
        <w:t>that there is no intention to change the existing allocations or status of allocations in Article </w:t>
      </w:r>
      <w:r w:rsidRPr="001377BD">
        <w:rPr>
          <w:b/>
        </w:rPr>
        <w:t xml:space="preserve">5 </w:t>
      </w:r>
      <w:r w:rsidRPr="001377BD">
        <w:t xml:space="preserve">of the Radio Regulations for the </w:t>
      </w:r>
      <w:r w:rsidR="006660F3" w:rsidRPr="001377BD">
        <w:t xml:space="preserve">frequency </w:t>
      </w:r>
      <w:r w:rsidRPr="001377BD">
        <w:t>bands above 86 GHz;</w:t>
      </w:r>
    </w:p>
    <w:p w14:paraId="19065BAD" w14:textId="180B10EE" w:rsidR="00AE1F7C" w:rsidRPr="001377BD" w:rsidRDefault="00AE1F7C" w:rsidP="00DF1380">
      <w:pPr>
        <w:jc w:val="both"/>
      </w:pPr>
      <w:r w:rsidRPr="001377BD">
        <w:rPr>
          <w:i/>
        </w:rPr>
        <w:t>e)</w:t>
      </w:r>
      <w:r w:rsidRPr="001377BD">
        <w:tab/>
        <w:t>that interference criteria for passive sensors have been developed and are given in Recommendation ITU-R RS.2017;</w:t>
      </w:r>
    </w:p>
    <w:p w14:paraId="23F7CCB3" w14:textId="43D140CC" w:rsidR="00AE1F7C" w:rsidRPr="001377BD" w:rsidRDefault="00AE1F7C" w:rsidP="00DF1380">
      <w:pPr>
        <w:jc w:val="both"/>
      </w:pPr>
      <w:r w:rsidRPr="001377BD">
        <w:rPr>
          <w:i/>
        </w:rPr>
        <w:t>f)</w:t>
      </w:r>
      <w:r w:rsidRPr="001377BD">
        <w:tab/>
        <w:t xml:space="preserve">that </w:t>
      </w:r>
      <w:r w:rsidRPr="001377BD">
        <w:rPr>
          <w:lang w:val="en-US"/>
        </w:rPr>
        <w:t xml:space="preserve">typical technical and operational characteristics of EESS (passive) systems </w:t>
      </w:r>
      <w:r w:rsidRPr="001377BD">
        <w:t>are given in Recommendation ITU-R RS.</w:t>
      </w:r>
      <w:r w:rsidRPr="001377BD">
        <w:rPr>
          <w:lang w:val="en-US"/>
        </w:rPr>
        <w:t>1861</w:t>
      </w:r>
      <w:r w:rsidRPr="001377BD">
        <w:t>,</w:t>
      </w:r>
    </w:p>
    <w:p w14:paraId="527C9CDA" w14:textId="77777777" w:rsidR="008F2FA4" w:rsidRPr="001377BD" w:rsidRDefault="008F2FA4" w:rsidP="008F2FA4">
      <w:pPr>
        <w:pStyle w:val="Call"/>
        <w:rPr>
          <w:lang w:val="en-US"/>
        </w:rPr>
      </w:pPr>
      <w:r w:rsidRPr="001377BD">
        <w:rPr>
          <w:lang w:val="en-US"/>
        </w:rPr>
        <w:t>recognizing</w:t>
      </w:r>
    </w:p>
    <w:p w14:paraId="3D1A48CD" w14:textId="70188AFE" w:rsidR="00CD243B" w:rsidRPr="001377BD" w:rsidRDefault="00CD243B" w:rsidP="00DF1380">
      <w:pPr>
        <w:jc w:val="both"/>
        <w:rPr>
          <w:i/>
        </w:rPr>
      </w:pPr>
      <w:r w:rsidRPr="001377BD">
        <w:rPr>
          <w:i/>
          <w:iCs/>
        </w:rPr>
        <w:t>a)</w:t>
      </w:r>
      <w:r w:rsidRPr="001377BD">
        <w:tab/>
        <w:t>that compatibility conditions between the EESS (passive) in frequency bands above 86 GHz and active services in adjacent frequency bands could not be fully developed at WRC</w:t>
      </w:r>
      <w:r w:rsidRPr="001377BD">
        <w:noBreakHyphen/>
        <w:t>2000 due to lack of available information at the time;</w:t>
      </w:r>
    </w:p>
    <w:p w14:paraId="3467B0DF" w14:textId="77777777" w:rsidR="00CD243B" w:rsidRPr="001377BD" w:rsidRDefault="00CD243B" w:rsidP="00DF1380">
      <w:pPr>
        <w:jc w:val="both"/>
      </w:pPr>
      <w:r w:rsidRPr="001377BD">
        <w:rPr>
          <w:i/>
        </w:rPr>
        <w:lastRenderedPageBreak/>
        <w:t>b)</w:t>
      </w:r>
      <w:r w:rsidRPr="001377BD">
        <w:tab/>
        <w:t>that it is necessary to ensure equitable burden sharing for achieving compatibility between active and passive services operating in adjacent frequency bands,</w:t>
      </w:r>
    </w:p>
    <w:p w14:paraId="723A3F88" w14:textId="77777777" w:rsidR="008F2FA4" w:rsidRPr="001377BD" w:rsidRDefault="008F2FA4" w:rsidP="008F2FA4">
      <w:pPr>
        <w:pStyle w:val="Call"/>
        <w:rPr>
          <w:lang w:val="en-US"/>
        </w:rPr>
      </w:pPr>
      <w:r w:rsidRPr="001377BD">
        <w:rPr>
          <w:lang w:val="en-US"/>
        </w:rPr>
        <w:t>resolves to invite ITU-R to complete in time for WRC-27</w:t>
      </w:r>
    </w:p>
    <w:p w14:paraId="0ABA2EB1" w14:textId="184F7F61" w:rsidR="00C0662A" w:rsidRPr="001377BD" w:rsidRDefault="00C0662A" w:rsidP="00DF1380">
      <w:pPr>
        <w:jc w:val="both"/>
      </w:pPr>
      <w:r w:rsidRPr="001377BD">
        <w:t>the appropriate studies on the adjacent frequency band compatibility between EESS (passive) and the corresponding active services as listed in the Table below</w:t>
      </w:r>
    </w:p>
    <w:p w14:paraId="476F63A8" w14:textId="77777777" w:rsidR="00335971" w:rsidRPr="001377BD" w:rsidRDefault="00335971" w:rsidP="009167D3">
      <w:pPr>
        <w:pStyle w:val="TableNo"/>
      </w:pPr>
      <w:r w:rsidRPr="001377BD">
        <w:t>Table</w:t>
      </w:r>
    </w:p>
    <w:p w14:paraId="174F0691" w14:textId="77777777" w:rsidR="00335971" w:rsidRPr="001377BD" w:rsidRDefault="00335971" w:rsidP="009167D3">
      <w:pPr>
        <w:pStyle w:val="Tabletitle"/>
      </w:pPr>
      <w:r w:rsidRPr="001377BD">
        <w:t>Frequency bands to be studied and corresponding active services to be included</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268"/>
        <w:gridCol w:w="4961"/>
      </w:tblGrid>
      <w:tr w:rsidR="00335971" w:rsidRPr="001377BD" w14:paraId="0437E190" w14:textId="77777777" w:rsidTr="00C4529D">
        <w:tc>
          <w:tcPr>
            <w:tcW w:w="2405" w:type="dxa"/>
          </w:tcPr>
          <w:p w14:paraId="4DBB96AE" w14:textId="306C15CF" w:rsidR="00335971" w:rsidRPr="001377BD" w:rsidRDefault="00335971" w:rsidP="003F7D3A">
            <w:pPr>
              <w:pStyle w:val="Tablehead"/>
              <w:rPr>
                <w:noProof/>
                <w:lang w:val="fr-FR"/>
              </w:rPr>
            </w:pPr>
            <w:r w:rsidRPr="001377BD">
              <w:rPr>
                <w:noProof/>
                <w:lang w:val="fr-FR"/>
              </w:rPr>
              <w:t xml:space="preserve">EESS (passive) </w:t>
            </w:r>
            <w:r w:rsidR="00771659" w:rsidRPr="001377BD">
              <w:rPr>
                <w:noProof/>
                <w:lang w:val="fr-FR"/>
              </w:rPr>
              <w:t xml:space="preserve">frequency </w:t>
            </w:r>
            <w:r w:rsidRPr="001377BD">
              <w:rPr>
                <w:noProof/>
                <w:lang w:val="fr-FR"/>
              </w:rPr>
              <w:t>band</w:t>
            </w:r>
          </w:p>
        </w:tc>
        <w:tc>
          <w:tcPr>
            <w:tcW w:w="2268" w:type="dxa"/>
          </w:tcPr>
          <w:p w14:paraId="30907F48" w14:textId="2EB7B6DE" w:rsidR="00335971" w:rsidRPr="001377BD" w:rsidRDefault="00335971" w:rsidP="003F7D3A">
            <w:pPr>
              <w:pStyle w:val="Tablehead"/>
              <w:rPr>
                <w:noProof/>
                <w:lang w:val="fr-FR"/>
              </w:rPr>
            </w:pPr>
            <w:r w:rsidRPr="001377BD">
              <w:rPr>
                <w:noProof/>
                <w:lang w:val="fr-FR"/>
              </w:rPr>
              <w:t xml:space="preserve">Active service </w:t>
            </w:r>
            <w:r w:rsidR="00771659" w:rsidRPr="001377BD">
              <w:rPr>
                <w:noProof/>
                <w:lang w:val="fr-FR"/>
              </w:rPr>
              <w:t xml:space="preserve">frequency </w:t>
            </w:r>
            <w:r w:rsidRPr="001377BD">
              <w:rPr>
                <w:noProof/>
                <w:lang w:val="fr-FR"/>
              </w:rPr>
              <w:t>band</w:t>
            </w:r>
          </w:p>
        </w:tc>
        <w:tc>
          <w:tcPr>
            <w:tcW w:w="4961" w:type="dxa"/>
          </w:tcPr>
          <w:p w14:paraId="326FC07A" w14:textId="77777777" w:rsidR="00335971" w:rsidRPr="001377BD" w:rsidRDefault="00335971" w:rsidP="003F7D3A">
            <w:pPr>
              <w:pStyle w:val="Tablehead"/>
              <w:rPr>
                <w:noProof/>
                <w:lang w:val="fr-CH"/>
              </w:rPr>
            </w:pPr>
            <w:r w:rsidRPr="001377BD">
              <w:rPr>
                <w:noProof/>
                <w:lang w:val="fr-CH"/>
              </w:rPr>
              <w:t>Active service</w:t>
            </w:r>
          </w:p>
        </w:tc>
      </w:tr>
      <w:tr w:rsidR="00335971" w:rsidRPr="001377BD" w14:paraId="0A8E962B" w14:textId="77777777" w:rsidTr="00C4529D">
        <w:trPr>
          <w:trHeight w:val="141"/>
        </w:trPr>
        <w:tc>
          <w:tcPr>
            <w:tcW w:w="2405" w:type="dxa"/>
            <w:vMerge w:val="restart"/>
          </w:tcPr>
          <w:p w14:paraId="6ED51199" w14:textId="77777777" w:rsidR="00335971" w:rsidRPr="001377BD" w:rsidRDefault="00335971" w:rsidP="005153DB">
            <w:pPr>
              <w:pStyle w:val="Tabletext"/>
              <w:rPr>
                <w:noProof/>
                <w:lang w:val="fr-FR"/>
              </w:rPr>
            </w:pPr>
            <w:r w:rsidRPr="001377BD">
              <w:rPr>
                <w:noProof/>
                <w:lang w:val="fr-FR"/>
              </w:rPr>
              <w:t>86-92 GHz</w:t>
            </w:r>
          </w:p>
        </w:tc>
        <w:tc>
          <w:tcPr>
            <w:tcW w:w="2268" w:type="dxa"/>
          </w:tcPr>
          <w:p w14:paraId="7F1114F0" w14:textId="77777777" w:rsidR="00335971" w:rsidRPr="001377BD" w:rsidRDefault="00335971" w:rsidP="005153DB">
            <w:pPr>
              <w:pStyle w:val="Tabletext"/>
              <w:rPr>
                <w:noProof/>
                <w:lang w:val="fr-FR"/>
              </w:rPr>
            </w:pPr>
            <w:r w:rsidRPr="001377BD">
              <w:rPr>
                <w:noProof/>
                <w:lang w:val="fr-FR"/>
              </w:rPr>
              <w:t>81-86 GHz</w:t>
            </w:r>
          </w:p>
        </w:tc>
        <w:tc>
          <w:tcPr>
            <w:tcW w:w="4961" w:type="dxa"/>
          </w:tcPr>
          <w:p w14:paraId="4D5D2CDA" w14:textId="6008AF32" w:rsidR="00335971" w:rsidRPr="001377BD" w:rsidRDefault="003772CD" w:rsidP="005153DB">
            <w:pPr>
              <w:pStyle w:val="Tabletext"/>
              <w:rPr>
                <w:noProof/>
                <w:lang w:val="en-US"/>
              </w:rPr>
            </w:pPr>
            <w:r w:rsidRPr="001377BD">
              <w:rPr>
                <w:noProof/>
                <w:lang w:val="en-US"/>
              </w:rPr>
              <w:t>Fixed-satellite service (</w:t>
            </w:r>
            <w:r w:rsidR="00335971" w:rsidRPr="001377BD">
              <w:rPr>
                <w:noProof/>
                <w:lang w:val="en-US"/>
              </w:rPr>
              <w:t>FSS</w:t>
            </w:r>
            <w:r w:rsidRPr="001377BD">
              <w:rPr>
                <w:noProof/>
                <w:lang w:val="en-US"/>
              </w:rPr>
              <w:t>)</w:t>
            </w:r>
            <w:r w:rsidR="00335971" w:rsidRPr="001377BD">
              <w:rPr>
                <w:noProof/>
                <w:lang w:val="en-US"/>
              </w:rPr>
              <w:t xml:space="preserve"> (Earth-to-space</w:t>
            </w:r>
            <w:r w:rsidRPr="001377BD">
              <w:rPr>
                <w:noProof/>
                <w:lang w:val="en-US"/>
              </w:rPr>
              <w:t>)</w:t>
            </w:r>
            <w:r w:rsidR="00335971" w:rsidRPr="001377BD">
              <w:rPr>
                <w:noProof/>
                <w:lang w:val="en-US"/>
              </w:rPr>
              <w:t xml:space="preserve">, </w:t>
            </w:r>
            <w:r w:rsidRPr="001377BD">
              <w:rPr>
                <w:noProof/>
                <w:lang w:val="en-US"/>
              </w:rPr>
              <w:t>mobile service (</w:t>
            </w:r>
            <w:r w:rsidR="00335971" w:rsidRPr="001377BD">
              <w:rPr>
                <w:noProof/>
                <w:lang w:val="en-US"/>
              </w:rPr>
              <w:t>MS</w:t>
            </w:r>
            <w:r w:rsidRPr="001377BD">
              <w:rPr>
                <w:noProof/>
                <w:lang w:val="en-US"/>
              </w:rPr>
              <w:t>)</w:t>
            </w:r>
          </w:p>
        </w:tc>
      </w:tr>
      <w:tr w:rsidR="00335971" w:rsidRPr="001377BD" w14:paraId="5F63841A" w14:textId="77777777" w:rsidTr="00C4529D">
        <w:trPr>
          <w:trHeight w:val="118"/>
        </w:trPr>
        <w:tc>
          <w:tcPr>
            <w:tcW w:w="2405" w:type="dxa"/>
            <w:vMerge/>
          </w:tcPr>
          <w:p w14:paraId="1B23A379" w14:textId="77777777" w:rsidR="00335971" w:rsidRPr="001377BD" w:rsidRDefault="00335971" w:rsidP="005153DB">
            <w:pPr>
              <w:pStyle w:val="Tabletext"/>
              <w:rPr>
                <w:noProof/>
                <w:lang w:val="en-US"/>
              </w:rPr>
            </w:pPr>
          </w:p>
        </w:tc>
        <w:tc>
          <w:tcPr>
            <w:tcW w:w="2268" w:type="dxa"/>
          </w:tcPr>
          <w:p w14:paraId="4143271C" w14:textId="77777777" w:rsidR="00335971" w:rsidRPr="001377BD" w:rsidRDefault="00335971" w:rsidP="005153DB">
            <w:pPr>
              <w:pStyle w:val="Tabletext"/>
              <w:rPr>
                <w:noProof/>
                <w:lang w:val="fr-FR"/>
              </w:rPr>
            </w:pPr>
            <w:r w:rsidRPr="001377BD">
              <w:rPr>
                <w:noProof/>
                <w:lang w:val="fr-FR"/>
              </w:rPr>
              <w:t>92-94 GHz</w:t>
            </w:r>
          </w:p>
        </w:tc>
        <w:tc>
          <w:tcPr>
            <w:tcW w:w="4961" w:type="dxa"/>
          </w:tcPr>
          <w:p w14:paraId="484021F5" w14:textId="4B9A06AC" w:rsidR="00335971" w:rsidRPr="001377BD" w:rsidRDefault="00335971" w:rsidP="005153DB">
            <w:pPr>
              <w:pStyle w:val="Tabletext"/>
              <w:rPr>
                <w:noProof/>
                <w:lang w:val="fr-FR"/>
              </w:rPr>
            </w:pPr>
            <w:r w:rsidRPr="001377BD">
              <w:rPr>
                <w:noProof/>
                <w:lang w:val="fr-FR"/>
              </w:rPr>
              <w:t xml:space="preserve">MS, </w:t>
            </w:r>
            <w:r w:rsidR="003772CD" w:rsidRPr="001377BD">
              <w:rPr>
                <w:noProof/>
                <w:lang w:val="fr-FR"/>
              </w:rPr>
              <w:t>radiolocation service (</w:t>
            </w:r>
            <w:r w:rsidRPr="001377BD">
              <w:rPr>
                <w:noProof/>
                <w:lang w:val="fr-FR"/>
              </w:rPr>
              <w:t>RLS</w:t>
            </w:r>
            <w:r w:rsidR="003772CD" w:rsidRPr="001377BD">
              <w:rPr>
                <w:noProof/>
                <w:lang w:val="fr-FR"/>
              </w:rPr>
              <w:t>)</w:t>
            </w:r>
          </w:p>
        </w:tc>
      </w:tr>
      <w:tr w:rsidR="00335971" w:rsidRPr="001377BD" w14:paraId="17FFA613" w14:textId="77777777" w:rsidTr="00C4529D">
        <w:trPr>
          <w:trHeight w:val="347"/>
        </w:trPr>
        <w:tc>
          <w:tcPr>
            <w:tcW w:w="2405" w:type="dxa"/>
            <w:vMerge w:val="restart"/>
          </w:tcPr>
          <w:p w14:paraId="07CFB9F5" w14:textId="77777777" w:rsidR="00335971" w:rsidRPr="001377BD" w:rsidRDefault="00335971" w:rsidP="005153DB">
            <w:pPr>
              <w:pStyle w:val="Tabletext"/>
              <w:rPr>
                <w:noProof/>
                <w:lang w:val="fr-FR"/>
              </w:rPr>
            </w:pPr>
            <w:r w:rsidRPr="001377BD">
              <w:rPr>
                <w:noProof/>
                <w:lang w:val="fr-FR"/>
              </w:rPr>
              <w:t>114.25-116 GHz</w:t>
            </w:r>
          </w:p>
        </w:tc>
        <w:tc>
          <w:tcPr>
            <w:tcW w:w="2268" w:type="dxa"/>
          </w:tcPr>
          <w:p w14:paraId="471D9DAE" w14:textId="77777777" w:rsidR="00335971" w:rsidRPr="001377BD" w:rsidRDefault="00335971" w:rsidP="005153DB">
            <w:pPr>
              <w:pStyle w:val="Tabletext"/>
              <w:rPr>
                <w:noProof/>
                <w:lang w:val="fr-FR"/>
              </w:rPr>
            </w:pPr>
            <w:r w:rsidRPr="001377BD">
              <w:rPr>
                <w:noProof/>
                <w:lang w:val="fr-FR"/>
              </w:rPr>
              <w:t>111.8-114.25 GHz</w:t>
            </w:r>
          </w:p>
        </w:tc>
        <w:tc>
          <w:tcPr>
            <w:tcW w:w="4961" w:type="dxa"/>
          </w:tcPr>
          <w:p w14:paraId="56370675" w14:textId="1FFBD031" w:rsidR="00335971" w:rsidRPr="001377BD" w:rsidRDefault="003772CD" w:rsidP="005153DB">
            <w:pPr>
              <w:pStyle w:val="Tabletext"/>
              <w:rPr>
                <w:noProof/>
                <w:lang w:val="fr-FR"/>
              </w:rPr>
            </w:pPr>
            <w:r w:rsidRPr="001377BD">
              <w:rPr>
                <w:noProof/>
                <w:lang w:val="fr-FR"/>
              </w:rPr>
              <w:t>Fixed service (</w:t>
            </w:r>
            <w:r w:rsidR="00335971" w:rsidRPr="001377BD">
              <w:rPr>
                <w:noProof/>
                <w:lang w:val="fr-FR"/>
              </w:rPr>
              <w:t>FS</w:t>
            </w:r>
            <w:r w:rsidRPr="001377BD">
              <w:rPr>
                <w:noProof/>
                <w:lang w:val="fr-FR"/>
              </w:rPr>
              <w:t>)</w:t>
            </w:r>
            <w:r w:rsidR="00335971" w:rsidRPr="001377BD">
              <w:rPr>
                <w:noProof/>
                <w:lang w:val="fr-FR"/>
              </w:rPr>
              <w:t>, MS</w:t>
            </w:r>
          </w:p>
        </w:tc>
      </w:tr>
      <w:tr w:rsidR="00335971" w:rsidRPr="001377BD" w14:paraId="0440878E" w14:textId="77777777" w:rsidTr="00C4529D">
        <w:trPr>
          <w:trHeight w:val="268"/>
        </w:trPr>
        <w:tc>
          <w:tcPr>
            <w:tcW w:w="2405" w:type="dxa"/>
            <w:vMerge/>
          </w:tcPr>
          <w:p w14:paraId="4592EC23" w14:textId="77777777" w:rsidR="00335971" w:rsidRPr="001377BD" w:rsidRDefault="00335971" w:rsidP="005153DB">
            <w:pPr>
              <w:pStyle w:val="Tabletext"/>
              <w:rPr>
                <w:noProof/>
                <w:lang w:val="fr-FR"/>
              </w:rPr>
            </w:pPr>
          </w:p>
        </w:tc>
        <w:tc>
          <w:tcPr>
            <w:tcW w:w="2268" w:type="dxa"/>
          </w:tcPr>
          <w:p w14:paraId="3079CE43" w14:textId="77777777" w:rsidR="00335971" w:rsidRPr="001377BD" w:rsidRDefault="00335971" w:rsidP="005153DB">
            <w:pPr>
              <w:pStyle w:val="Tabletext"/>
              <w:rPr>
                <w:noProof/>
                <w:lang w:val="fr-FR"/>
              </w:rPr>
            </w:pPr>
            <w:r w:rsidRPr="001377BD">
              <w:rPr>
                <w:noProof/>
                <w:lang w:val="fr-FR"/>
              </w:rPr>
              <w:t>116-119.98 GHz</w:t>
            </w:r>
          </w:p>
        </w:tc>
        <w:tc>
          <w:tcPr>
            <w:tcW w:w="4961" w:type="dxa"/>
          </w:tcPr>
          <w:p w14:paraId="4BEAA81F" w14:textId="30434E48" w:rsidR="00335971" w:rsidRPr="001377BD" w:rsidRDefault="003772CD" w:rsidP="005153DB">
            <w:pPr>
              <w:pStyle w:val="Tabletext"/>
              <w:rPr>
                <w:noProof/>
                <w:lang w:val="fr-FR"/>
              </w:rPr>
            </w:pPr>
            <w:r w:rsidRPr="001377BD">
              <w:rPr>
                <w:noProof/>
                <w:lang w:val="fr-FR"/>
              </w:rPr>
              <w:t>Inter-satellite service (</w:t>
            </w:r>
            <w:r w:rsidR="00335971" w:rsidRPr="001377BD">
              <w:rPr>
                <w:noProof/>
                <w:lang w:val="fr-FR"/>
              </w:rPr>
              <w:t>ISS</w:t>
            </w:r>
            <w:r w:rsidRPr="001377BD">
              <w:rPr>
                <w:noProof/>
                <w:lang w:val="fr-FR"/>
              </w:rPr>
              <w:t>)</w:t>
            </w:r>
          </w:p>
        </w:tc>
      </w:tr>
      <w:tr w:rsidR="00335971" w:rsidRPr="001377BD" w14:paraId="17631D24" w14:textId="77777777" w:rsidTr="00C4529D">
        <w:trPr>
          <w:trHeight w:val="194"/>
        </w:trPr>
        <w:tc>
          <w:tcPr>
            <w:tcW w:w="2405" w:type="dxa"/>
            <w:vMerge w:val="restart"/>
          </w:tcPr>
          <w:p w14:paraId="3A9D0158" w14:textId="77777777" w:rsidR="00335971" w:rsidRPr="001377BD" w:rsidRDefault="00335971" w:rsidP="005153DB">
            <w:pPr>
              <w:pStyle w:val="Tabletext"/>
              <w:rPr>
                <w:noProof/>
                <w:lang w:val="fr-FR"/>
              </w:rPr>
            </w:pPr>
            <w:r w:rsidRPr="001377BD">
              <w:rPr>
                <w:noProof/>
                <w:lang w:val="fr-FR"/>
              </w:rPr>
              <w:t>148.5-151.5 GHz</w:t>
            </w:r>
          </w:p>
        </w:tc>
        <w:tc>
          <w:tcPr>
            <w:tcW w:w="2268" w:type="dxa"/>
          </w:tcPr>
          <w:p w14:paraId="34494DA2" w14:textId="77777777" w:rsidR="00335971" w:rsidRPr="001377BD" w:rsidRDefault="00335971" w:rsidP="005153DB">
            <w:pPr>
              <w:pStyle w:val="Tabletext"/>
              <w:rPr>
                <w:noProof/>
                <w:lang w:val="fr-FR"/>
              </w:rPr>
            </w:pPr>
            <w:r w:rsidRPr="001377BD">
              <w:rPr>
                <w:noProof/>
                <w:lang w:val="fr-FR"/>
              </w:rPr>
              <w:t>141-148.5 GHz</w:t>
            </w:r>
          </w:p>
        </w:tc>
        <w:tc>
          <w:tcPr>
            <w:tcW w:w="4961" w:type="dxa"/>
          </w:tcPr>
          <w:p w14:paraId="7B341052" w14:textId="77777777" w:rsidR="00335971" w:rsidRPr="001377BD" w:rsidRDefault="00335971" w:rsidP="005153DB">
            <w:pPr>
              <w:pStyle w:val="Tabletext"/>
              <w:rPr>
                <w:noProof/>
                <w:lang w:val="fr-FR"/>
              </w:rPr>
            </w:pPr>
            <w:r w:rsidRPr="001377BD">
              <w:rPr>
                <w:noProof/>
                <w:lang w:val="fr-FR"/>
              </w:rPr>
              <w:t>FS, MS, RLS</w:t>
            </w:r>
          </w:p>
        </w:tc>
      </w:tr>
      <w:tr w:rsidR="00335971" w:rsidRPr="001377BD" w14:paraId="40215EC4" w14:textId="77777777" w:rsidTr="00C4529D">
        <w:trPr>
          <w:trHeight w:val="194"/>
        </w:trPr>
        <w:tc>
          <w:tcPr>
            <w:tcW w:w="2405" w:type="dxa"/>
            <w:vMerge/>
          </w:tcPr>
          <w:p w14:paraId="5061B196" w14:textId="77777777" w:rsidR="00335971" w:rsidRPr="001377BD" w:rsidRDefault="00335971" w:rsidP="005153DB">
            <w:pPr>
              <w:pStyle w:val="Tabletext"/>
              <w:rPr>
                <w:noProof/>
                <w:lang w:val="fr-FR"/>
              </w:rPr>
            </w:pPr>
          </w:p>
        </w:tc>
        <w:tc>
          <w:tcPr>
            <w:tcW w:w="2268" w:type="dxa"/>
          </w:tcPr>
          <w:p w14:paraId="4EE6BA95" w14:textId="77777777" w:rsidR="00335971" w:rsidRPr="001377BD" w:rsidRDefault="00335971" w:rsidP="005153DB">
            <w:pPr>
              <w:pStyle w:val="Tabletext"/>
              <w:rPr>
                <w:noProof/>
                <w:lang w:val="fr-FR"/>
              </w:rPr>
            </w:pPr>
            <w:r w:rsidRPr="001377BD">
              <w:rPr>
                <w:noProof/>
                <w:lang w:val="fr-FR"/>
              </w:rPr>
              <w:t>151.5-155.5 GHz</w:t>
            </w:r>
          </w:p>
        </w:tc>
        <w:tc>
          <w:tcPr>
            <w:tcW w:w="4961" w:type="dxa"/>
          </w:tcPr>
          <w:p w14:paraId="0490BFF9" w14:textId="77777777" w:rsidR="00335971" w:rsidRPr="001377BD" w:rsidRDefault="00335971" w:rsidP="005153DB">
            <w:pPr>
              <w:pStyle w:val="Tabletext"/>
              <w:rPr>
                <w:noProof/>
                <w:lang w:val="fr-FR"/>
              </w:rPr>
            </w:pPr>
            <w:r w:rsidRPr="001377BD">
              <w:rPr>
                <w:noProof/>
                <w:lang w:val="fr-FR"/>
              </w:rPr>
              <w:t>FS, MS, RLS</w:t>
            </w:r>
          </w:p>
        </w:tc>
      </w:tr>
      <w:tr w:rsidR="00335971" w:rsidRPr="001377BD" w14:paraId="56E7CD99" w14:textId="77777777" w:rsidTr="00C4529D">
        <w:trPr>
          <w:trHeight w:val="194"/>
        </w:trPr>
        <w:tc>
          <w:tcPr>
            <w:tcW w:w="2405" w:type="dxa"/>
            <w:vMerge w:val="restart"/>
          </w:tcPr>
          <w:p w14:paraId="5B3D5E97" w14:textId="77777777" w:rsidR="00335971" w:rsidRPr="001377BD" w:rsidRDefault="00335971" w:rsidP="005153DB">
            <w:pPr>
              <w:pStyle w:val="Tabletext"/>
              <w:rPr>
                <w:noProof/>
                <w:lang w:val="fr-FR"/>
              </w:rPr>
            </w:pPr>
            <w:r w:rsidRPr="001377BD">
              <w:rPr>
                <w:noProof/>
                <w:lang w:val="fr-FR"/>
              </w:rPr>
              <w:t>164-167 GHz</w:t>
            </w:r>
          </w:p>
        </w:tc>
        <w:tc>
          <w:tcPr>
            <w:tcW w:w="2268" w:type="dxa"/>
          </w:tcPr>
          <w:p w14:paraId="5C62BB71" w14:textId="77777777" w:rsidR="00335971" w:rsidRPr="001377BD" w:rsidRDefault="00335971" w:rsidP="005153DB">
            <w:pPr>
              <w:pStyle w:val="Tabletext"/>
              <w:rPr>
                <w:noProof/>
                <w:lang w:val="fr-FR"/>
              </w:rPr>
            </w:pPr>
            <w:r w:rsidRPr="001377BD">
              <w:rPr>
                <w:noProof/>
                <w:lang w:val="fr-FR"/>
              </w:rPr>
              <w:t>158.5-164 GHz</w:t>
            </w:r>
          </w:p>
        </w:tc>
        <w:tc>
          <w:tcPr>
            <w:tcW w:w="4961" w:type="dxa"/>
          </w:tcPr>
          <w:p w14:paraId="52BDD02A" w14:textId="5B136F91" w:rsidR="00335971" w:rsidRPr="001377BD" w:rsidRDefault="00335971" w:rsidP="005153DB">
            <w:pPr>
              <w:pStyle w:val="Tabletext"/>
              <w:rPr>
                <w:noProof/>
                <w:lang w:val="en-US"/>
              </w:rPr>
            </w:pPr>
            <w:r w:rsidRPr="001377BD">
              <w:rPr>
                <w:noProof/>
                <w:lang w:val="en-US"/>
              </w:rPr>
              <w:t xml:space="preserve">FS, FSS (space-to-Earth), MS, </w:t>
            </w:r>
            <w:r w:rsidR="0011577E" w:rsidRPr="001377BD">
              <w:rPr>
                <w:noProof/>
                <w:lang w:val="en-US"/>
              </w:rPr>
              <w:t>mobile-satellite service (</w:t>
            </w:r>
            <w:r w:rsidRPr="001377BD">
              <w:rPr>
                <w:noProof/>
                <w:lang w:val="en-US"/>
              </w:rPr>
              <w:t>MSS</w:t>
            </w:r>
            <w:r w:rsidR="0011577E" w:rsidRPr="001377BD">
              <w:rPr>
                <w:noProof/>
                <w:lang w:val="en-US"/>
              </w:rPr>
              <w:t>)</w:t>
            </w:r>
            <w:r w:rsidRPr="001377BD">
              <w:rPr>
                <w:noProof/>
                <w:lang w:val="en-US"/>
              </w:rPr>
              <w:t xml:space="preserve"> (space-to-Earth)</w:t>
            </w:r>
          </w:p>
        </w:tc>
      </w:tr>
      <w:tr w:rsidR="00335971" w:rsidRPr="001377BD" w14:paraId="4C6F50C5" w14:textId="77777777" w:rsidTr="00C4529D">
        <w:trPr>
          <w:trHeight w:val="194"/>
        </w:trPr>
        <w:tc>
          <w:tcPr>
            <w:tcW w:w="2405" w:type="dxa"/>
            <w:vMerge/>
          </w:tcPr>
          <w:p w14:paraId="15C74778" w14:textId="77777777" w:rsidR="00335971" w:rsidRPr="001377BD" w:rsidRDefault="00335971" w:rsidP="005153DB">
            <w:pPr>
              <w:pStyle w:val="Tabletext"/>
              <w:rPr>
                <w:noProof/>
                <w:lang w:val="en-US"/>
              </w:rPr>
            </w:pPr>
          </w:p>
        </w:tc>
        <w:tc>
          <w:tcPr>
            <w:tcW w:w="2268" w:type="dxa"/>
          </w:tcPr>
          <w:p w14:paraId="190D74C1" w14:textId="77777777" w:rsidR="00335971" w:rsidRPr="001377BD" w:rsidRDefault="00335971" w:rsidP="005153DB">
            <w:pPr>
              <w:pStyle w:val="Tabletext"/>
              <w:rPr>
                <w:noProof/>
                <w:lang w:val="fr-FR"/>
              </w:rPr>
            </w:pPr>
            <w:r w:rsidRPr="001377BD">
              <w:rPr>
                <w:noProof/>
                <w:lang w:val="fr-FR"/>
              </w:rPr>
              <w:t>167-174.5 GHz</w:t>
            </w:r>
          </w:p>
        </w:tc>
        <w:tc>
          <w:tcPr>
            <w:tcW w:w="4961" w:type="dxa"/>
          </w:tcPr>
          <w:p w14:paraId="3444BF65" w14:textId="77777777" w:rsidR="00335971" w:rsidRPr="001377BD" w:rsidRDefault="00335971" w:rsidP="005153DB">
            <w:pPr>
              <w:pStyle w:val="Tabletext"/>
              <w:rPr>
                <w:noProof/>
                <w:lang w:val="en-US"/>
              </w:rPr>
            </w:pPr>
            <w:r w:rsidRPr="001377BD">
              <w:rPr>
                <w:noProof/>
                <w:lang w:val="en-US"/>
              </w:rPr>
              <w:t>FS, FSS (space-to-Earth), ISS, MS</w:t>
            </w:r>
          </w:p>
        </w:tc>
      </w:tr>
      <w:tr w:rsidR="00335971" w:rsidRPr="001377BD" w14:paraId="31EB490A" w14:textId="77777777" w:rsidTr="00C4529D">
        <w:trPr>
          <w:trHeight w:val="194"/>
        </w:trPr>
        <w:tc>
          <w:tcPr>
            <w:tcW w:w="2405" w:type="dxa"/>
            <w:vMerge w:val="restart"/>
          </w:tcPr>
          <w:p w14:paraId="657A6F8E" w14:textId="77777777" w:rsidR="00335971" w:rsidRPr="001377BD" w:rsidRDefault="00335971" w:rsidP="005153DB">
            <w:pPr>
              <w:pStyle w:val="Tabletext"/>
              <w:rPr>
                <w:noProof/>
                <w:lang w:val="fr-FR"/>
              </w:rPr>
            </w:pPr>
            <w:r w:rsidRPr="001377BD">
              <w:rPr>
                <w:noProof/>
                <w:lang w:val="fr-FR"/>
              </w:rPr>
              <w:t>182-185 GHz</w:t>
            </w:r>
          </w:p>
        </w:tc>
        <w:tc>
          <w:tcPr>
            <w:tcW w:w="2268" w:type="dxa"/>
          </w:tcPr>
          <w:p w14:paraId="25167A32" w14:textId="77777777" w:rsidR="00335971" w:rsidRPr="001377BD" w:rsidRDefault="00335971" w:rsidP="005153DB">
            <w:pPr>
              <w:pStyle w:val="Tabletext"/>
              <w:rPr>
                <w:noProof/>
                <w:lang w:val="fr-FR"/>
              </w:rPr>
            </w:pPr>
            <w:r w:rsidRPr="001377BD">
              <w:rPr>
                <w:noProof/>
                <w:lang w:val="fr-FR"/>
              </w:rPr>
              <w:t>174.8-182 GHz</w:t>
            </w:r>
          </w:p>
        </w:tc>
        <w:tc>
          <w:tcPr>
            <w:tcW w:w="4961" w:type="dxa"/>
          </w:tcPr>
          <w:p w14:paraId="6A5AA14F" w14:textId="77777777" w:rsidR="00335971" w:rsidRPr="001377BD" w:rsidRDefault="00335971" w:rsidP="005153DB">
            <w:pPr>
              <w:pStyle w:val="Tabletext"/>
              <w:rPr>
                <w:noProof/>
                <w:lang w:val="fr-FR"/>
              </w:rPr>
            </w:pPr>
            <w:r w:rsidRPr="001377BD">
              <w:rPr>
                <w:noProof/>
                <w:lang w:val="fr-FR"/>
              </w:rPr>
              <w:t>ISS</w:t>
            </w:r>
          </w:p>
        </w:tc>
      </w:tr>
      <w:tr w:rsidR="00335971" w:rsidRPr="001377BD" w14:paraId="677BC2DB" w14:textId="77777777" w:rsidTr="00C4529D">
        <w:trPr>
          <w:trHeight w:val="194"/>
        </w:trPr>
        <w:tc>
          <w:tcPr>
            <w:tcW w:w="2405" w:type="dxa"/>
            <w:vMerge/>
          </w:tcPr>
          <w:p w14:paraId="2A5DC958" w14:textId="77777777" w:rsidR="00335971" w:rsidRPr="001377BD" w:rsidRDefault="00335971" w:rsidP="005153DB">
            <w:pPr>
              <w:pStyle w:val="Tabletext"/>
              <w:rPr>
                <w:noProof/>
                <w:lang w:val="fr-FR"/>
              </w:rPr>
            </w:pPr>
          </w:p>
        </w:tc>
        <w:tc>
          <w:tcPr>
            <w:tcW w:w="2268" w:type="dxa"/>
          </w:tcPr>
          <w:p w14:paraId="6B01FE19" w14:textId="77777777" w:rsidR="00335971" w:rsidRPr="001377BD" w:rsidRDefault="00335971" w:rsidP="005153DB">
            <w:pPr>
              <w:pStyle w:val="Tabletext"/>
              <w:rPr>
                <w:noProof/>
                <w:lang w:val="fr-FR"/>
              </w:rPr>
            </w:pPr>
            <w:r w:rsidRPr="001377BD">
              <w:rPr>
                <w:noProof/>
                <w:lang w:val="fr-FR"/>
              </w:rPr>
              <w:t>185-190 GHz</w:t>
            </w:r>
          </w:p>
        </w:tc>
        <w:tc>
          <w:tcPr>
            <w:tcW w:w="4961" w:type="dxa"/>
          </w:tcPr>
          <w:p w14:paraId="467DE9B6" w14:textId="77777777" w:rsidR="00335971" w:rsidRPr="001377BD" w:rsidRDefault="00335971" w:rsidP="005153DB">
            <w:pPr>
              <w:pStyle w:val="Tabletext"/>
              <w:rPr>
                <w:noProof/>
                <w:lang w:val="fr-FR"/>
              </w:rPr>
            </w:pPr>
            <w:r w:rsidRPr="001377BD">
              <w:rPr>
                <w:noProof/>
                <w:lang w:val="fr-FR"/>
              </w:rPr>
              <w:t>ISS</w:t>
            </w:r>
          </w:p>
        </w:tc>
      </w:tr>
      <w:tr w:rsidR="00335971" w:rsidRPr="001377BD" w14:paraId="40271F63" w14:textId="77777777" w:rsidTr="00C4529D">
        <w:trPr>
          <w:trHeight w:val="194"/>
        </w:trPr>
        <w:tc>
          <w:tcPr>
            <w:tcW w:w="2405" w:type="dxa"/>
            <w:vMerge w:val="restart"/>
          </w:tcPr>
          <w:p w14:paraId="11EF404D" w14:textId="77777777" w:rsidR="00335971" w:rsidRPr="001377BD" w:rsidRDefault="00335971" w:rsidP="005153DB">
            <w:pPr>
              <w:pStyle w:val="Tabletext"/>
              <w:rPr>
                <w:noProof/>
                <w:lang w:val="fr-FR"/>
              </w:rPr>
            </w:pPr>
            <w:r w:rsidRPr="001377BD">
              <w:rPr>
                <w:noProof/>
                <w:lang w:val="fr-FR"/>
              </w:rPr>
              <w:t>190-191.8 GHz</w:t>
            </w:r>
          </w:p>
        </w:tc>
        <w:tc>
          <w:tcPr>
            <w:tcW w:w="2268" w:type="dxa"/>
          </w:tcPr>
          <w:p w14:paraId="22827D4D" w14:textId="77777777" w:rsidR="00335971" w:rsidRPr="001377BD" w:rsidRDefault="00335971" w:rsidP="005153DB">
            <w:pPr>
              <w:pStyle w:val="Tabletext"/>
              <w:rPr>
                <w:noProof/>
                <w:lang w:val="fr-FR"/>
              </w:rPr>
            </w:pPr>
            <w:r w:rsidRPr="001377BD">
              <w:rPr>
                <w:noProof/>
                <w:lang w:val="fr-FR"/>
              </w:rPr>
              <w:t>185-190 GHz</w:t>
            </w:r>
          </w:p>
        </w:tc>
        <w:tc>
          <w:tcPr>
            <w:tcW w:w="4961" w:type="dxa"/>
          </w:tcPr>
          <w:p w14:paraId="030DB6B6" w14:textId="77777777" w:rsidR="00335971" w:rsidRPr="001377BD" w:rsidRDefault="00335971" w:rsidP="005153DB">
            <w:pPr>
              <w:pStyle w:val="Tabletext"/>
              <w:rPr>
                <w:noProof/>
                <w:lang w:val="fr-FR"/>
              </w:rPr>
            </w:pPr>
            <w:r w:rsidRPr="001377BD">
              <w:rPr>
                <w:noProof/>
                <w:lang w:val="fr-FR"/>
              </w:rPr>
              <w:t>ISS</w:t>
            </w:r>
          </w:p>
        </w:tc>
      </w:tr>
      <w:tr w:rsidR="00335971" w:rsidRPr="001377BD" w14:paraId="298534AD" w14:textId="77777777" w:rsidTr="00C4529D">
        <w:trPr>
          <w:trHeight w:val="194"/>
        </w:trPr>
        <w:tc>
          <w:tcPr>
            <w:tcW w:w="2405" w:type="dxa"/>
            <w:vMerge/>
          </w:tcPr>
          <w:p w14:paraId="37EBE672" w14:textId="77777777" w:rsidR="00335971" w:rsidRPr="001377BD" w:rsidRDefault="00335971" w:rsidP="005153DB">
            <w:pPr>
              <w:pStyle w:val="Tabletext"/>
              <w:rPr>
                <w:noProof/>
                <w:lang w:val="fr-FR"/>
              </w:rPr>
            </w:pPr>
          </w:p>
        </w:tc>
        <w:tc>
          <w:tcPr>
            <w:tcW w:w="2268" w:type="dxa"/>
          </w:tcPr>
          <w:p w14:paraId="6FF466D9" w14:textId="77777777" w:rsidR="00335971" w:rsidRPr="001377BD" w:rsidRDefault="00335971" w:rsidP="005153DB">
            <w:pPr>
              <w:pStyle w:val="Tabletext"/>
              <w:rPr>
                <w:noProof/>
                <w:lang w:val="fr-FR"/>
              </w:rPr>
            </w:pPr>
            <w:r w:rsidRPr="001377BD">
              <w:rPr>
                <w:noProof/>
                <w:lang w:val="fr-FR"/>
              </w:rPr>
              <w:t>191.8-200 GHz</w:t>
            </w:r>
          </w:p>
        </w:tc>
        <w:tc>
          <w:tcPr>
            <w:tcW w:w="4961" w:type="dxa"/>
          </w:tcPr>
          <w:p w14:paraId="0E1A7EF5" w14:textId="77EE747F" w:rsidR="00335971" w:rsidRPr="001377BD" w:rsidRDefault="00335971" w:rsidP="005153DB">
            <w:pPr>
              <w:pStyle w:val="Tabletext"/>
              <w:rPr>
                <w:noProof/>
                <w:lang w:val="en-US"/>
              </w:rPr>
            </w:pPr>
            <w:r w:rsidRPr="001377BD">
              <w:rPr>
                <w:noProof/>
                <w:lang w:val="en-US"/>
              </w:rPr>
              <w:t xml:space="preserve">FS, ISS, MS, MSS, </w:t>
            </w:r>
            <w:r w:rsidR="0011577E" w:rsidRPr="001377BD">
              <w:rPr>
                <w:noProof/>
                <w:lang w:val="en-US"/>
              </w:rPr>
              <w:t>radionavigation service (</w:t>
            </w:r>
            <w:r w:rsidRPr="001377BD">
              <w:rPr>
                <w:noProof/>
                <w:lang w:val="en-US"/>
              </w:rPr>
              <w:t>RNS</w:t>
            </w:r>
            <w:r w:rsidR="0011577E" w:rsidRPr="001377BD">
              <w:rPr>
                <w:noProof/>
                <w:lang w:val="en-US"/>
              </w:rPr>
              <w:t>)</w:t>
            </w:r>
            <w:r w:rsidRPr="001377BD">
              <w:rPr>
                <w:noProof/>
                <w:lang w:val="en-US"/>
              </w:rPr>
              <w:t xml:space="preserve">, </w:t>
            </w:r>
            <w:r w:rsidR="0011577E" w:rsidRPr="001377BD">
              <w:rPr>
                <w:noProof/>
                <w:lang w:val="en-US"/>
              </w:rPr>
              <w:t>radionavigation-satellite service (</w:t>
            </w:r>
            <w:r w:rsidRPr="001377BD">
              <w:rPr>
                <w:noProof/>
                <w:lang w:val="en-US"/>
              </w:rPr>
              <w:t>RNSS</w:t>
            </w:r>
            <w:r w:rsidR="0011577E" w:rsidRPr="001377BD">
              <w:rPr>
                <w:noProof/>
                <w:lang w:val="en-US"/>
              </w:rPr>
              <w:t>)</w:t>
            </w:r>
          </w:p>
        </w:tc>
      </w:tr>
      <w:tr w:rsidR="00335971" w:rsidRPr="001377BD" w14:paraId="64A45CB9" w14:textId="77777777" w:rsidTr="00C4529D">
        <w:trPr>
          <w:trHeight w:val="338"/>
        </w:trPr>
        <w:tc>
          <w:tcPr>
            <w:tcW w:w="2405" w:type="dxa"/>
            <w:vMerge w:val="restart"/>
          </w:tcPr>
          <w:p w14:paraId="7642A91C" w14:textId="77777777" w:rsidR="00335971" w:rsidRPr="001377BD" w:rsidRDefault="00335971" w:rsidP="005153DB">
            <w:pPr>
              <w:pStyle w:val="Tabletext"/>
              <w:rPr>
                <w:noProof/>
                <w:lang w:val="fr-FR"/>
              </w:rPr>
            </w:pPr>
            <w:r w:rsidRPr="001377BD">
              <w:rPr>
                <w:noProof/>
                <w:lang w:val="fr-FR"/>
              </w:rPr>
              <w:t>200-209 GHz</w:t>
            </w:r>
          </w:p>
        </w:tc>
        <w:tc>
          <w:tcPr>
            <w:tcW w:w="2268" w:type="dxa"/>
            <w:tcBorders>
              <w:bottom w:val="single" w:sz="4" w:space="0" w:color="auto"/>
            </w:tcBorders>
          </w:tcPr>
          <w:p w14:paraId="765E9652" w14:textId="77777777" w:rsidR="00335971" w:rsidRPr="001377BD" w:rsidRDefault="00335971" w:rsidP="005153DB">
            <w:pPr>
              <w:pStyle w:val="Tabletext"/>
              <w:rPr>
                <w:noProof/>
                <w:lang w:val="fr-FR"/>
              </w:rPr>
            </w:pPr>
            <w:r w:rsidRPr="001377BD">
              <w:rPr>
                <w:noProof/>
                <w:lang w:val="fr-FR"/>
              </w:rPr>
              <w:t>191.8-200 GHz</w:t>
            </w:r>
          </w:p>
        </w:tc>
        <w:tc>
          <w:tcPr>
            <w:tcW w:w="4961" w:type="dxa"/>
          </w:tcPr>
          <w:p w14:paraId="25B9D16F" w14:textId="77777777" w:rsidR="00335971" w:rsidRPr="001377BD" w:rsidRDefault="00335971" w:rsidP="005153DB">
            <w:pPr>
              <w:pStyle w:val="Tabletext"/>
              <w:rPr>
                <w:noProof/>
                <w:lang w:val="en-US"/>
              </w:rPr>
            </w:pPr>
            <w:r w:rsidRPr="001377BD">
              <w:rPr>
                <w:noProof/>
                <w:lang w:val="en-US"/>
              </w:rPr>
              <w:t>FS, ISS, MS, MSS, RNS, RNSS</w:t>
            </w:r>
          </w:p>
        </w:tc>
      </w:tr>
      <w:tr w:rsidR="00335971" w:rsidRPr="001377BD" w14:paraId="4ED268BC" w14:textId="77777777" w:rsidTr="00C4529D">
        <w:trPr>
          <w:trHeight w:val="338"/>
        </w:trPr>
        <w:tc>
          <w:tcPr>
            <w:tcW w:w="2405" w:type="dxa"/>
            <w:vMerge/>
            <w:tcBorders>
              <w:bottom w:val="single" w:sz="4" w:space="0" w:color="auto"/>
            </w:tcBorders>
          </w:tcPr>
          <w:p w14:paraId="10861767" w14:textId="77777777" w:rsidR="00335971" w:rsidRPr="001377BD" w:rsidRDefault="00335971" w:rsidP="005153DB">
            <w:pPr>
              <w:pStyle w:val="Tabletext"/>
              <w:rPr>
                <w:bCs/>
                <w:noProof/>
                <w:lang w:val="en-US"/>
              </w:rPr>
            </w:pPr>
          </w:p>
        </w:tc>
        <w:tc>
          <w:tcPr>
            <w:tcW w:w="2268" w:type="dxa"/>
            <w:tcBorders>
              <w:bottom w:val="single" w:sz="4" w:space="0" w:color="auto"/>
            </w:tcBorders>
          </w:tcPr>
          <w:p w14:paraId="033C7701" w14:textId="77777777" w:rsidR="00335971" w:rsidRPr="001377BD" w:rsidRDefault="00335971" w:rsidP="005153DB">
            <w:pPr>
              <w:pStyle w:val="Tabletext"/>
              <w:rPr>
                <w:noProof/>
                <w:lang w:val="fr-FR"/>
              </w:rPr>
            </w:pPr>
            <w:r w:rsidRPr="001377BD">
              <w:rPr>
                <w:noProof/>
                <w:lang w:val="fr-FR"/>
              </w:rPr>
              <w:t>209-217 GHz</w:t>
            </w:r>
          </w:p>
        </w:tc>
        <w:tc>
          <w:tcPr>
            <w:tcW w:w="4961" w:type="dxa"/>
            <w:tcBorders>
              <w:bottom w:val="single" w:sz="4" w:space="0" w:color="auto"/>
            </w:tcBorders>
          </w:tcPr>
          <w:p w14:paraId="41AE17C3" w14:textId="77777777" w:rsidR="00335971" w:rsidRPr="001377BD" w:rsidRDefault="00335971" w:rsidP="005153DB">
            <w:pPr>
              <w:pStyle w:val="Tabletext"/>
              <w:rPr>
                <w:noProof/>
                <w:lang w:val="en-US"/>
              </w:rPr>
            </w:pPr>
            <w:r w:rsidRPr="001377BD">
              <w:rPr>
                <w:noProof/>
                <w:lang w:val="en-US"/>
              </w:rPr>
              <w:t>FS, FSS (Earth-to-space), MS</w:t>
            </w:r>
          </w:p>
        </w:tc>
      </w:tr>
      <w:tr w:rsidR="00335971" w:rsidRPr="001377BD" w14:paraId="40134364" w14:textId="77777777" w:rsidTr="00C4529D">
        <w:trPr>
          <w:trHeight w:val="194"/>
        </w:trPr>
        <w:tc>
          <w:tcPr>
            <w:tcW w:w="2405" w:type="dxa"/>
            <w:vMerge w:val="restart"/>
          </w:tcPr>
          <w:p w14:paraId="7908DD6B" w14:textId="77777777" w:rsidR="00335971" w:rsidRPr="001377BD" w:rsidRDefault="00335971" w:rsidP="005153DB">
            <w:pPr>
              <w:pStyle w:val="Tabletext"/>
              <w:rPr>
                <w:noProof/>
                <w:lang w:val="fr-FR"/>
              </w:rPr>
            </w:pPr>
            <w:r w:rsidRPr="001377BD">
              <w:rPr>
                <w:noProof/>
                <w:lang w:val="fr-FR"/>
              </w:rPr>
              <w:t>226-231.5 GHz</w:t>
            </w:r>
          </w:p>
        </w:tc>
        <w:tc>
          <w:tcPr>
            <w:tcW w:w="2268" w:type="dxa"/>
            <w:tcBorders>
              <w:bottom w:val="single" w:sz="4" w:space="0" w:color="auto"/>
            </w:tcBorders>
          </w:tcPr>
          <w:p w14:paraId="64234C01" w14:textId="77777777" w:rsidR="00335971" w:rsidRPr="001377BD" w:rsidRDefault="00335971" w:rsidP="005153DB">
            <w:pPr>
              <w:pStyle w:val="Tabletext"/>
              <w:rPr>
                <w:noProof/>
                <w:lang w:val="fr-FR"/>
              </w:rPr>
            </w:pPr>
            <w:r w:rsidRPr="001377BD">
              <w:rPr>
                <w:noProof/>
                <w:lang w:val="fr-FR"/>
              </w:rPr>
              <w:t>217-226 GHz</w:t>
            </w:r>
          </w:p>
        </w:tc>
        <w:tc>
          <w:tcPr>
            <w:tcW w:w="4961" w:type="dxa"/>
          </w:tcPr>
          <w:p w14:paraId="39279F33" w14:textId="77777777" w:rsidR="00335971" w:rsidRPr="001377BD" w:rsidRDefault="00335971" w:rsidP="005153DB">
            <w:pPr>
              <w:pStyle w:val="Tabletext"/>
              <w:rPr>
                <w:noProof/>
                <w:lang w:val="en-US"/>
              </w:rPr>
            </w:pPr>
            <w:r w:rsidRPr="001377BD">
              <w:rPr>
                <w:noProof/>
                <w:lang w:val="en-US"/>
              </w:rPr>
              <w:t>FS, FSS (Earth-to-space), MS</w:t>
            </w:r>
          </w:p>
        </w:tc>
      </w:tr>
      <w:tr w:rsidR="00335971" w:rsidRPr="001377BD" w14:paraId="0D103568" w14:textId="77777777" w:rsidTr="00C4529D">
        <w:trPr>
          <w:trHeight w:val="194"/>
        </w:trPr>
        <w:tc>
          <w:tcPr>
            <w:tcW w:w="2405" w:type="dxa"/>
            <w:vMerge/>
            <w:tcBorders>
              <w:bottom w:val="single" w:sz="4" w:space="0" w:color="auto"/>
            </w:tcBorders>
          </w:tcPr>
          <w:p w14:paraId="3E0D2154" w14:textId="77777777" w:rsidR="00335971" w:rsidRPr="001377BD" w:rsidRDefault="00335971" w:rsidP="005153DB">
            <w:pPr>
              <w:pStyle w:val="Tabletext"/>
              <w:rPr>
                <w:bCs/>
                <w:noProof/>
                <w:lang w:val="en-US"/>
              </w:rPr>
            </w:pPr>
          </w:p>
        </w:tc>
        <w:tc>
          <w:tcPr>
            <w:tcW w:w="2268" w:type="dxa"/>
            <w:tcBorders>
              <w:bottom w:val="single" w:sz="4" w:space="0" w:color="auto"/>
            </w:tcBorders>
          </w:tcPr>
          <w:p w14:paraId="18C470BB" w14:textId="77777777" w:rsidR="00335971" w:rsidRPr="001377BD" w:rsidRDefault="00335971" w:rsidP="005153DB">
            <w:pPr>
              <w:pStyle w:val="Tabletext"/>
              <w:rPr>
                <w:noProof/>
                <w:lang w:val="fr-FR"/>
              </w:rPr>
            </w:pPr>
            <w:r w:rsidRPr="001377BD">
              <w:rPr>
                <w:noProof/>
                <w:lang w:val="fr-FR"/>
              </w:rPr>
              <w:t>231.5-235 GHz</w:t>
            </w:r>
          </w:p>
        </w:tc>
        <w:tc>
          <w:tcPr>
            <w:tcW w:w="4961" w:type="dxa"/>
            <w:tcBorders>
              <w:bottom w:val="single" w:sz="4" w:space="0" w:color="auto"/>
            </w:tcBorders>
          </w:tcPr>
          <w:p w14:paraId="432567E9" w14:textId="77777777" w:rsidR="00335971" w:rsidRPr="001377BD" w:rsidRDefault="00335971" w:rsidP="005153DB">
            <w:pPr>
              <w:pStyle w:val="Tabletext"/>
              <w:rPr>
                <w:bCs/>
                <w:noProof/>
                <w:lang w:val="en-US"/>
              </w:rPr>
            </w:pPr>
            <w:r w:rsidRPr="001377BD">
              <w:rPr>
                <w:bCs/>
                <w:noProof/>
                <w:lang w:val="en-US"/>
              </w:rPr>
              <w:t>FS, FSS (</w:t>
            </w:r>
            <w:r w:rsidRPr="001377BD">
              <w:rPr>
                <w:noProof/>
                <w:lang w:val="en-US"/>
              </w:rPr>
              <w:t>space-to- Earth</w:t>
            </w:r>
            <w:r w:rsidRPr="001377BD">
              <w:rPr>
                <w:bCs/>
                <w:noProof/>
                <w:lang w:val="en-US"/>
              </w:rPr>
              <w:t>), MS</w:t>
            </w:r>
          </w:p>
        </w:tc>
      </w:tr>
    </w:tbl>
    <w:p w14:paraId="1DB5B613" w14:textId="77777777" w:rsidR="008F2FA4" w:rsidRPr="001377BD" w:rsidRDefault="008F2FA4" w:rsidP="008F2FA4">
      <w:pPr>
        <w:pStyle w:val="Call"/>
        <w:rPr>
          <w:lang w:val="en-US"/>
        </w:rPr>
      </w:pPr>
      <w:r w:rsidRPr="001377BD">
        <w:rPr>
          <w:lang w:val="en-US"/>
        </w:rPr>
        <w:t>invites administrations</w:t>
      </w:r>
    </w:p>
    <w:p w14:paraId="3260D7BF" w14:textId="77777777" w:rsidR="00793497" w:rsidRPr="001377BD" w:rsidRDefault="00793497" w:rsidP="00DF1380">
      <w:pPr>
        <w:jc w:val="both"/>
      </w:pPr>
      <w:r w:rsidRPr="001377BD">
        <w:t xml:space="preserve">to participate actively in the studies and </w:t>
      </w:r>
      <w:r w:rsidRPr="001377BD">
        <w:rPr>
          <w:szCs w:val="24"/>
        </w:rPr>
        <w:t xml:space="preserve">provide the technical and operational characteristics of the systems involved </w:t>
      </w:r>
      <w:r w:rsidRPr="001377BD">
        <w:t>by submitting contributions to ITU-R,</w:t>
      </w:r>
    </w:p>
    <w:p w14:paraId="058186AC" w14:textId="0524984F" w:rsidR="008F2FA4" w:rsidRPr="001377BD" w:rsidRDefault="0027520F" w:rsidP="008F2FA4">
      <w:pPr>
        <w:pStyle w:val="Call"/>
        <w:rPr>
          <w:szCs w:val="24"/>
        </w:rPr>
      </w:pPr>
      <w:r w:rsidRPr="001377BD">
        <w:rPr>
          <w:szCs w:val="24"/>
        </w:rPr>
        <w:t xml:space="preserve">resolves to </w:t>
      </w:r>
      <w:r w:rsidR="008F2FA4" w:rsidRPr="001377BD">
        <w:rPr>
          <w:szCs w:val="24"/>
        </w:rPr>
        <w:t xml:space="preserve">invite the 2027 World Radiocommunication Conference </w:t>
      </w:r>
    </w:p>
    <w:p w14:paraId="03C7801D" w14:textId="77777777" w:rsidR="0027520F" w:rsidRPr="001377BD" w:rsidRDefault="0027520F" w:rsidP="00DF1380">
      <w:pPr>
        <w:jc w:val="both"/>
      </w:pPr>
      <w:r w:rsidRPr="001377BD">
        <w:t xml:space="preserve">to determine, based on the results of studies, adequate regulatory measures regarding the protection of the EESS (passive) in frequency bands above 86 GHz from unwanted emissions of active services, including a potential update of Resolution </w:t>
      </w:r>
      <w:r w:rsidRPr="001377BD">
        <w:rPr>
          <w:b/>
        </w:rPr>
        <w:t>750</w:t>
      </w:r>
      <w:r w:rsidRPr="001377BD">
        <w:t xml:space="preserve"> </w:t>
      </w:r>
      <w:r w:rsidRPr="001377BD">
        <w:rPr>
          <w:b/>
          <w:bCs/>
        </w:rPr>
        <w:t>(Rev.WRC</w:t>
      </w:r>
      <w:r w:rsidRPr="001377BD">
        <w:rPr>
          <w:b/>
          <w:bCs/>
        </w:rPr>
        <w:noBreakHyphen/>
        <w:t>19)</w:t>
      </w:r>
      <w:r w:rsidRPr="001377BD">
        <w:t>,</w:t>
      </w:r>
    </w:p>
    <w:p w14:paraId="2C05F410" w14:textId="77777777" w:rsidR="00FE6498" w:rsidRPr="001377BD" w:rsidRDefault="00FE6498" w:rsidP="00FE6498">
      <w:pPr>
        <w:pStyle w:val="Call"/>
        <w:rPr>
          <w:lang w:val="en-US"/>
        </w:rPr>
      </w:pPr>
      <w:r w:rsidRPr="001377BD">
        <w:t>instructs</w:t>
      </w:r>
      <w:r w:rsidRPr="001377BD">
        <w:rPr>
          <w:lang w:val="en-US"/>
        </w:rPr>
        <w:t xml:space="preserve"> the Secretary-General</w:t>
      </w:r>
    </w:p>
    <w:p w14:paraId="7B70CCA5" w14:textId="77777777" w:rsidR="00FE6498" w:rsidRPr="001377BD" w:rsidRDefault="00FE6498" w:rsidP="00DF1380">
      <w:pPr>
        <w:jc w:val="both"/>
        <w:rPr>
          <w:lang w:val="en-US"/>
        </w:rPr>
      </w:pPr>
      <w:r w:rsidRPr="001377BD">
        <w:rPr>
          <w:lang w:val="en-US"/>
        </w:rPr>
        <w:t>to bring this Resolution to the attention of the international and regional organizations concerned.</w:t>
      </w:r>
    </w:p>
    <w:p w14:paraId="17F33A60" w14:textId="77777777" w:rsidR="008F2FA4" w:rsidRPr="001377BD" w:rsidRDefault="008F2FA4" w:rsidP="008F2FA4">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6913225B" w14:textId="77777777" w:rsidR="008F2FA4" w:rsidRPr="001377BD" w:rsidRDefault="008F2FA4" w:rsidP="008F2FA4">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8F2FA4" w:rsidRPr="001377BD" w14:paraId="61CE9648" w14:textId="77777777" w:rsidTr="00C4529D">
        <w:trPr>
          <w:cantSplit/>
        </w:trPr>
        <w:tc>
          <w:tcPr>
            <w:tcW w:w="9723" w:type="dxa"/>
            <w:gridSpan w:val="2"/>
            <w:hideMark/>
          </w:tcPr>
          <w:p w14:paraId="1E19E0B7" w14:textId="01708E62" w:rsidR="008F2FA4" w:rsidRPr="001377BD" w:rsidRDefault="008F2FA4" w:rsidP="00C4529D">
            <w:pPr>
              <w:keepNext/>
              <w:spacing w:before="240"/>
              <w:rPr>
                <w:b/>
                <w:bCs/>
                <w:lang w:val="en-US"/>
              </w:rPr>
            </w:pPr>
            <w:r w:rsidRPr="001377BD">
              <w:rPr>
                <w:b/>
                <w:bCs/>
                <w:lang w:val="en-US"/>
              </w:rPr>
              <w:t xml:space="preserve">Subject: </w:t>
            </w:r>
            <w:r w:rsidR="00B70B09" w:rsidRPr="001377BD">
              <w:rPr>
                <w:b/>
                <w:bCs/>
              </w:rPr>
              <w:t>Possible regulatory measures regarding the protection of the EESS (passive) in frequency bands above 86 GHz from unwanted emissions of active services</w:t>
            </w:r>
          </w:p>
        </w:tc>
      </w:tr>
      <w:tr w:rsidR="008F2FA4" w:rsidRPr="001377BD" w14:paraId="343128A8" w14:textId="77777777" w:rsidTr="00C4529D">
        <w:trPr>
          <w:cantSplit/>
        </w:trPr>
        <w:tc>
          <w:tcPr>
            <w:tcW w:w="9723" w:type="dxa"/>
            <w:gridSpan w:val="2"/>
            <w:tcBorders>
              <w:top w:val="nil"/>
              <w:left w:val="nil"/>
              <w:bottom w:val="single" w:sz="4" w:space="0" w:color="auto"/>
              <w:right w:val="nil"/>
            </w:tcBorders>
            <w:hideMark/>
          </w:tcPr>
          <w:p w14:paraId="4D684523" w14:textId="77777777" w:rsidR="008F2FA4" w:rsidRPr="001377BD" w:rsidRDefault="008F2FA4"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8F2FA4" w:rsidRPr="001377BD" w14:paraId="041038F2" w14:textId="77777777" w:rsidTr="00C4529D">
        <w:trPr>
          <w:cantSplit/>
        </w:trPr>
        <w:tc>
          <w:tcPr>
            <w:tcW w:w="9723" w:type="dxa"/>
            <w:gridSpan w:val="2"/>
            <w:tcBorders>
              <w:top w:val="single" w:sz="4" w:space="0" w:color="auto"/>
              <w:left w:val="nil"/>
              <w:bottom w:val="single" w:sz="4" w:space="0" w:color="auto"/>
              <w:right w:val="nil"/>
            </w:tcBorders>
          </w:tcPr>
          <w:p w14:paraId="5CF17FCF" w14:textId="77777777" w:rsidR="008F2FA4" w:rsidRPr="001377BD" w:rsidRDefault="008F2FA4" w:rsidP="00C4529D">
            <w:pPr>
              <w:keepNext/>
              <w:rPr>
                <w:b/>
                <w:iCs/>
                <w:color w:val="000000"/>
                <w:lang w:val="en-US"/>
              </w:rPr>
            </w:pPr>
            <w:r w:rsidRPr="001377BD">
              <w:rPr>
                <w:b/>
                <w:i/>
                <w:color w:val="000000"/>
                <w:lang w:val="en-US"/>
              </w:rPr>
              <w:t>Proposal</w:t>
            </w:r>
            <w:r w:rsidRPr="001377BD">
              <w:rPr>
                <w:b/>
                <w:iCs/>
                <w:color w:val="000000"/>
                <w:lang w:val="en-US"/>
              </w:rPr>
              <w:t>:</w:t>
            </w:r>
          </w:p>
          <w:p w14:paraId="37C10CAE" w14:textId="0A3A9485" w:rsidR="008F2FA4" w:rsidRPr="001377BD" w:rsidRDefault="001D4A5F" w:rsidP="00C4529D">
            <w:pPr>
              <w:keepNext/>
              <w:rPr>
                <w:b/>
                <w:i/>
                <w:lang w:val="en-US"/>
              </w:rPr>
            </w:pPr>
            <w:r w:rsidRPr="001377BD">
              <w:t xml:space="preserve">To consider, based on the results of ITU-R studies, adequate regulatory measures regarding the protection of the EESS (passive) in certain frequency bands above 86 GHz subject to No. </w:t>
            </w:r>
            <w:r w:rsidRPr="001377BD">
              <w:rPr>
                <w:b/>
                <w:bCs/>
              </w:rPr>
              <w:t>5.340</w:t>
            </w:r>
            <w:r w:rsidRPr="001377BD">
              <w:t>, from unwanted emissions of active services, in accordance with Resolution</w:t>
            </w:r>
            <w:r w:rsidRPr="001377BD">
              <w:rPr>
                <w:b/>
                <w:bCs/>
              </w:rPr>
              <w:t> [</w:t>
            </w:r>
            <w:r w:rsidR="00730551" w:rsidRPr="001377BD">
              <w:rPr>
                <w:b/>
                <w:bCs/>
              </w:rPr>
              <w:t>EUR-A10-1.9</w:t>
            </w:r>
            <w:r w:rsidRPr="001377BD">
              <w:rPr>
                <w:b/>
                <w:bCs/>
              </w:rPr>
              <w:t>] (WRC</w:t>
            </w:r>
            <w:r w:rsidRPr="001377BD">
              <w:rPr>
                <w:b/>
                <w:bCs/>
              </w:rPr>
              <w:noBreakHyphen/>
              <w:t>23</w:t>
            </w:r>
            <w:r w:rsidR="008F2FA4" w:rsidRPr="001377BD">
              <w:rPr>
                <w:b/>
                <w:bCs/>
              </w:rPr>
              <w:t>)</w:t>
            </w:r>
          </w:p>
        </w:tc>
      </w:tr>
      <w:tr w:rsidR="008F2FA4" w:rsidRPr="001377BD" w14:paraId="44B0F9B6" w14:textId="77777777" w:rsidTr="00C4529D">
        <w:trPr>
          <w:cantSplit/>
        </w:trPr>
        <w:tc>
          <w:tcPr>
            <w:tcW w:w="9723" w:type="dxa"/>
            <w:gridSpan w:val="2"/>
            <w:tcBorders>
              <w:top w:val="single" w:sz="4" w:space="0" w:color="auto"/>
              <w:left w:val="nil"/>
              <w:bottom w:val="single" w:sz="4" w:space="0" w:color="auto"/>
              <w:right w:val="nil"/>
            </w:tcBorders>
          </w:tcPr>
          <w:p w14:paraId="7D654532" w14:textId="77777777" w:rsidR="008F2FA4" w:rsidRPr="001377BD" w:rsidRDefault="008F2FA4" w:rsidP="00C4529D">
            <w:pPr>
              <w:keepNext/>
              <w:rPr>
                <w:b/>
                <w:i/>
                <w:color w:val="000000"/>
                <w:lang w:val="en-US"/>
              </w:rPr>
            </w:pPr>
            <w:r w:rsidRPr="001377BD">
              <w:rPr>
                <w:b/>
                <w:i/>
                <w:color w:val="000000"/>
                <w:lang w:val="en-US"/>
              </w:rPr>
              <w:t>Background/reason</w:t>
            </w:r>
            <w:r w:rsidRPr="001377BD">
              <w:rPr>
                <w:b/>
                <w:iCs/>
                <w:color w:val="000000"/>
                <w:lang w:val="en-US"/>
              </w:rPr>
              <w:t>:</w:t>
            </w:r>
          </w:p>
          <w:p w14:paraId="3FFB1D1B" w14:textId="4D58FCE5" w:rsidR="00EB4755" w:rsidRPr="001377BD" w:rsidRDefault="00EB4755" w:rsidP="00EB4755">
            <w:r w:rsidRPr="001377BD">
              <w:t xml:space="preserve">Resolution </w:t>
            </w:r>
            <w:r w:rsidRPr="001377BD">
              <w:rPr>
                <w:b/>
                <w:bCs/>
              </w:rPr>
              <w:t>750 (Rev.WRC-19)</w:t>
            </w:r>
            <w:r w:rsidRPr="001377BD">
              <w:t xml:space="preserve">, initially developed as the outcome of WRC-07 agenda item 1.20, deals with the compatibility between the Earth exploration-satellite service (passive) in bands subject to No. </w:t>
            </w:r>
            <w:r w:rsidRPr="001377BD">
              <w:rPr>
                <w:b/>
                <w:bCs/>
              </w:rPr>
              <w:t>5.340</w:t>
            </w:r>
            <w:r w:rsidRPr="001377BD">
              <w:t xml:space="preserve"> and relevant active services in adjacent bands. It basically provides limits for the unwanted emission levels of active service stations for the compatibility with EESS (passive). This Resolution has been updated, as appropriate, in subsequent WRC (in particular WRC-19) to cover compatibility scenarios previously not addressed. </w:t>
            </w:r>
          </w:p>
          <w:p w14:paraId="1F986B21" w14:textId="0527CF09" w:rsidR="00EB4755" w:rsidRPr="001377BD" w:rsidRDefault="00EB4755" w:rsidP="00EB4755">
            <w:r w:rsidRPr="001377BD">
              <w:t xml:space="preserve">The latest version of Resolution </w:t>
            </w:r>
            <w:r w:rsidR="001B24EA" w:rsidRPr="001377BD">
              <w:rPr>
                <w:b/>
                <w:bCs/>
              </w:rPr>
              <w:t>750 (Rev.WRC-19)</w:t>
            </w:r>
            <w:r w:rsidRPr="001377BD">
              <w:t xml:space="preserve"> includes unwanted emission levels from the </w:t>
            </w:r>
            <w:r w:rsidR="001B24EA" w:rsidRPr="001377BD">
              <w:t>f</w:t>
            </w:r>
            <w:r w:rsidRPr="001377BD">
              <w:t xml:space="preserve">ixed </w:t>
            </w:r>
            <w:r w:rsidR="001B24EA" w:rsidRPr="001377BD">
              <w:t>s</w:t>
            </w:r>
            <w:r w:rsidRPr="001377BD">
              <w:t>ervice into the frequency band</w:t>
            </w:r>
            <w:r w:rsidR="001B24EA" w:rsidRPr="001377BD">
              <w:t xml:space="preserve"> 86-92 GHz</w:t>
            </w:r>
            <w:r w:rsidRPr="001377BD">
              <w:t xml:space="preserve">. However, unwanted emissions from other active services allocated in </w:t>
            </w:r>
            <w:r w:rsidR="00C1012F" w:rsidRPr="001377BD">
              <w:t xml:space="preserve">frequency </w:t>
            </w:r>
            <w:r w:rsidRPr="001377BD">
              <w:t xml:space="preserve">bands adjacent to 86-92 GHz are currently not included.  </w:t>
            </w:r>
          </w:p>
          <w:p w14:paraId="35528E0E" w14:textId="549D299E" w:rsidR="00EB4755" w:rsidRPr="001377BD" w:rsidRDefault="00EB4755" w:rsidP="00EB4755">
            <w:r w:rsidRPr="001377BD">
              <w:t xml:space="preserve">In addition, frequency bands allocated to EESS (passive) above 92 GHz and subject to No. </w:t>
            </w:r>
            <w:r w:rsidRPr="001377BD">
              <w:rPr>
                <w:b/>
                <w:bCs/>
              </w:rPr>
              <w:t>5.340</w:t>
            </w:r>
            <w:r w:rsidRPr="001377BD">
              <w:t xml:space="preserve">, are not yet included in Resolution </w:t>
            </w:r>
            <w:r w:rsidR="00C1012F" w:rsidRPr="001377BD">
              <w:rPr>
                <w:b/>
                <w:bCs/>
              </w:rPr>
              <w:t>750 (Rev.WRC-19)</w:t>
            </w:r>
            <w:r w:rsidRPr="001377BD">
              <w:t>.</w:t>
            </w:r>
          </w:p>
          <w:p w14:paraId="3B208A59" w14:textId="3A144DD6" w:rsidR="00EB4755" w:rsidRPr="001377BD" w:rsidRDefault="00EB4755" w:rsidP="00EB4755">
            <w:pPr>
              <w:rPr>
                <w:lang w:val="en-US"/>
              </w:rPr>
            </w:pPr>
            <w:r w:rsidRPr="001377BD">
              <w:t xml:space="preserve">Thus, taking into account the technological developments since 2007 and the </w:t>
            </w:r>
            <w:r w:rsidRPr="001377BD">
              <w:rPr>
                <w:lang w:val="en-US"/>
              </w:rPr>
              <w:t xml:space="preserve">increased interests for </w:t>
            </w:r>
            <w:r w:rsidR="00C1012F" w:rsidRPr="001377BD">
              <w:rPr>
                <w:lang w:val="en-US"/>
              </w:rPr>
              <w:t xml:space="preserve">frequency </w:t>
            </w:r>
            <w:r w:rsidRPr="001377BD">
              <w:rPr>
                <w:lang w:val="en-US"/>
              </w:rPr>
              <w:t xml:space="preserve">bands above 71 GHz by active services, it is the right time to consider the </w:t>
            </w:r>
            <w:r w:rsidR="00E753DD" w:rsidRPr="001377BD">
              <w:rPr>
                <w:lang w:val="en-US"/>
              </w:rPr>
              <w:t xml:space="preserve">compatibility in </w:t>
            </w:r>
            <w:r w:rsidRPr="001377BD">
              <w:rPr>
                <w:lang w:val="en-US"/>
              </w:rPr>
              <w:t xml:space="preserve">adjacent </w:t>
            </w:r>
            <w:r w:rsidR="00E753DD" w:rsidRPr="001377BD">
              <w:rPr>
                <w:lang w:val="en-US"/>
              </w:rPr>
              <w:t xml:space="preserve">frequency </w:t>
            </w:r>
            <w:r w:rsidRPr="001377BD">
              <w:rPr>
                <w:lang w:val="en-US"/>
              </w:rPr>
              <w:t>band</w:t>
            </w:r>
            <w:r w:rsidR="00A33B92" w:rsidRPr="001377BD">
              <w:rPr>
                <w:lang w:val="en-US"/>
              </w:rPr>
              <w:t>s</w:t>
            </w:r>
            <w:r w:rsidRPr="001377BD">
              <w:rPr>
                <w:lang w:val="en-US"/>
              </w:rPr>
              <w:t xml:space="preserve"> between active services and EESS (passive) in </w:t>
            </w:r>
            <w:r w:rsidR="00A33B92" w:rsidRPr="001377BD">
              <w:rPr>
                <w:lang w:val="en-US"/>
              </w:rPr>
              <w:t xml:space="preserve">frequency </w:t>
            </w:r>
            <w:r w:rsidRPr="001377BD">
              <w:rPr>
                <w:lang w:val="en-US"/>
              </w:rPr>
              <w:t xml:space="preserve">bands </w:t>
            </w:r>
            <w:r w:rsidRPr="001377BD">
              <w:t xml:space="preserve">subject to No. </w:t>
            </w:r>
            <w:r w:rsidRPr="001377BD">
              <w:rPr>
                <w:b/>
                <w:bCs/>
              </w:rPr>
              <w:t>5.340</w:t>
            </w:r>
            <w:r w:rsidRPr="001377BD">
              <w:t xml:space="preserve"> </w:t>
            </w:r>
            <w:r w:rsidRPr="001377BD">
              <w:rPr>
                <w:lang w:val="en-US"/>
              </w:rPr>
              <w:t>above 86 GHz. Therefore, this</w:t>
            </w:r>
            <w:r w:rsidRPr="001377BD">
              <w:t xml:space="preserve"> proposal for a new WRC-27 agenda item intends to address the protection of EESS (passive) in a number of </w:t>
            </w:r>
            <w:r w:rsidR="00A33B92" w:rsidRPr="001377BD">
              <w:t xml:space="preserve">frequency </w:t>
            </w:r>
            <w:r w:rsidRPr="001377BD">
              <w:t xml:space="preserve">bands covered by No. </w:t>
            </w:r>
            <w:r w:rsidRPr="001377BD">
              <w:rPr>
                <w:b/>
                <w:bCs/>
              </w:rPr>
              <w:t>5.340</w:t>
            </w:r>
            <w:r w:rsidRPr="001377BD">
              <w:t xml:space="preserve"> above 86 GHz from unwanted emissions from active services operating in adjacent </w:t>
            </w:r>
            <w:r w:rsidR="00A33B92" w:rsidRPr="001377BD">
              <w:t xml:space="preserve">frequency </w:t>
            </w:r>
            <w:r w:rsidRPr="001377BD">
              <w:t>bands. These</w:t>
            </w:r>
            <w:r w:rsidRPr="001377BD">
              <w:rPr>
                <w:lang w:val="en-US"/>
              </w:rPr>
              <w:t xml:space="preserve"> studies might lead to an update of Resolution </w:t>
            </w:r>
            <w:r w:rsidR="00A33B92" w:rsidRPr="001377BD">
              <w:rPr>
                <w:b/>
                <w:bCs/>
              </w:rPr>
              <w:t>750 (Rev.WRC</w:t>
            </w:r>
            <w:r w:rsidR="00A33B92" w:rsidRPr="001377BD">
              <w:rPr>
                <w:b/>
                <w:bCs/>
              </w:rPr>
              <w:noBreakHyphen/>
              <w:t>19)</w:t>
            </w:r>
            <w:r w:rsidRPr="001377BD">
              <w:rPr>
                <w:lang w:val="en-US"/>
              </w:rPr>
              <w:t>, as appropriate.</w:t>
            </w:r>
          </w:p>
          <w:p w14:paraId="1895C4F0" w14:textId="0654C628" w:rsidR="008F2FA4" w:rsidRPr="001377BD" w:rsidRDefault="00EB4755" w:rsidP="00CE321A">
            <w:pPr>
              <w:keepNext/>
              <w:rPr>
                <w:bCs/>
                <w:iCs/>
                <w:lang w:val="en-US"/>
              </w:rPr>
            </w:pPr>
            <w:r w:rsidRPr="001377BD">
              <w:rPr>
                <w:lang w:val="en-US"/>
              </w:rPr>
              <w:t xml:space="preserve">This proposed agenda item is </w:t>
            </w:r>
            <w:r w:rsidRPr="001377BD">
              <w:t xml:space="preserve">intended to replace WRC-27 preliminary agenda item 2.5 </w:t>
            </w:r>
            <w:r w:rsidR="006C42DC" w:rsidRPr="001377BD">
              <w:t xml:space="preserve">listed in Resolution </w:t>
            </w:r>
            <w:r w:rsidR="006C42DC" w:rsidRPr="001377BD">
              <w:rPr>
                <w:b/>
                <w:bCs/>
              </w:rPr>
              <w:t>812 (WRC-19)</w:t>
            </w:r>
            <w:r w:rsidR="00CE321A" w:rsidRPr="001377BD">
              <w:t xml:space="preserve"> and described in </w:t>
            </w:r>
            <w:r w:rsidRPr="001377BD">
              <w:t xml:space="preserve">Resolution </w:t>
            </w:r>
            <w:r w:rsidRPr="001377BD">
              <w:rPr>
                <w:b/>
                <w:bCs/>
              </w:rPr>
              <w:t>776</w:t>
            </w:r>
            <w:r w:rsidR="00CE321A" w:rsidRPr="001377BD">
              <w:rPr>
                <w:b/>
                <w:bCs/>
              </w:rPr>
              <w:t xml:space="preserve"> (WRC-19)</w:t>
            </w:r>
            <w:r w:rsidRPr="001377BD">
              <w:t>, in relation to EESS (passive), with a broader scope in term of considered frequency bands and active services.</w:t>
            </w:r>
          </w:p>
        </w:tc>
      </w:tr>
      <w:tr w:rsidR="008F2FA4" w:rsidRPr="001377BD" w14:paraId="4D3834E1" w14:textId="77777777" w:rsidTr="00C4529D">
        <w:trPr>
          <w:cantSplit/>
        </w:trPr>
        <w:tc>
          <w:tcPr>
            <w:tcW w:w="9723" w:type="dxa"/>
            <w:gridSpan w:val="2"/>
            <w:tcBorders>
              <w:top w:val="single" w:sz="4" w:space="0" w:color="auto"/>
              <w:left w:val="nil"/>
              <w:bottom w:val="single" w:sz="4" w:space="0" w:color="auto"/>
              <w:right w:val="nil"/>
            </w:tcBorders>
          </w:tcPr>
          <w:p w14:paraId="5468A2BE" w14:textId="23D085CB" w:rsidR="008F2FA4" w:rsidRPr="001377BD" w:rsidRDefault="008F2FA4" w:rsidP="00C4529D">
            <w:pPr>
              <w:keepNext/>
              <w:rPr>
                <w:b/>
                <w:i/>
                <w:lang w:val="en-US"/>
              </w:rPr>
            </w:pPr>
            <w:r w:rsidRPr="001377BD">
              <w:rPr>
                <w:b/>
                <w:i/>
                <w:lang w:val="en-US"/>
              </w:rPr>
              <w:t>Radiocommunication services concerned</w:t>
            </w:r>
            <w:r w:rsidRPr="001377BD">
              <w:rPr>
                <w:b/>
                <w:iCs/>
                <w:lang w:val="en-US"/>
              </w:rPr>
              <w:t>:</w:t>
            </w:r>
            <w:r w:rsidR="00990318" w:rsidRPr="001377BD">
              <w:rPr>
                <w:b/>
                <w:iCs/>
                <w:lang w:val="en-US"/>
              </w:rPr>
              <w:t xml:space="preserve"> </w:t>
            </w:r>
            <w:r w:rsidR="00990318" w:rsidRPr="001377BD">
              <w:t xml:space="preserve">Earth exploration-satellite </w:t>
            </w:r>
            <w:r w:rsidR="00990318" w:rsidRPr="001377BD">
              <w:rPr>
                <w:iCs/>
              </w:rPr>
              <w:t>(passive), Fixed, Fixed-satellite, Inter-satellite, Mobile, Mobile-satellite, Radiolocation, Radionavigation, Radionavigation-satellite</w:t>
            </w:r>
          </w:p>
        </w:tc>
      </w:tr>
      <w:tr w:rsidR="008F2FA4" w:rsidRPr="001377BD" w14:paraId="725F499C" w14:textId="77777777" w:rsidTr="00C4529D">
        <w:trPr>
          <w:cantSplit/>
        </w:trPr>
        <w:tc>
          <w:tcPr>
            <w:tcW w:w="9723" w:type="dxa"/>
            <w:gridSpan w:val="2"/>
            <w:tcBorders>
              <w:top w:val="single" w:sz="4" w:space="0" w:color="auto"/>
              <w:left w:val="nil"/>
              <w:bottom w:val="single" w:sz="4" w:space="0" w:color="auto"/>
              <w:right w:val="nil"/>
            </w:tcBorders>
          </w:tcPr>
          <w:p w14:paraId="00517E20" w14:textId="77777777" w:rsidR="008F2FA4" w:rsidRPr="001377BD" w:rsidRDefault="008F2FA4"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516031B2" w14:textId="77777777" w:rsidR="008F2FA4" w:rsidRPr="001377BD" w:rsidRDefault="008F2FA4" w:rsidP="00C4529D">
            <w:pPr>
              <w:keepNext/>
              <w:rPr>
                <w:b/>
                <w:i/>
                <w:lang w:val="en-US"/>
              </w:rPr>
            </w:pPr>
            <w:r w:rsidRPr="001377BD">
              <w:rPr>
                <w:bCs/>
                <w:iCs/>
                <w:color w:val="000000"/>
                <w:szCs w:val="24"/>
              </w:rPr>
              <w:t>None currently identified</w:t>
            </w:r>
          </w:p>
        </w:tc>
      </w:tr>
      <w:tr w:rsidR="008F2FA4" w:rsidRPr="001377BD" w14:paraId="6C15751A" w14:textId="77777777" w:rsidTr="00C4529D">
        <w:trPr>
          <w:cantSplit/>
        </w:trPr>
        <w:tc>
          <w:tcPr>
            <w:tcW w:w="9723" w:type="dxa"/>
            <w:gridSpan w:val="2"/>
            <w:tcBorders>
              <w:top w:val="single" w:sz="4" w:space="0" w:color="auto"/>
              <w:left w:val="nil"/>
              <w:bottom w:val="single" w:sz="4" w:space="0" w:color="auto"/>
              <w:right w:val="nil"/>
            </w:tcBorders>
          </w:tcPr>
          <w:p w14:paraId="4C97ECFE" w14:textId="77777777" w:rsidR="008F2FA4" w:rsidRPr="001377BD" w:rsidRDefault="008F2FA4"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7B6BA7E8" w14:textId="77777777" w:rsidR="008F2FA4" w:rsidRPr="001377BD" w:rsidRDefault="008F2FA4" w:rsidP="00C4529D">
            <w:pPr>
              <w:keepNext/>
              <w:rPr>
                <w:b/>
                <w:i/>
                <w:lang w:val="en-US"/>
              </w:rPr>
            </w:pPr>
            <w:r w:rsidRPr="001377BD">
              <w:rPr>
                <w:iCs/>
              </w:rPr>
              <w:t xml:space="preserve">Revision of WRC-27 preliminary agenda item 2.13 (see Resolution </w:t>
            </w:r>
            <w:r w:rsidRPr="001377BD">
              <w:rPr>
                <w:b/>
                <w:bCs/>
                <w:iCs/>
              </w:rPr>
              <w:t>812 (WRC-19)</w:t>
            </w:r>
            <w:r w:rsidRPr="001377BD">
              <w:rPr>
                <w:iCs/>
              </w:rPr>
              <w:t>)</w:t>
            </w:r>
          </w:p>
        </w:tc>
      </w:tr>
      <w:tr w:rsidR="008F2FA4" w:rsidRPr="001377BD" w14:paraId="33E49378" w14:textId="77777777" w:rsidTr="00C4529D">
        <w:trPr>
          <w:cantSplit/>
        </w:trPr>
        <w:tc>
          <w:tcPr>
            <w:tcW w:w="4897" w:type="dxa"/>
            <w:tcBorders>
              <w:top w:val="single" w:sz="4" w:space="0" w:color="auto"/>
              <w:left w:val="nil"/>
              <w:bottom w:val="single" w:sz="4" w:space="0" w:color="auto"/>
              <w:right w:val="single" w:sz="4" w:space="0" w:color="auto"/>
            </w:tcBorders>
          </w:tcPr>
          <w:p w14:paraId="0E3A502C" w14:textId="77777777" w:rsidR="008F2FA4" w:rsidRPr="001377BD" w:rsidRDefault="008F2FA4"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6E2266D9" w14:textId="571EE31F" w:rsidR="008F2FA4" w:rsidRPr="001377BD" w:rsidRDefault="008F2FA4" w:rsidP="00C4529D">
            <w:pPr>
              <w:keepNext/>
              <w:rPr>
                <w:b/>
                <w:i/>
                <w:color w:val="000000"/>
                <w:lang w:val="en-US"/>
              </w:rPr>
            </w:pPr>
            <w:r w:rsidRPr="001377BD">
              <w:rPr>
                <w:iCs/>
                <w:color w:val="000000"/>
                <w:lang w:val="en-US"/>
              </w:rPr>
              <w:t xml:space="preserve">WP </w:t>
            </w:r>
            <w:r w:rsidR="00990318" w:rsidRPr="001377BD">
              <w:rPr>
                <w:iCs/>
                <w:color w:val="000000"/>
                <w:lang w:val="en-US"/>
              </w:rPr>
              <w:t>7</w:t>
            </w:r>
            <w:r w:rsidRPr="001377BD">
              <w:rPr>
                <w:iCs/>
                <w:color w:val="000000"/>
                <w:lang w:val="en-US"/>
              </w:rPr>
              <w:t>C</w:t>
            </w:r>
          </w:p>
        </w:tc>
        <w:tc>
          <w:tcPr>
            <w:tcW w:w="4826" w:type="dxa"/>
            <w:tcBorders>
              <w:top w:val="single" w:sz="4" w:space="0" w:color="auto"/>
              <w:left w:val="single" w:sz="4" w:space="0" w:color="auto"/>
              <w:bottom w:val="single" w:sz="4" w:space="0" w:color="auto"/>
              <w:right w:val="nil"/>
            </w:tcBorders>
            <w:hideMark/>
          </w:tcPr>
          <w:p w14:paraId="38D07BE2" w14:textId="77777777" w:rsidR="008F2FA4" w:rsidRPr="001377BD" w:rsidRDefault="008F2FA4"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312D5A0E" w14:textId="77777777" w:rsidR="008F2FA4" w:rsidRPr="001377BD" w:rsidRDefault="008F2FA4" w:rsidP="00C4529D">
            <w:pPr>
              <w:keepNext/>
              <w:rPr>
                <w:b/>
                <w:i/>
                <w:color w:val="000000"/>
                <w:lang w:val="en-US"/>
              </w:rPr>
            </w:pPr>
            <w:r w:rsidRPr="001377BD">
              <w:rPr>
                <w:rFonts w:eastAsia="MS Gothic"/>
                <w:szCs w:val="24"/>
                <w:lang w:eastAsia="ja-JP"/>
              </w:rPr>
              <w:lastRenderedPageBreak/>
              <w:t>Administrations</w:t>
            </w:r>
            <w:r w:rsidRPr="001377BD">
              <w:rPr>
                <w:szCs w:val="24"/>
                <w:lang w:eastAsia="ko-KR"/>
              </w:rPr>
              <w:t xml:space="preserve"> and Sector members of the ITU-R</w:t>
            </w:r>
          </w:p>
        </w:tc>
      </w:tr>
      <w:tr w:rsidR="008F2FA4" w:rsidRPr="001377BD" w14:paraId="055F9CFD" w14:textId="77777777" w:rsidTr="00C4529D">
        <w:trPr>
          <w:cantSplit/>
        </w:trPr>
        <w:tc>
          <w:tcPr>
            <w:tcW w:w="9723" w:type="dxa"/>
            <w:gridSpan w:val="2"/>
            <w:tcBorders>
              <w:top w:val="single" w:sz="4" w:space="0" w:color="auto"/>
              <w:left w:val="nil"/>
              <w:bottom w:val="single" w:sz="4" w:space="0" w:color="auto"/>
              <w:right w:val="nil"/>
            </w:tcBorders>
          </w:tcPr>
          <w:p w14:paraId="62FA27E7" w14:textId="77777777" w:rsidR="008F2FA4" w:rsidRPr="001377BD" w:rsidRDefault="008F2FA4" w:rsidP="00C4529D">
            <w:pPr>
              <w:keepNext/>
              <w:rPr>
                <w:b/>
                <w:i/>
                <w:color w:val="000000"/>
                <w:lang w:val="en-US"/>
              </w:rPr>
            </w:pPr>
            <w:r w:rsidRPr="001377BD">
              <w:rPr>
                <w:b/>
                <w:i/>
                <w:color w:val="000000"/>
                <w:lang w:val="en-US"/>
              </w:rPr>
              <w:lastRenderedPageBreak/>
              <w:t>ITU</w:t>
            </w:r>
            <w:r w:rsidRPr="001377BD">
              <w:rPr>
                <w:b/>
                <w:i/>
                <w:color w:val="000000"/>
                <w:lang w:val="en-US"/>
              </w:rPr>
              <w:noBreakHyphen/>
              <w:t>R study groups concerned</w:t>
            </w:r>
            <w:r w:rsidRPr="001377BD">
              <w:rPr>
                <w:b/>
                <w:iCs/>
                <w:color w:val="000000"/>
                <w:lang w:val="en-US"/>
              </w:rPr>
              <w:t xml:space="preserve">: </w:t>
            </w:r>
          </w:p>
          <w:p w14:paraId="31D9A36F" w14:textId="1498B0B5" w:rsidR="008F2FA4" w:rsidRPr="001377BD" w:rsidRDefault="008F2FA4" w:rsidP="00C4529D">
            <w:pPr>
              <w:keepNext/>
              <w:rPr>
                <w:b/>
                <w:i/>
                <w:lang w:val="en-US"/>
              </w:rPr>
            </w:pPr>
            <w:r w:rsidRPr="001377BD">
              <w:rPr>
                <w:bCs/>
                <w:color w:val="000000"/>
                <w:szCs w:val="24"/>
              </w:rPr>
              <w:t>SG4, SG5</w:t>
            </w:r>
            <w:r w:rsidR="003F0491" w:rsidRPr="001377BD">
              <w:rPr>
                <w:bCs/>
                <w:color w:val="000000"/>
                <w:szCs w:val="24"/>
              </w:rPr>
              <w:t>, SG7</w:t>
            </w:r>
          </w:p>
        </w:tc>
      </w:tr>
      <w:tr w:rsidR="008F2FA4" w:rsidRPr="001377BD" w14:paraId="0865CF68" w14:textId="77777777" w:rsidTr="00C4529D">
        <w:trPr>
          <w:cantSplit/>
        </w:trPr>
        <w:tc>
          <w:tcPr>
            <w:tcW w:w="9723" w:type="dxa"/>
            <w:gridSpan w:val="2"/>
            <w:tcBorders>
              <w:top w:val="single" w:sz="4" w:space="0" w:color="auto"/>
              <w:left w:val="nil"/>
              <w:bottom w:val="single" w:sz="4" w:space="0" w:color="auto"/>
              <w:right w:val="nil"/>
            </w:tcBorders>
          </w:tcPr>
          <w:p w14:paraId="40164A36" w14:textId="77777777" w:rsidR="008F2FA4" w:rsidRPr="001377BD" w:rsidRDefault="008F2FA4" w:rsidP="00C4529D">
            <w:pPr>
              <w:keepNext/>
              <w:rPr>
                <w:b/>
                <w:i/>
                <w:lang w:val="en-US"/>
              </w:rPr>
            </w:pPr>
            <w:r w:rsidRPr="001377BD">
              <w:rPr>
                <w:b/>
                <w:i/>
                <w:lang w:val="en-US"/>
              </w:rPr>
              <w:t>ITU resource implications, including financial implications (refer to CV126)</w:t>
            </w:r>
            <w:r w:rsidRPr="001377BD">
              <w:rPr>
                <w:b/>
                <w:iCs/>
                <w:lang w:val="en-US"/>
              </w:rPr>
              <w:t>:</w:t>
            </w:r>
          </w:p>
          <w:p w14:paraId="3229CB37" w14:textId="7535FC45" w:rsidR="008F2FA4" w:rsidRPr="001377BD" w:rsidRDefault="008F2FA4" w:rsidP="00C4529D">
            <w:pPr>
              <w:keepNext/>
              <w:rPr>
                <w:b/>
                <w:i/>
                <w:lang w:val="en-US"/>
              </w:rPr>
            </w:pPr>
            <w:r w:rsidRPr="001377BD">
              <w:rPr>
                <w:bCs/>
                <w:iCs/>
                <w:szCs w:val="24"/>
                <w:lang w:eastAsia="ko-KR"/>
              </w:rPr>
              <w:t>This proposed agenda item will be studied within the normal ITU-R procedures and planned budget.</w:t>
            </w:r>
            <w:r w:rsidR="002808C4" w:rsidRPr="001377BD">
              <w:rPr>
                <w:bCs/>
                <w:iCs/>
                <w:szCs w:val="24"/>
                <w:lang w:eastAsia="ko-KR"/>
              </w:rPr>
              <w:t xml:space="preserve"> No extra cost is foreseen.</w:t>
            </w:r>
          </w:p>
        </w:tc>
      </w:tr>
      <w:tr w:rsidR="008F2FA4" w:rsidRPr="001377BD" w14:paraId="42962DAE" w14:textId="77777777" w:rsidTr="00C4529D">
        <w:trPr>
          <w:cantSplit/>
        </w:trPr>
        <w:tc>
          <w:tcPr>
            <w:tcW w:w="4897" w:type="dxa"/>
            <w:tcBorders>
              <w:top w:val="single" w:sz="4" w:space="0" w:color="auto"/>
              <w:left w:val="nil"/>
              <w:bottom w:val="single" w:sz="4" w:space="0" w:color="auto"/>
              <w:right w:val="nil"/>
            </w:tcBorders>
            <w:hideMark/>
          </w:tcPr>
          <w:p w14:paraId="44D274C4" w14:textId="77777777" w:rsidR="008F2FA4" w:rsidRPr="001377BD" w:rsidRDefault="008F2FA4"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58D64E94" w14:textId="77777777" w:rsidR="008F2FA4" w:rsidRPr="001377BD" w:rsidRDefault="008F2FA4"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309179A1" w14:textId="77777777" w:rsidR="008F2FA4" w:rsidRPr="001377BD" w:rsidRDefault="008F2FA4" w:rsidP="00C4529D">
            <w:pPr>
              <w:keepNext/>
              <w:rPr>
                <w:b/>
                <w:i/>
                <w:lang w:val="en-US"/>
              </w:rPr>
            </w:pPr>
            <w:r w:rsidRPr="001377BD">
              <w:rPr>
                <w:b/>
                <w:i/>
                <w:lang w:val="en-US"/>
              </w:rPr>
              <w:t>Number of countries</w:t>
            </w:r>
            <w:r w:rsidRPr="001377BD">
              <w:rPr>
                <w:b/>
                <w:iCs/>
                <w:lang w:val="en-US"/>
              </w:rPr>
              <w:t>:</w:t>
            </w:r>
          </w:p>
          <w:p w14:paraId="57F3E49D" w14:textId="77777777" w:rsidR="008F2FA4" w:rsidRPr="001377BD" w:rsidRDefault="008F2FA4" w:rsidP="00C4529D">
            <w:pPr>
              <w:keepNext/>
              <w:rPr>
                <w:b/>
                <w:i/>
                <w:lang w:val="en-US"/>
              </w:rPr>
            </w:pPr>
          </w:p>
        </w:tc>
      </w:tr>
      <w:tr w:rsidR="008F2FA4" w:rsidRPr="001377BD" w14:paraId="546D3082" w14:textId="77777777" w:rsidTr="00C4529D">
        <w:trPr>
          <w:cantSplit/>
        </w:trPr>
        <w:tc>
          <w:tcPr>
            <w:tcW w:w="9723" w:type="dxa"/>
            <w:gridSpan w:val="2"/>
            <w:tcBorders>
              <w:top w:val="single" w:sz="4" w:space="0" w:color="auto"/>
              <w:left w:val="nil"/>
              <w:bottom w:val="nil"/>
              <w:right w:val="nil"/>
            </w:tcBorders>
          </w:tcPr>
          <w:p w14:paraId="16635377" w14:textId="77777777" w:rsidR="008F2FA4" w:rsidRPr="001377BD" w:rsidRDefault="008F2FA4" w:rsidP="00C4529D">
            <w:pPr>
              <w:rPr>
                <w:bCs/>
                <w:iCs/>
                <w:lang w:val="en-US"/>
              </w:rPr>
            </w:pPr>
            <w:r w:rsidRPr="001377BD">
              <w:rPr>
                <w:b/>
                <w:i/>
                <w:lang w:val="en-US"/>
              </w:rPr>
              <w:t xml:space="preserve">Remarks </w:t>
            </w:r>
            <w:r w:rsidRPr="001377BD">
              <w:rPr>
                <w:bCs/>
                <w:iCs/>
                <w:lang w:val="en-US"/>
              </w:rPr>
              <w:t xml:space="preserve"> None</w:t>
            </w:r>
          </w:p>
          <w:p w14:paraId="7B85BB3E" w14:textId="77777777" w:rsidR="008F2FA4" w:rsidRPr="001377BD" w:rsidRDefault="008F2FA4" w:rsidP="00C4529D">
            <w:pPr>
              <w:rPr>
                <w:b/>
                <w:i/>
                <w:lang w:val="en-US"/>
              </w:rPr>
            </w:pPr>
          </w:p>
        </w:tc>
      </w:tr>
    </w:tbl>
    <w:p w14:paraId="7BEAD625" w14:textId="77777777" w:rsidR="008F2FA4" w:rsidRPr="001377BD" w:rsidRDefault="008F2FA4" w:rsidP="008F2FA4">
      <w:pPr>
        <w:pStyle w:val="Reasons"/>
      </w:pPr>
    </w:p>
    <w:p w14:paraId="112FCDD7" w14:textId="77777777" w:rsidR="002A219B" w:rsidRPr="001377BD" w:rsidRDefault="002A219B">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5B067322" w14:textId="71C5DFB0" w:rsidR="00280AEE" w:rsidRPr="001377BD" w:rsidRDefault="00280AEE" w:rsidP="00280AEE">
      <w:pPr>
        <w:pStyle w:val="Proposal"/>
      </w:pPr>
      <w:r w:rsidRPr="001377BD">
        <w:lastRenderedPageBreak/>
        <w:t>ADD</w:t>
      </w:r>
      <w:r w:rsidRPr="001377BD">
        <w:tab/>
        <w:t>EUR/XXXX</w:t>
      </w:r>
      <w:r w:rsidR="00BA5614" w:rsidRPr="001377BD">
        <w:t>A27A1/</w:t>
      </w:r>
      <w:r w:rsidRPr="001377BD">
        <w:t>12</w:t>
      </w:r>
    </w:p>
    <w:p w14:paraId="217BD2E5" w14:textId="3F1E4826" w:rsidR="00280AEE" w:rsidRPr="001377BD" w:rsidRDefault="00280AEE" w:rsidP="00280AEE">
      <w:pPr>
        <w:pStyle w:val="ResNo"/>
      </w:pPr>
      <w:r w:rsidRPr="001377BD">
        <w:t>Draft New Resolution [</w:t>
      </w:r>
      <w:r w:rsidR="00730551" w:rsidRPr="001377BD">
        <w:t>EUR-A10-1.</w:t>
      </w:r>
      <w:proofErr w:type="gramStart"/>
      <w:r w:rsidR="00730551" w:rsidRPr="001377BD">
        <w:t>10</w:t>
      </w:r>
      <w:r w:rsidRPr="001377BD">
        <w:t>](</w:t>
      </w:r>
      <w:proofErr w:type="gramEnd"/>
      <w:r w:rsidRPr="001377BD">
        <w:t>WRC-23)</w:t>
      </w:r>
    </w:p>
    <w:p w14:paraId="2656521E" w14:textId="407CA36A" w:rsidR="00280AEE" w:rsidRPr="001377BD" w:rsidRDefault="00280AEE" w:rsidP="00280AEE">
      <w:pPr>
        <w:pStyle w:val="Restitle"/>
      </w:pPr>
      <w:r w:rsidRPr="001377BD">
        <w:t xml:space="preserve">Revision of Resolution 739 </w:t>
      </w:r>
      <w:r w:rsidR="00A51B3C" w:rsidRPr="001377BD">
        <w:t>(Rev.WRC-19)</w:t>
      </w:r>
    </w:p>
    <w:p w14:paraId="589901D8" w14:textId="77777777" w:rsidR="00280AEE" w:rsidRPr="001377BD" w:rsidRDefault="00280AEE" w:rsidP="00280AEE">
      <w:pPr>
        <w:spacing w:before="280"/>
      </w:pPr>
      <w:r w:rsidRPr="001377BD">
        <w:t>The World Radiocommunication Conference (Dubai, 2023),</w:t>
      </w:r>
    </w:p>
    <w:p w14:paraId="00E8971C" w14:textId="77777777" w:rsidR="00280AEE" w:rsidRPr="001377BD" w:rsidRDefault="00280AEE" w:rsidP="00280AEE">
      <w:pPr>
        <w:pStyle w:val="Call"/>
      </w:pPr>
      <w:r w:rsidRPr="001377BD">
        <w:t>considering</w:t>
      </w:r>
    </w:p>
    <w:p w14:paraId="1121E73D" w14:textId="0D718F00" w:rsidR="000A2CC8" w:rsidRPr="001377BD" w:rsidRDefault="000A2CC8" w:rsidP="00DF1380">
      <w:pPr>
        <w:jc w:val="both"/>
      </w:pPr>
      <w:r w:rsidRPr="001377BD">
        <w:rPr>
          <w:i/>
        </w:rPr>
        <w:t>a)</w:t>
      </w:r>
      <w:r w:rsidRPr="001377BD">
        <w:tab/>
        <w:t>that primary service allocations have been made, in adjacent or nearby frequency bands, to the radio astronomy service (RAS) and to various space services, such as the fixed-satellite service (FSS), mobile-satellite service (MSS), broadcasting-satellite service (BSS) and radionavigation satellite service (RNSS), hereafter referred to as “active space services”;</w:t>
      </w:r>
    </w:p>
    <w:p w14:paraId="5CB0B84B" w14:textId="77777777" w:rsidR="000A2CC8" w:rsidRPr="001377BD" w:rsidRDefault="000A2CC8" w:rsidP="00DF1380">
      <w:pPr>
        <w:jc w:val="both"/>
      </w:pPr>
      <w:r w:rsidRPr="001377BD">
        <w:rPr>
          <w:i/>
          <w:iCs/>
        </w:rPr>
        <w:t>b)</w:t>
      </w:r>
      <w:r w:rsidRPr="001377BD">
        <w:tab/>
        <w:t>that unwanted emissions from active space services may cause unacceptable interference to the RAS;</w:t>
      </w:r>
    </w:p>
    <w:p w14:paraId="029B0ABD" w14:textId="77777777" w:rsidR="000A2CC8" w:rsidRPr="001377BD" w:rsidRDefault="000A2CC8" w:rsidP="00DF1380">
      <w:pPr>
        <w:jc w:val="both"/>
      </w:pPr>
      <w:r w:rsidRPr="001377BD">
        <w:rPr>
          <w:i/>
          <w:iCs/>
        </w:rPr>
        <w:t>c)</w:t>
      </w:r>
      <w:r w:rsidRPr="001377BD">
        <w:tab/>
        <w:t>that, in many cases, the frequencies used by the RAS are chosen to study natural phenomena producing radio emissions at frequencies fixed by the laws of nature, and therefore shifting frequency to avoid or mitigate interference problems may not be possible;</w:t>
      </w:r>
    </w:p>
    <w:p w14:paraId="10F7A0F2" w14:textId="6083CB1D" w:rsidR="000A2CC8" w:rsidRPr="001377BD" w:rsidRDefault="000A2CC8" w:rsidP="00DF1380">
      <w:pPr>
        <w:jc w:val="both"/>
      </w:pPr>
      <w:r w:rsidRPr="001377BD">
        <w:rPr>
          <w:i/>
          <w:iCs/>
        </w:rPr>
        <w:t>d)</w:t>
      </w:r>
      <w:r w:rsidRPr="001377BD">
        <w:tab/>
        <w:t xml:space="preserve">that there are an increasing number of satellite filings in the frequency bands listed in Table 1 </w:t>
      </w:r>
      <w:r w:rsidR="0081395C" w:rsidRPr="001377BD">
        <w:t>of</w:t>
      </w:r>
      <w:r w:rsidRPr="001377BD">
        <w:t xml:space="preserve"> this Resolution;</w:t>
      </w:r>
    </w:p>
    <w:p w14:paraId="06E624CF" w14:textId="1F12B305" w:rsidR="000A2CC8" w:rsidRPr="001377BD" w:rsidRDefault="000A2CC8" w:rsidP="00DF1380">
      <w:pPr>
        <w:jc w:val="both"/>
      </w:pPr>
      <w:r w:rsidRPr="001377BD">
        <w:rPr>
          <w:i/>
          <w:iCs/>
        </w:rPr>
        <w:t>e)</w:t>
      </w:r>
      <w:r w:rsidRPr="001377BD">
        <w:tab/>
        <w:t>that the current regulatory provisions and procedures may not be sufficient to ensure protection of the RAS from harmful interference produced by the increasing number of satellite networks,</w:t>
      </w:r>
    </w:p>
    <w:p w14:paraId="0E726A3D" w14:textId="77777777" w:rsidR="00280AEE" w:rsidRPr="001377BD" w:rsidRDefault="00280AEE" w:rsidP="00280AEE">
      <w:pPr>
        <w:pStyle w:val="Call"/>
        <w:rPr>
          <w:lang w:val="en-US"/>
        </w:rPr>
      </w:pPr>
      <w:r w:rsidRPr="001377BD">
        <w:rPr>
          <w:lang w:val="en-US"/>
        </w:rPr>
        <w:t>noting</w:t>
      </w:r>
    </w:p>
    <w:p w14:paraId="1045500F" w14:textId="6B1AC5D6" w:rsidR="00A52773" w:rsidRPr="001377BD" w:rsidRDefault="00A52773" w:rsidP="00D925DE">
      <w:pPr>
        <w:jc w:val="both"/>
      </w:pPr>
      <w:r w:rsidRPr="001377BD">
        <w:rPr>
          <w:i/>
          <w:iCs/>
        </w:rPr>
        <w:t>a)</w:t>
      </w:r>
      <w:r w:rsidRPr="001377BD">
        <w:tab/>
        <w:t xml:space="preserve">that Resolution </w:t>
      </w:r>
      <w:r w:rsidRPr="001377BD">
        <w:rPr>
          <w:b/>
        </w:rPr>
        <w:t>739 (Rev.WRC-19)</w:t>
      </w:r>
      <w:r w:rsidRPr="001377BD">
        <w:t xml:space="preserve"> applies </w:t>
      </w:r>
      <w:r w:rsidR="00D400A1" w:rsidRPr="001377BD">
        <w:t xml:space="preserve">under </w:t>
      </w:r>
      <w:r w:rsidRPr="001377BD">
        <w:t xml:space="preserve">No. </w:t>
      </w:r>
      <w:r w:rsidRPr="001377BD">
        <w:rPr>
          <w:b/>
        </w:rPr>
        <w:t>5.208B</w:t>
      </w:r>
      <w:r w:rsidRPr="001377BD">
        <w:t xml:space="preserve"> for the frequency bands listed in </w:t>
      </w:r>
      <w:r w:rsidR="00AB261D" w:rsidRPr="001377BD">
        <w:t xml:space="preserve">the </w:t>
      </w:r>
      <w:r w:rsidRPr="001377BD">
        <w:t xml:space="preserve">Annex to </w:t>
      </w:r>
      <w:r w:rsidR="00AB261D" w:rsidRPr="001377BD">
        <w:t>that Resolution</w:t>
      </w:r>
      <w:r w:rsidRPr="001377BD">
        <w:t>;</w:t>
      </w:r>
    </w:p>
    <w:p w14:paraId="4E1CFD74" w14:textId="2C928B6D" w:rsidR="00A52773" w:rsidRPr="001377BD" w:rsidRDefault="00A52773" w:rsidP="00D925DE">
      <w:pPr>
        <w:jc w:val="both"/>
      </w:pPr>
      <w:r w:rsidRPr="001377BD">
        <w:rPr>
          <w:i/>
          <w:iCs/>
        </w:rPr>
        <w:t>b)</w:t>
      </w:r>
      <w:r w:rsidRPr="001377BD">
        <w:tab/>
        <w:t>that</w:t>
      </w:r>
      <w:r w:rsidR="00284F27" w:rsidRPr="001377BD">
        <w:t>, according to</w:t>
      </w:r>
      <w:r w:rsidRPr="001377BD">
        <w:t xml:space="preserve"> </w:t>
      </w:r>
      <w:r w:rsidR="00C10E2A" w:rsidRPr="001377BD">
        <w:t xml:space="preserve">resolves 3 of </w:t>
      </w:r>
      <w:r w:rsidRPr="001377BD">
        <w:t xml:space="preserve">Resolution </w:t>
      </w:r>
      <w:r w:rsidRPr="001377BD">
        <w:rPr>
          <w:b/>
        </w:rPr>
        <w:t>739 (Rev.WRC-19)</w:t>
      </w:r>
      <w:r w:rsidR="00284F27" w:rsidRPr="001377BD">
        <w:rPr>
          <w:bCs/>
        </w:rPr>
        <w:t>,</w:t>
      </w:r>
      <w:r w:rsidRPr="001377BD">
        <w:t xml:space="preserve"> in case the unwanted emissions from the space station or satellite system cannot meet the values given in the Annex</w:t>
      </w:r>
      <w:r w:rsidR="00284F27" w:rsidRPr="001377BD">
        <w:t xml:space="preserve"> to that Resolution,</w:t>
      </w:r>
      <w:r w:rsidRPr="001377BD">
        <w:t xml:space="preserve"> the concerned administrations enter into a consultation process in order to achieve a mutually acceptable solution;</w:t>
      </w:r>
    </w:p>
    <w:p w14:paraId="49343936" w14:textId="513FC4A3" w:rsidR="00A52773" w:rsidRPr="001377BD" w:rsidRDefault="00A52773" w:rsidP="00D925DE">
      <w:pPr>
        <w:jc w:val="both"/>
      </w:pPr>
      <w:r w:rsidRPr="001377BD">
        <w:rPr>
          <w:i/>
          <w:iCs/>
        </w:rPr>
        <w:t>c)</w:t>
      </w:r>
      <w:r w:rsidRPr="001377BD">
        <w:tab/>
        <w:t xml:space="preserve">that Resolution </w:t>
      </w:r>
      <w:r w:rsidRPr="001377BD">
        <w:rPr>
          <w:b/>
        </w:rPr>
        <w:t>739 (Rev.WRC-19)</w:t>
      </w:r>
      <w:r w:rsidRPr="001377BD">
        <w:t xml:space="preserve"> defines thresholds to be met by any geostationary space station (Table 1 of Annex to Resolution </w:t>
      </w:r>
      <w:r w:rsidR="009D337F" w:rsidRPr="001377BD">
        <w:rPr>
          <w:b/>
        </w:rPr>
        <w:t>739 (Rev.WRC-19</w:t>
      </w:r>
      <w:r w:rsidRPr="001377BD">
        <w:t xml:space="preserve">) or by any single network of non-geostationary space stations (Table 2 of Annex to Resolution </w:t>
      </w:r>
      <w:r w:rsidR="009D337F" w:rsidRPr="001377BD">
        <w:rPr>
          <w:b/>
        </w:rPr>
        <w:t>739 (Rev.WRC-19</w:t>
      </w:r>
      <w:r w:rsidRPr="001377BD">
        <w:t>) in order to protect radio astronomy stations;</w:t>
      </w:r>
    </w:p>
    <w:p w14:paraId="73839FEF" w14:textId="77777777" w:rsidR="00A52773" w:rsidRPr="001377BD" w:rsidRDefault="00A52773" w:rsidP="00D925DE">
      <w:pPr>
        <w:jc w:val="both"/>
      </w:pPr>
      <w:r w:rsidRPr="001377BD">
        <w:rPr>
          <w:i/>
          <w:iCs/>
        </w:rPr>
        <w:t>d)</w:t>
      </w:r>
      <w:r w:rsidRPr="001377BD">
        <w:tab/>
        <w:t>that Recommendation ITU-R RA.769 provides, in Annex 1, the general consideration and assumptions used in the calculation of interference levels;</w:t>
      </w:r>
    </w:p>
    <w:p w14:paraId="1B9B936E" w14:textId="00B486CB" w:rsidR="00A52773" w:rsidRPr="001377BD" w:rsidRDefault="00A52773" w:rsidP="00D925DE">
      <w:pPr>
        <w:jc w:val="both"/>
      </w:pPr>
      <w:r w:rsidRPr="001377BD">
        <w:rPr>
          <w:i/>
          <w:iCs/>
        </w:rPr>
        <w:t>e)</w:t>
      </w:r>
      <w:r w:rsidRPr="001377BD">
        <w:tab/>
        <w:t>that Recommendation ITU-R RA.769 provides, in Table 1 and Table 2, the threshold levels of interference detrimental to radio</w:t>
      </w:r>
      <w:r w:rsidR="007A003A" w:rsidRPr="001377BD">
        <w:t xml:space="preserve"> </w:t>
      </w:r>
      <w:r w:rsidRPr="001377BD">
        <w:t>astronomy observations in some radio astronomy bands;</w:t>
      </w:r>
    </w:p>
    <w:p w14:paraId="3A73A353" w14:textId="5505776F" w:rsidR="00A52773" w:rsidRPr="001377BD" w:rsidRDefault="00A52773" w:rsidP="00D925DE">
      <w:pPr>
        <w:jc w:val="both"/>
      </w:pPr>
      <w:r w:rsidRPr="001377BD">
        <w:rPr>
          <w:i/>
          <w:iCs/>
        </w:rPr>
        <w:t>f)</w:t>
      </w:r>
      <w:r w:rsidRPr="001377BD">
        <w:tab/>
        <w:t>that Recommendation ITU-R RA.1631 provides, the typical maximum RAS antenna gains in order to derive the equivalent power lux density (</w:t>
      </w:r>
      <w:r w:rsidR="00EF4203" w:rsidRPr="001377BD">
        <w:rPr>
          <w:rFonts w:ascii="TimesNewRoman" w:eastAsiaTheme="minorHAnsi" w:hAnsi="TimesNewRoman" w:cs="TimesNewRoman"/>
          <w:szCs w:val="24"/>
          <w:lang w:val="en-US"/>
        </w:rPr>
        <w:t>epfd</w:t>
      </w:r>
      <w:r w:rsidRPr="001377BD">
        <w:rPr>
          <w:rFonts w:ascii="TimesNewRoman" w:eastAsiaTheme="minorHAnsi" w:hAnsi="TimesNewRoman" w:cs="TimesNewRoman"/>
          <w:szCs w:val="24"/>
          <w:lang w:val="en-US"/>
        </w:rPr>
        <w:t>) resulting from unwanted emission levels produced by a non-geostationary-satellite system at radio astronomy stations,</w:t>
      </w:r>
    </w:p>
    <w:p w14:paraId="26A487EA" w14:textId="77777777" w:rsidR="00280AEE" w:rsidRPr="001377BD" w:rsidRDefault="00280AEE" w:rsidP="00280AEE">
      <w:pPr>
        <w:pStyle w:val="Call"/>
        <w:rPr>
          <w:lang w:val="en-US"/>
        </w:rPr>
      </w:pPr>
      <w:r w:rsidRPr="001377BD">
        <w:rPr>
          <w:lang w:val="en-US"/>
        </w:rPr>
        <w:t>recognizing</w:t>
      </w:r>
    </w:p>
    <w:p w14:paraId="00233AC8" w14:textId="77777777" w:rsidR="00A81DB2" w:rsidRPr="001377BD" w:rsidRDefault="00A81DB2" w:rsidP="00D925DE">
      <w:pPr>
        <w:jc w:val="both"/>
        <w:rPr>
          <w:i/>
          <w:iCs/>
        </w:rPr>
      </w:pPr>
      <w:r w:rsidRPr="001377BD">
        <w:rPr>
          <w:i/>
          <w:iCs/>
        </w:rPr>
        <w:t>a)</w:t>
      </w:r>
      <w:r w:rsidRPr="001377BD">
        <w:rPr>
          <w:i/>
          <w:iCs/>
        </w:rPr>
        <w:tab/>
      </w:r>
      <w:r w:rsidRPr="001377BD">
        <w:t>that compatibility conditions between space services and passive services in the frequency bands pairs in Table 1 to this Resolution could not be fully developed at WRC-07;</w:t>
      </w:r>
    </w:p>
    <w:p w14:paraId="6292C972" w14:textId="04AC7D6F" w:rsidR="00A81DB2" w:rsidRPr="001377BD" w:rsidRDefault="00A81DB2" w:rsidP="00D925DE">
      <w:pPr>
        <w:jc w:val="both"/>
        <w:rPr>
          <w:i/>
          <w:iCs/>
        </w:rPr>
      </w:pPr>
      <w:r w:rsidRPr="001377BD">
        <w:rPr>
          <w:i/>
          <w:iCs/>
        </w:rPr>
        <w:lastRenderedPageBreak/>
        <w:t>b)</w:t>
      </w:r>
      <w:r w:rsidRPr="001377BD">
        <w:rPr>
          <w:i/>
          <w:iCs/>
        </w:rPr>
        <w:tab/>
      </w:r>
      <w:r w:rsidRPr="001377BD">
        <w:t xml:space="preserve">that Resolution </w:t>
      </w:r>
      <w:r w:rsidRPr="001377BD">
        <w:rPr>
          <w:b/>
          <w:bCs/>
        </w:rPr>
        <w:t>739 (Rev.WRC-19)</w:t>
      </w:r>
      <w:r w:rsidRPr="001377BD">
        <w:t xml:space="preserve"> contains no </w:t>
      </w:r>
      <w:bookmarkStart w:id="758" w:name="_Hlk141197325"/>
      <w:r w:rsidRPr="001377BD">
        <w:t xml:space="preserve">pfd/epfd threshold for unwanted emission from any </w:t>
      </w:r>
      <w:r w:rsidR="005B0CAC" w:rsidRPr="001377BD">
        <w:t>geostationary satellite orbit (</w:t>
      </w:r>
      <w:r w:rsidRPr="001377BD">
        <w:t>GSO</w:t>
      </w:r>
      <w:r w:rsidR="005B0CAC" w:rsidRPr="001377BD">
        <w:t>)</w:t>
      </w:r>
      <w:r w:rsidRPr="001377BD">
        <w:t>/non-GSO space station</w:t>
      </w:r>
      <w:bookmarkEnd w:id="758"/>
      <w:r w:rsidRPr="001377BD">
        <w:t xml:space="preserve"> in bands listed in Table 1 to this Resolution;</w:t>
      </w:r>
    </w:p>
    <w:p w14:paraId="3446FC7F" w14:textId="77777777" w:rsidR="00A81DB2" w:rsidRPr="001377BD" w:rsidRDefault="00A81DB2" w:rsidP="00D925DE">
      <w:pPr>
        <w:jc w:val="both"/>
        <w:rPr>
          <w:i/>
          <w:iCs/>
        </w:rPr>
      </w:pPr>
      <w:r w:rsidRPr="001377BD">
        <w:rPr>
          <w:i/>
          <w:iCs/>
        </w:rPr>
        <w:t>c)</w:t>
      </w:r>
      <w:r w:rsidRPr="001377BD">
        <w:rPr>
          <w:i/>
          <w:iCs/>
        </w:rPr>
        <w:tab/>
      </w:r>
      <w:r w:rsidRPr="001377BD">
        <w:t xml:space="preserve">that the current values provided in Resolution </w:t>
      </w:r>
      <w:r w:rsidRPr="001377BD">
        <w:rPr>
          <w:b/>
          <w:bCs/>
        </w:rPr>
        <w:t>739 (Rev.WRC-19)</w:t>
      </w:r>
      <w:r w:rsidRPr="001377BD">
        <w:t xml:space="preserve"> are derived from Recommendation ITU-R RA.769 and Recommendation ITU-R RA.1631,</w:t>
      </w:r>
    </w:p>
    <w:p w14:paraId="46C25928" w14:textId="6ADD6F05" w:rsidR="006630DA" w:rsidRPr="001377BD" w:rsidRDefault="006630DA" w:rsidP="006630DA">
      <w:pPr>
        <w:keepNext/>
        <w:keepLines/>
        <w:spacing w:before="160"/>
        <w:ind w:left="1134"/>
      </w:pPr>
      <w:r w:rsidRPr="001377BD">
        <w:rPr>
          <w:i/>
        </w:rPr>
        <w:t xml:space="preserve">resolves to invite the </w:t>
      </w:r>
      <w:r w:rsidR="00B171BC" w:rsidRPr="001377BD">
        <w:rPr>
          <w:i/>
        </w:rPr>
        <w:t>ITU-R</w:t>
      </w:r>
      <w:r w:rsidR="0025264C" w:rsidRPr="001377BD">
        <w:rPr>
          <w:i/>
        </w:rPr>
        <w:t xml:space="preserve"> to complete in time for WRC-27</w:t>
      </w:r>
    </w:p>
    <w:p w14:paraId="344E9F80" w14:textId="31580725" w:rsidR="00527CB6" w:rsidRPr="001377BD" w:rsidRDefault="007A003A" w:rsidP="00D925DE">
      <w:pPr>
        <w:jc w:val="both"/>
        <w:rPr>
          <w:iCs/>
        </w:rPr>
      </w:pPr>
      <w:r w:rsidRPr="001377BD">
        <w:rPr>
          <w:iCs/>
        </w:rPr>
        <w:t xml:space="preserve">the </w:t>
      </w:r>
      <w:r w:rsidR="00527CB6" w:rsidRPr="001377BD">
        <w:rPr>
          <w:iCs/>
        </w:rPr>
        <w:t xml:space="preserve">study </w:t>
      </w:r>
      <w:r w:rsidRPr="001377BD">
        <w:rPr>
          <w:iCs/>
        </w:rPr>
        <w:t xml:space="preserve">of </w:t>
      </w:r>
      <w:r w:rsidR="00527CB6" w:rsidRPr="001377BD">
        <w:rPr>
          <w:iCs/>
        </w:rPr>
        <w:t xml:space="preserve">the compatibility between the radio astronomy service and the active space services in certain adjacent and nearby frequency bands listed in Table 1 </w:t>
      </w:r>
      <w:r w:rsidR="00527CB6" w:rsidRPr="001377BD">
        <w:t xml:space="preserve">to this Resolution </w:t>
      </w:r>
      <w:r w:rsidR="00527CB6" w:rsidRPr="001377BD">
        <w:rPr>
          <w:iCs/>
        </w:rPr>
        <w:t xml:space="preserve">with a view to set the relevant thresholds levels </w:t>
      </w:r>
      <w:r w:rsidR="00527CB6" w:rsidRPr="001377BD">
        <w:t xml:space="preserve">for unwanted emissions from any GSO space station and from all non-GSO space stations and revise </w:t>
      </w:r>
      <w:r w:rsidR="00527CB6" w:rsidRPr="001377BD">
        <w:rPr>
          <w:iCs/>
        </w:rPr>
        <w:t xml:space="preserve">Resolution </w:t>
      </w:r>
      <w:r w:rsidR="00527CB6" w:rsidRPr="001377BD">
        <w:rPr>
          <w:b/>
        </w:rPr>
        <w:t>739 (Rev.WRC-19)</w:t>
      </w:r>
      <w:r w:rsidR="00527CB6" w:rsidRPr="001377BD">
        <w:rPr>
          <w:iCs/>
        </w:rPr>
        <w:t xml:space="preserve">, </w:t>
      </w:r>
    </w:p>
    <w:p w14:paraId="26B3E108" w14:textId="0B8449D1" w:rsidR="00280AEE" w:rsidRPr="001377BD" w:rsidRDefault="00280AEE" w:rsidP="00280AEE">
      <w:pPr>
        <w:pStyle w:val="TableNo"/>
      </w:pPr>
      <w:r w:rsidRPr="001377BD">
        <w:t>Table</w:t>
      </w:r>
      <w:r w:rsidR="006630DA" w:rsidRPr="001377BD">
        <w:t xml:space="preserve"> 1</w:t>
      </w:r>
    </w:p>
    <w:p w14:paraId="5DCCC8B2" w14:textId="0BF7E8C8" w:rsidR="00280AEE" w:rsidRPr="001377BD" w:rsidRDefault="00DC6D46" w:rsidP="00280AEE">
      <w:pPr>
        <w:pStyle w:val="Tabletitle"/>
      </w:pPr>
      <w:r w:rsidRPr="001377BD">
        <w:t>Frequency band pairs for consideration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4"/>
        <w:gridCol w:w="3453"/>
        <w:gridCol w:w="3022"/>
      </w:tblGrid>
      <w:tr w:rsidR="0087350D" w:rsidRPr="001377BD" w14:paraId="270D2BBB" w14:textId="77777777" w:rsidTr="0087350D">
        <w:trPr>
          <w:trHeight w:val="276"/>
        </w:trPr>
        <w:tc>
          <w:tcPr>
            <w:tcW w:w="1638" w:type="pct"/>
          </w:tcPr>
          <w:p w14:paraId="13135073" w14:textId="77777777" w:rsidR="0087350D" w:rsidRPr="001377BD" w:rsidRDefault="0087350D" w:rsidP="0087350D">
            <w:pPr>
              <w:pStyle w:val="Tablehead"/>
              <w:rPr>
                <w:noProof/>
                <w:lang w:val="en-US"/>
              </w:rPr>
            </w:pPr>
            <w:r w:rsidRPr="001377BD">
              <w:rPr>
                <w:noProof/>
                <w:lang w:val="en-US"/>
              </w:rPr>
              <w:t>Active space service frequency band</w:t>
            </w:r>
          </w:p>
        </w:tc>
        <w:tc>
          <w:tcPr>
            <w:tcW w:w="1793" w:type="pct"/>
          </w:tcPr>
          <w:p w14:paraId="67020A57" w14:textId="77777777" w:rsidR="0087350D" w:rsidRPr="001377BD" w:rsidRDefault="0087350D" w:rsidP="0087350D">
            <w:pPr>
              <w:pStyle w:val="Tablehead"/>
              <w:rPr>
                <w:noProof/>
                <w:lang w:val="en-US"/>
              </w:rPr>
            </w:pPr>
            <w:r w:rsidRPr="001377BD">
              <w:rPr>
                <w:noProof/>
                <w:lang w:val="en-US"/>
              </w:rPr>
              <w:t>Active space service (space-to-Earth)</w:t>
            </w:r>
          </w:p>
        </w:tc>
        <w:tc>
          <w:tcPr>
            <w:tcW w:w="1569" w:type="pct"/>
          </w:tcPr>
          <w:p w14:paraId="54539F25" w14:textId="77777777" w:rsidR="0087350D" w:rsidRPr="001377BD" w:rsidRDefault="0087350D" w:rsidP="0087350D">
            <w:pPr>
              <w:pStyle w:val="Tablehead"/>
              <w:rPr>
                <w:noProof/>
                <w:lang w:val="fr-CH"/>
              </w:rPr>
            </w:pPr>
            <w:r w:rsidRPr="001377BD">
              <w:rPr>
                <w:noProof/>
                <w:lang w:val="fr-CH"/>
              </w:rPr>
              <w:t>Radio astronomy frequency band</w:t>
            </w:r>
          </w:p>
        </w:tc>
      </w:tr>
      <w:tr w:rsidR="0087350D" w:rsidRPr="001377BD" w14:paraId="6B2DDC9A" w14:textId="77777777" w:rsidTr="0087350D">
        <w:trPr>
          <w:trHeight w:val="276"/>
        </w:trPr>
        <w:tc>
          <w:tcPr>
            <w:tcW w:w="1638" w:type="pct"/>
          </w:tcPr>
          <w:p w14:paraId="3F535DE1" w14:textId="77777777" w:rsidR="0087350D" w:rsidRPr="001377BD" w:rsidRDefault="0087350D" w:rsidP="0087350D">
            <w:pPr>
              <w:pStyle w:val="Tabletext"/>
              <w:rPr>
                <w:noProof/>
                <w:lang w:val="fr-FR"/>
              </w:rPr>
            </w:pPr>
            <w:r w:rsidRPr="001377BD">
              <w:rPr>
                <w:noProof/>
                <w:lang w:val="fr-FR"/>
              </w:rPr>
              <w:t>71-76 GHz</w:t>
            </w:r>
          </w:p>
        </w:tc>
        <w:tc>
          <w:tcPr>
            <w:tcW w:w="1793" w:type="pct"/>
          </w:tcPr>
          <w:p w14:paraId="7C455C5F" w14:textId="77777777" w:rsidR="0087350D" w:rsidRPr="001377BD" w:rsidRDefault="0087350D" w:rsidP="0087350D">
            <w:pPr>
              <w:pStyle w:val="Tabletext"/>
              <w:rPr>
                <w:noProof/>
                <w:lang w:val="fr-FR"/>
              </w:rPr>
            </w:pPr>
            <w:r w:rsidRPr="001377BD">
              <w:rPr>
                <w:noProof/>
                <w:lang w:val="fr-FR"/>
              </w:rPr>
              <w:t xml:space="preserve">FSS, MSS </w:t>
            </w:r>
          </w:p>
        </w:tc>
        <w:tc>
          <w:tcPr>
            <w:tcW w:w="1569" w:type="pct"/>
            <w:vAlign w:val="center"/>
          </w:tcPr>
          <w:p w14:paraId="0BF5AE56" w14:textId="77777777" w:rsidR="0087350D" w:rsidRPr="001377BD" w:rsidRDefault="0087350D" w:rsidP="0087350D">
            <w:pPr>
              <w:pStyle w:val="Tabletext"/>
              <w:rPr>
                <w:noProof/>
                <w:lang w:val="fr-FR"/>
              </w:rPr>
            </w:pPr>
            <w:r w:rsidRPr="001377BD">
              <w:rPr>
                <w:noProof/>
                <w:lang w:val="fr-FR"/>
              </w:rPr>
              <w:t>76-81 GHz</w:t>
            </w:r>
          </w:p>
        </w:tc>
      </w:tr>
      <w:tr w:rsidR="0087350D" w:rsidRPr="001377BD" w14:paraId="1AD5A714" w14:textId="77777777" w:rsidTr="0087350D">
        <w:trPr>
          <w:trHeight w:val="276"/>
        </w:trPr>
        <w:tc>
          <w:tcPr>
            <w:tcW w:w="1638" w:type="pct"/>
          </w:tcPr>
          <w:p w14:paraId="5974E519" w14:textId="77777777" w:rsidR="0087350D" w:rsidRPr="001377BD" w:rsidRDefault="0087350D" w:rsidP="0087350D">
            <w:pPr>
              <w:pStyle w:val="Tabletext"/>
              <w:rPr>
                <w:noProof/>
                <w:lang w:val="fr-FR"/>
              </w:rPr>
            </w:pPr>
            <w:r w:rsidRPr="001377BD">
              <w:rPr>
                <w:noProof/>
                <w:lang w:val="fr-FR"/>
              </w:rPr>
              <w:t>123-130 GHz</w:t>
            </w:r>
          </w:p>
        </w:tc>
        <w:tc>
          <w:tcPr>
            <w:tcW w:w="1793" w:type="pct"/>
          </w:tcPr>
          <w:p w14:paraId="7485D24F" w14:textId="77777777" w:rsidR="0087350D" w:rsidRPr="001377BD" w:rsidRDefault="0087350D" w:rsidP="0087350D">
            <w:pPr>
              <w:pStyle w:val="Tabletext"/>
              <w:rPr>
                <w:noProof/>
                <w:lang w:val="fr-FR"/>
              </w:rPr>
            </w:pPr>
            <w:r w:rsidRPr="001377BD">
              <w:rPr>
                <w:noProof/>
                <w:lang w:val="fr-FR"/>
              </w:rPr>
              <w:t xml:space="preserve">FSS </w:t>
            </w:r>
          </w:p>
        </w:tc>
        <w:tc>
          <w:tcPr>
            <w:tcW w:w="1569" w:type="pct"/>
            <w:vAlign w:val="center"/>
          </w:tcPr>
          <w:p w14:paraId="4CE225EC" w14:textId="77777777" w:rsidR="0087350D" w:rsidRPr="001377BD" w:rsidRDefault="0087350D" w:rsidP="0087350D">
            <w:pPr>
              <w:pStyle w:val="Tabletext"/>
              <w:rPr>
                <w:noProof/>
                <w:lang w:val="fr-FR"/>
              </w:rPr>
            </w:pPr>
            <w:r w:rsidRPr="001377BD">
              <w:rPr>
                <w:noProof/>
                <w:lang w:val="fr-FR"/>
              </w:rPr>
              <w:t>130-134 GHz</w:t>
            </w:r>
          </w:p>
        </w:tc>
      </w:tr>
      <w:tr w:rsidR="0087350D" w:rsidRPr="001377BD" w14:paraId="1EE54055" w14:textId="77777777" w:rsidTr="0087350D">
        <w:trPr>
          <w:trHeight w:val="276"/>
        </w:trPr>
        <w:tc>
          <w:tcPr>
            <w:tcW w:w="1638" w:type="pct"/>
          </w:tcPr>
          <w:p w14:paraId="117763AA" w14:textId="77777777" w:rsidR="0087350D" w:rsidRPr="001377BD" w:rsidRDefault="0087350D" w:rsidP="0087350D">
            <w:pPr>
              <w:pStyle w:val="Tabletext"/>
              <w:rPr>
                <w:noProof/>
                <w:lang w:val="fr-FR"/>
              </w:rPr>
            </w:pPr>
            <w:r w:rsidRPr="001377BD">
              <w:rPr>
                <w:noProof/>
                <w:lang w:val="fr-FR"/>
              </w:rPr>
              <w:t>167-174.5 GHz</w:t>
            </w:r>
          </w:p>
        </w:tc>
        <w:tc>
          <w:tcPr>
            <w:tcW w:w="1793" w:type="pct"/>
          </w:tcPr>
          <w:p w14:paraId="2C37297B" w14:textId="77777777" w:rsidR="0087350D" w:rsidRPr="001377BD" w:rsidRDefault="0087350D" w:rsidP="0087350D">
            <w:pPr>
              <w:pStyle w:val="Tabletext"/>
              <w:rPr>
                <w:noProof/>
                <w:lang w:val="fr-FR"/>
              </w:rPr>
            </w:pPr>
            <w:r w:rsidRPr="001377BD">
              <w:rPr>
                <w:noProof/>
                <w:lang w:val="fr-FR"/>
              </w:rPr>
              <w:t xml:space="preserve">FSS  </w:t>
            </w:r>
          </w:p>
        </w:tc>
        <w:tc>
          <w:tcPr>
            <w:tcW w:w="1569" w:type="pct"/>
            <w:vAlign w:val="center"/>
          </w:tcPr>
          <w:p w14:paraId="5B3F1A6A" w14:textId="77777777" w:rsidR="0087350D" w:rsidRPr="001377BD" w:rsidRDefault="0087350D" w:rsidP="0087350D">
            <w:pPr>
              <w:pStyle w:val="Tabletext"/>
              <w:rPr>
                <w:noProof/>
                <w:lang w:val="fr-FR"/>
              </w:rPr>
            </w:pPr>
            <w:r w:rsidRPr="001377BD">
              <w:rPr>
                <w:noProof/>
                <w:lang w:val="fr-FR"/>
              </w:rPr>
              <w:t>164-167 GHz</w:t>
            </w:r>
          </w:p>
        </w:tc>
      </w:tr>
      <w:tr w:rsidR="0087350D" w:rsidRPr="001377BD" w14:paraId="157EDCEB" w14:textId="77777777" w:rsidTr="0087350D">
        <w:trPr>
          <w:trHeight w:val="276"/>
        </w:trPr>
        <w:tc>
          <w:tcPr>
            <w:tcW w:w="1638" w:type="pct"/>
          </w:tcPr>
          <w:p w14:paraId="5BE1BEF7" w14:textId="77777777" w:rsidR="0087350D" w:rsidRPr="001377BD" w:rsidRDefault="0087350D" w:rsidP="0087350D">
            <w:pPr>
              <w:pStyle w:val="Tabletext"/>
              <w:rPr>
                <w:noProof/>
                <w:lang w:val="fr-FR"/>
              </w:rPr>
            </w:pPr>
            <w:r w:rsidRPr="001377BD">
              <w:rPr>
                <w:noProof/>
                <w:lang w:val="fr-FR"/>
              </w:rPr>
              <w:t>232-235 GHz</w:t>
            </w:r>
          </w:p>
        </w:tc>
        <w:tc>
          <w:tcPr>
            <w:tcW w:w="1793" w:type="pct"/>
          </w:tcPr>
          <w:p w14:paraId="7E67EB82" w14:textId="77777777" w:rsidR="0087350D" w:rsidRPr="001377BD" w:rsidRDefault="0087350D" w:rsidP="0087350D">
            <w:pPr>
              <w:pStyle w:val="Tabletext"/>
              <w:rPr>
                <w:noProof/>
                <w:lang w:val="fr-FR"/>
              </w:rPr>
            </w:pPr>
            <w:r w:rsidRPr="001377BD">
              <w:rPr>
                <w:noProof/>
                <w:lang w:val="fr-FR"/>
              </w:rPr>
              <w:t xml:space="preserve">FSS  </w:t>
            </w:r>
          </w:p>
        </w:tc>
        <w:tc>
          <w:tcPr>
            <w:tcW w:w="1569" w:type="pct"/>
            <w:vAlign w:val="center"/>
          </w:tcPr>
          <w:p w14:paraId="73C2DC00" w14:textId="77777777" w:rsidR="0087350D" w:rsidRPr="001377BD" w:rsidRDefault="0087350D" w:rsidP="0087350D">
            <w:pPr>
              <w:pStyle w:val="Tabletext"/>
              <w:rPr>
                <w:noProof/>
                <w:lang w:val="fr-FR"/>
              </w:rPr>
            </w:pPr>
            <w:r w:rsidRPr="001377BD">
              <w:rPr>
                <w:noProof/>
                <w:lang w:val="fr-FR"/>
              </w:rPr>
              <w:t>226-231.5 GHz</w:t>
            </w:r>
          </w:p>
        </w:tc>
      </w:tr>
    </w:tbl>
    <w:p w14:paraId="4FC12D5B" w14:textId="77777777" w:rsidR="00280AEE" w:rsidRPr="001377BD" w:rsidRDefault="00280AEE" w:rsidP="00280AEE">
      <w:pPr>
        <w:pStyle w:val="Call"/>
        <w:rPr>
          <w:lang w:val="en-US"/>
        </w:rPr>
      </w:pPr>
      <w:r w:rsidRPr="001377BD">
        <w:rPr>
          <w:lang w:val="en-US"/>
        </w:rPr>
        <w:t>invites administrations</w:t>
      </w:r>
    </w:p>
    <w:p w14:paraId="2373F005" w14:textId="23A56CC3" w:rsidR="00812809" w:rsidRPr="001377BD" w:rsidRDefault="00812809" w:rsidP="00D925DE">
      <w:pPr>
        <w:jc w:val="both"/>
      </w:pPr>
      <w:r w:rsidRPr="001377BD">
        <w:t xml:space="preserve">to participate actively in the studies and provide the information required for the studies listed in the </w:t>
      </w:r>
      <w:r w:rsidRPr="001377BD">
        <w:rPr>
          <w:i/>
        </w:rPr>
        <w:t xml:space="preserve">resolves to invite </w:t>
      </w:r>
      <w:r w:rsidR="00B171BC" w:rsidRPr="001377BD">
        <w:rPr>
          <w:i/>
        </w:rPr>
        <w:t>ITU-R</w:t>
      </w:r>
      <w:r w:rsidRPr="001377BD">
        <w:rPr>
          <w:i/>
        </w:rPr>
        <w:t xml:space="preserve"> to complete in time for WRC-27 </w:t>
      </w:r>
      <w:r w:rsidRPr="001377BD">
        <w:t>by submitting contributions to ITU-R,</w:t>
      </w:r>
    </w:p>
    <w:p w14:paraId="30D6D8D7" w14:textId="77777777" w:rsidR="00280AEE" w:rsidRPr="001377BD" w:rsidRDefault="00280AEE" w:rsidP="00280AEE">
      <w:pPr>
        <w:pStyle w:val="Call"/>
        <w:rPr>
          <w:szCs w:val="24"/>
        </w:rPr>
      </w:pPr>
      <w:bookmarkStart w:id="759" w:name="_Hlk145439637"/>
      <w:r w:rsidRPr="001377BD">
        <w:rPr>
          <w:szCs w:val="24"/>
        </w:rPr>
        <w:t xml:space="preserve">resolves to invite the 2027 World Radiocommunication Conference </w:t>
      </w:r>
    </w:p>
    <w:bookmarkEnd w:id="759"/>
    <w:p w14:paraId="7ED0B83E" w14:textId="77777777" w:rsidR="00D925DE" w:rsidRPr="001377BD" w:rsidRDefault="00D925DE" w:rsidP="00D925DE">
      <w:pPr>
        <w:jc w:val="both"/>
      </w:pPr>
      <w:r w:rsidRPr="001377BD">
        <w:t xml:space="preserve">to consider the results of studies and take necessary actions, such as a potential update of Resolution </w:t>
      </w:r>
      <w:r w:rsidRPr="001377BD">
        <w:rPr>
          <w:b/>
        </w:rPr>
        <w:t>739</w:t>
      </w:r>
      <w:r w:rsidRPr="001377BD">
        <w:t xml:space="preserve"> </w:t>
      </w:r>
      <w:r w:rsidRPr="001377BD">
        <w:rPr>
          <w:b/>
          <w:bCs/>
        </w:rPr>
        <w:t>(Rev.WRC</w:t>
      </w:r>
      <w:r w:rsidRPr="001377BD">
        <w:rPr>
          <w:b/>
          <w:bCs/>
        </w:rPr>
        <w:noBreakHyphen/>
        <w:t>19)</w:t>
      </w:r>
      <w:r w:rsidRPr="001377BD">
        <w:t>.</w:t>
      </w:r>
    </w:p>
    <w:p w14:paraId="5D385A81" w14:textId="77777777" w:rsidR="00280AEE" w:rsidRPr="001377BD" w:rsidRDefault="00280AEE" w:rsidP="00280AEE">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346ED270" w14:textId="74080640" w:rsidR="00DC05CC" w:rsidRPr="001377BD" w:rsidRDefault="00DC05CC" w:rsidP="00DC05CC">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DC05CC" w:rsidRPr="001377BD" w14:paraId="02EB5994" w14:textId="77777777" w:rsidTr="00090946">
        <w:trPr>
          <w:cantSplit/>
        </w:trPr>
        <w:tc>
          <w:tcPr>
            <w:tcW w:w="9723" w:type="dxa"/>
            <w:gridSpan w:val="2"/>
            <w:hideMark/>
          </w:tcPr>
          <w:p w14:paraId="1A8BDEB4" w14:textId="5D557145" w:rsidR="00DC05CC" w:rsidRPr="001377BD" w:rsidRDefault="00DC05CC" w:rsidP="00090946">
            <w:pPr>
              <w:keepNext/>
              <w:spacing w:before="240"/>
              <w:rPr>
                <w:b/>
                <w:bCs/>
                <w:lang w:val="en-US"/>
              </w:rPr>
            </w:pPr>
            <w:r w:rsidRPr="001377BD">
              <w:rPr>
                <w:b/>
                <w:bCs/>
                <w:lang w:val="en-US"/>
              </w:rPr>
              <w:t xml:space="preserve">Subject: </w:t>
            </w:r>
            <w:r w:rsidRPr="001377BD">
              <w:t xml:space="preserve"> </w:t>
            </w:r>
            <w:r w:rsidRPr="001377BD">
              <w:rPr>
                <w:b/>
                <w:bCs/>
                <w:lang w:val="en-US"/>
              </w:rPr>
              <w:t xml:space="preserve">Revision of Resolution 739 </w:t>
            </w:r>
            <w:r w:rsidRPr="001377BD">
              <w:rPr>
                <w:b/>
                <w:color w:val="000000"/>
                <w:szCs w:val="24"/>
              </w:rPr>
              <w:t xml:space="preserve">to address the protection of a number of </w:t>
            </w:r>
            <w:r w:rsidR="00730551" w:rsidRPr="001377BD">
              <w:rPr>
                <w:b/>
                <w:color w:val="000000"/>
                <w:szCs w:val="24"/>
              </w:rPr>
              <w:t xml:space="preserve">frequency </w:t>
            </w:r>
            <w:r w:rsidRPr="001377BD">
              <w:rPr>
                <w:b/>
                <w:color w:val="000000"/>
                <w:szCs w:val="24"/>
              </w:rPr>
              <w:t>bands above 76</w:t>
            </w:r>
            <w:r w:rsidR="00730551" w:rsidRPr="001377BD">
              <w:rPr>
                <w:b/>
                <w:color w:val="000000"/>
                <w:szCs w:val="24"/>
              </w:rPr>
              <w:t> </w:t>
            </w:r>
            <w:r w:rsidRPr="001377BD">
              <w:rPr>
                <w:b/>
                <w:color w:val="000000"/>
                <w:szCs w:val="24"/>
              </w:rPr>
              <w:t>GHz allocated to</w:t>
            </w:r>
            <w:r w:rsidR="00730551" w:rsidRPr="001377BD">
              <w:rPr>
                <w:b/>
                <w:color w:val="000000"/>
                <w:szCs w:val="24"/>
              </w:rPr>
              <w:t xml:space="preserve"> the radio astronomy service</w:t>
            </w:r>
            <w:r w:rsidRPr="001377BD">
              <w:rPr>
                <w:b/>
                <w:color w:val="000000"/>
                <w:szCs w:val="24"/>
              </w:rPr>
              <w:t xml:space="preserve"> from</w:t>
            </w:r>
            <w:r w:rsidRPr="001377BD">
              <w:t xml:space="preserve"> </w:t>
            </w:r>
            <w:r w:rsidRPr="001377BD">
              <w:rPr>
                <w:b/>
                <w:color w:val="000000"/>
                <w:szCs w:val="24"/>
              </w:rPr>
              <w:t>downlink emissions of active space services operating in adjacent and nearby frequency bands</w:t>
            </w:r>
          </w:p>
        </w:tc>
      </w:tr>
      <w:tr w:rsidR="00DC05CC" w:rsidRPr="001377BD" w14:paraId="14068866" w14:textId="77777777" w:rsidTr="00090946">
        <w:trPr>
          <w:cantSplit/>
        </w:trPr>
        <w:tc>
          <w:tcPr>
            <w:tcW w:w="9723" w:type="dxa"/>
            <w:gridSpan w:val="2"/>
            <w:tcBorders>
              <w:top w:val="nil"/>
              <w:left w:val="nil"/>
              <w:bottom w:val="single" w:sz="4" w:space="0" w:color="auto"/>
              <w:right w:val="nil"/>
            </w:tcBorders>
            <w:hideMark/>
          </w:tcPr>
          <w:p w14:paraId="19D824C0" w14:textId="77777777" w:rsidR="00DC05CC" w:rsidRPr="001377BD" w:rsidRDefault="00DC05CC" w:rsidP="00090946">
            <w:pPr>
              <w:keepNext/>
              <w:spacing w:before="240" w:after="120"/>
              <w:rPr>
                <w:b/>
                <w:i/>
                <w:color w:val="000000"/>
                <w:lang w:val="en-US"/>
              </w:rPr>
            </w:pPr>
            <w:r w:rsidRPr="001377BD">
              <w:rPr>
                <w:b/>
                <w:bCs/>
                <w:lang w:val="en-US"/>
              </w:rPr>
              <w:t xml:space="preserve">Origin: </w:t>
            </w:r>
            <w:r w:rsidRPr="001377BD">
              <w:rPr>
                <w:lang w:val="en-US"/>
              </w:rPr>
              <w:t>CEPT</w:t>
            </w:r>
          </w:p>
        </w:tc>
      </w:tr>
      <w:tr w:rsidR="00DC05CC" w:rsidRPr="001377BD" w14:paraId="2128150E" w14:textId="77777777" w:rsidTr="00090946">
        <w:trPr>
          <w:cantSplit/>
        </w:trPr>
        <w:tc>
          <w:tcPr>
            <w:tcW w:w="9723" w:type="dxa"/>
            <w:gridSpan w:val="2"/>
            <w:tcBorders>
              <w:top w:val="single" w:sz="4" w:space="0" w:color="auto"/>
              <w:left w:val="nil"/>
              <w:bottom w:val="single" w:sz="4" w:space="0" w:color="auto"/>
              <w:right w:val="nil"/>
            </w:tcBorders>
          </w:tcPr>
          <w:p w14:paraId="59AB6B16" w14:textId="77777777" w:rsidR="00DC05CC" w:rsidRPr="001377BD" w:rsidRDefault="00DC05CC" w:rsidP="00090946">
            <w:pPr>
              <w:keepNext/>
              <w:rPr>
                <w:b/>
                <w:iCs/>
                <w:color w:val="000000"/>
                <w:lang w:val="en-US"/>
              </w:rPr>
            </w:pPr>
            <w:r w:rsidRPr="001377BD">
              <w:rPr>
                <w:b/>
                <w:i/>
                <w:color w:val="000000"/>
                <w:lang w:val="en-US"/>
              </w:rPr>
              <w:t>Proposal</w:t>
            </w:r>
            <w:r w:rsidRPr="001377BD">
              <w:rPr>
                <w:b/>
                <w:iCs/>
                <w:color w:val="000000"/>
                <w:lang w:val="en-US"/>
              </w:rPr>
              <w:t>:</w:t>
            </w:r>
          </w:p>
          <w:p w14:paraId="20380BC4" w14:textId="7ADA9F9C" w:rsidR="00DC05CC" w:rsidRPr="001377BD" w:rsidRDefault="00DC05CC" w:rsidP="00090946">
            <w:r w:rsidRPr="001377BD">
              <w:rPr>
                <w:lang w:val="en-US"/>
              </w:rPr>
              <w:t>S</w:t>
            </w:r>
            <w:r w:rsidRPr="001377BD">
              <w:t xml:space="preserve">tudies regarding the compatibility between the radio astronomy service and the active space services in certain adjacent and nearby frequency bands in accordance with Resolution </w:t>
            </w:r>
            <w:r w:rsidRPr="001377BD">
              <w:rPr>
                <w:b/>
                <w:bCs/>
              </w:rPr>
              <w:t>[EUR-</w:t>
            </w:r>
            <w:r w:rsidR="00730551" w:rsidRPr="001377BD">
              <w:rPr>
                <w:b/>
                <w:bCs/>
              </w:rPr>
              <w:t>A</w:t>
            </w:r>
            <w:r w:rsidRPr="001377BD">
              <w:rPr>
                <w:b/>
                <w:bCs/>
              </w:rPr>
              <w:t>10-</w:t>
            </w:r>
            <w:r w:rsidR="00730551" w:rsidRPr="001377BD">
              <w:rPr>
                <w:b/>
                <w:bCs/>
              </w:rPr>
              <w:t>1.10</w:t>
            </w:r>
            <w:r w:rsidRPr="001377BD">
              <w:rPr>
                <w:b/>
                <w:bCs/>
              </w:rPr>
              <w:t>]</w:t>
            </w:r>
            <w:r w:rsidRPr="001377BD">
              <w:t xml:space="preserve"> </w:t>
            </w:r>
            <w:r w:rsidRPr="001377BD">
              <w:rPr>
                <w:b/>
                <w:bCs/>
              </w:rPr>
              <w:t>(WRC-23)</w:t>
            </w:r>
            <w:r w:rsidRPr="001377BD">
              <w:t xml:space="preserve">, in order to review and update tables of threshold levels in Resolution </w:t>
            </w:r>
            <w:r w:rsidRPr="001377BD">
              <w:rPr>
                <w:b/>
              </w:rPr>
              <w:t>739</w:t>
            </w:r>
            <w:r w:rsidR="00730551" w:rsidRPr="001377BD">
              <w:rPr>
                <w:b/>
              </w:rPr>
              <w:t> </w:t>
            </w:r>
            <w:r w:rsidRPr="001377BD">
              <w:rPr>
                <w:b/>
                <w:bCs/>
              </w:rPr>
              <w:t>(WRC-19)</w:t>
            </w:r>
            <w:r w:rsidRPr="001377BD">
              <w:rPr>
                <w:lang w:val="da-DK"/>
              </w:rPr>
              <w:t>;</w:t>
            </w:r>
            <w:r w:rsidRPr="001377BD">
              <w:t xml:space="preserve"> </w:t>
            </w:r>
          </w:p>
        </w:tc>
      </w:tr>
      <w:tr w:rsidR="00DC05CC" w:rsidRPr="001377BD" w14:paraId="68B0BDC0" w14:textId="77777777" w:rsidTr="00090946">
        <w:trPr>
          <w:cantSplit/>
        </w:trPr>
        <w:tc>
          <w:tcPr>
            <w:tcW w:w="9723" w:type="dxa"/>
            <w:gridSpan w:val="2"/>
            <w:tcBorders>
              <w:top w:val="single" w:sz="4" w:space="0" w:color="auto"/>
              <w:left w:val="nil"/>
              <w:bottom w:val="single" w:sz="4" w:space="0" w:color="auto"/>
              <w:right w:val="nil"/>
            </w:tcBorders>
          </w:tcPr>
          <w:p w14:paraId="19BC6C11" w14:textId="77777777" w:rsidR="00DC05CC" w:rsidRPr="001377BD" w:rsidRDefault="00DC05CC" w:rsidP="00090946">
            <w:pPr>
              <w:keepNext/>
              <w:rPr>
                <w:b/>
                <w:i/>
                <w:lang w:val="en-US"/>
              </w:rPr>
            </w:pPr>
            <w:r w:rsidRPr="001377BD">
              <w:rPr>
                <w:b/>
                <w:i/>
                <w:lang w:val="en-US"/>
              </w:rPr>
              <w:t>Background/reason</w:t>
            </w:r>
            <w:r w:rsidRPr="001377BD">
              <w:rPr>
                <w:b/>
                <w:iCs/>
                <w:lang w:val="en-US"/>
              </w:rPr>
              <w:t>:</w:t>
            </w:r>
          </w:p>
          <w:p w14:paraId="6C8A8192" w14:textId="77777777" w:rsidR="00DC05CC" w:rsidRPr="001377BD" w:rsidRDefault="00DC05CC" w:rsidP="00090946">
            <w:r w:rsidRPr="001377BD">
              <w:t xml:space="preserve">Resolution </w:t>
            </w:r>
            <w:r w:rsidRPr="001377BD">
              <w:rPr>
                <w:rStyle w:val="lev"/>
              </w:rPr>
              <w:t>776 (WRC-19)</w:t>
            </w:r>
            <w:r w:rsidRPr="001377BD">
              <w:t xml:space="preserve"> calls for studies to define the conditions for the use of the frequency bands 71-76 GHz and 81-86 GHz by stations in the satellites services to ensure compatibility with passive services.</w:t>
            </w:r>
          </w:p>
          <w:p w14:paraId="18999D20" w14:textId="77777777" w:rsidR="00DC05CC" w:rsidRPr="001377BD" w:rsidRDefault="00DC05CC" w:rsidP="00090946">
            <w:r w:rsidRPr="001377BD">
              <w:t xml:space="preserve">Based on this initial framework for studies, a proposal is made for a new WRC-27 agenda item that addresses the protection of a number of bands above 76 GHz allocated to RAS on a primary basis from downlink emissions of active space services operating in adjacent and nearby frequency bands, where no related provision exist to protect RAS, with a view to amend Resolution </w:t>
            </w:r>
            <w:r w:rsidRPr="001377BD">
              <w:rPr>
                <w:rStyle w:val="lev"/>
              </w:rPr>
              <w:t>739 (Rev. WRC-19)</w:t>
            </w:r>
            <w:r w:rsidRPr="001377BD">
              <w:t xml:space="preserve">. The Annex to Resolution </w:t>
            </w:r>
            <w:r w:rsidRPr="001377BD">
              <w:rPr>
                <w:rStyle w:val="lev"/>
              </w:rPr>
              <w:t>739 (Rev. WRC-19)</w:t>
            </w:r>
            <w:r w:rsidRPr="001377BD">
              <w:t xml:space="preserve"> defines thresholds that apply to any GSO space station (Table 1) and to all space stations of a non-GSO satellite system (Table 2) with respect to radio astronomy sites. Thresholds applicable under Resolution </w:t>
            </w:r>
            <w:r w:rsidRPr="001377BD">
              <w:rPr>
                <w:rStyle w:val="lev"/>
              </w:rPr>
              <w:t>739 (Rev. WRC-19)</w:t>
            </w:r>
            <w:r w:rsidRPr="001377BD">
              <w:t xml:space="preserve"> do not consider the aggregate impact from multiples satellite systems on a radio astronomy station.</w:t>
            </w:r>
          </w:p>
          <w:p w14:paraId="582D9B6E" w14:textId="275C9BFA" w:rsidR="00DC05CC" w:rsidRPr="001377BD" w:rsidRDefault="00DC05CC" w:rsidP="00090946">
            <w:r w:rsidRPr="001377BD">
              <w:t xml:space="preserve">The Q/V </w:t>
            </w:r>
            <w:r w:rsidR="00730551" w:rsidRPr="001377BD">
              <w:t xml:space="preserve">frequency </w:t>
            </w:r>
            <w:r w:rsidRPr="001377BD">
              <w:t>bands are not proposed to be investigated under this agenda item since the Radio Regulations already contains provisions supporting the protection of the RAS, namely Nos</w:t>
            </w:r>
            <w:r w:rsidR="00730551" w:rsidRPr="001377BD">
              <w:t>. </w:t>
            </w:r>
            <w:r w:rsidRPr="001377BD">
              <w:rPr>
                <w:b/>
              </w:rPr>
              <w:t>5.551H</w:t>
            </w:r>
            <w:r w:rsidRPr="001377BD">
              <w:t xml:space="preserve"> and </w:t>
            </w:r>
            <w:r w:rsidRPr="001377BD">
              <w:rPr>
                <w:b/>
              </w:rPr>
              <w:t>5.555B</w:t>
            </w:r>
            <w:r w:rsidRPr="001377BD">
              <w:t>.</w:t>
            </w:r>
          </w:p>
        </w:tc>
      </w:tr>
      <w:tr w:rsidR="00DC05CC" w:rsidRPr="001377BD" w14:paraId="59BC086C" w14:textId="77777777" w:rsidTr="00090946">
        <w:trPr>
          <w:cantSplit/>
        </w:trPr>
        <w:tc>
          <w:tcPr>
            <w:tcW w:w="9723" w:type="dxa"/>
            <w:gridSpan w:val="2"/>
            <w:tcBorders>
              <w:top w:val="single" w:sz="4" w:space="0" w:color="auto"/>
              <w:left w:val="nil"/>
              <w:bottom w:val="single" w:sz="4" w:space="0" w:color="auto"/>
              <w:right w:val="nil"/>
            </w:tcBorders>
          </w:tcPr>
          <w:p w14:paraId="5F6C5314" w14:textId="2A184D0B" w:rsidR="00DC05CC" w:rsidRPr="001377BD" w:rsidRDefault="00DC05CC" w:rsidP="00090946">
            <w:pPr>
              <w:keepNext/>
              <w:rPr>
                <w:b/>
                <w:i/>
                <w:lang w:val="en-US"/>
              </w:rPr>
            </w:pPr>
            <w:r w:rsidRPr="001377BD">
              <w:rPr>
                <w:b/>
                <w:i/>
                <w:lang w:val="en-US"/>
              </w:rPr>
              <w:t>Radiocommunication services concerned</w:t>
            </w:r>
            <w:r w:rsidRPr="001377BD">
              <w:rPr>
                <w:b/>
                <w:iCs/>
                <w:lang w:val="en-US"/>
              </w:rPr>
              <w:t>:</w:t>
            </w:r>
            <w:r w:rsidRPr="001377BD">
              <w:rPr>
                <w:szCs w:val="24"/>
                <w:lang w:eastAsia="ko-KR"/>
              </w:rPr>
              <w:t xml:space="preserve"> All satellite services (in particular </w:t>
            </w:r>
            <w:r w:rsidR="00730551" w:rsidRPr="001377BD">
              <w:rPr>
                <w:szCs w:val="24"/>
                <w:lang w:eastAsia="ko-KR"/>
              </w:rPr>
              <w:t>Mobile-satellite</w:t>
            </w:r>
            <w:r w:rsidRPr="001377BD">
              <w:rPr>
                <w:szCs w:val="24"/>
                <w:lang w:eastAsia="ko-KR"/>
              </w:rPr>
              <w:t xml:space="preserve"> and </w:t>
            </w:r>
            <w:r w:rsidR="00730551" w:rsidRPr="001377BD">
              <w:rPr>
                <w:szCs w:val="24"/>
                <w:lang w:eastAsia="ko-KR"/>
              </w:rPr>
              <w:t>Fixed-satellite</w:t>
            </w:r>
            <w:r w:rsidRPr="001377BD">
              <w:rPr>
                <w:szCs w:val="24"/>
                <w:lang w:eastAsia="ko-KR"/>
              </w:rPr>
              <w:t xml:space="preserve">), </w:t>
            </w:r>
            <w:r w:rsidR="00730551" w:rsidRPr="001377BD">
              <w:rPr>
                <w:szCs w:val="24"/>
                <w:lang w:eastAsia="ko-KR"/>
              </w:rPr>
              <w:t>Radio Astronomy</w:t>
            </w:r>
          </w:p>
        </w:tc>
      </w:tr>
      <w:tr w:rsidR="00DC05CC" w:rsidRPr="001377BD" w14:paraId="3F461AA3" w14:textId="77777777" w:rsidTr="00090946">
        <w:trPr>
          <w:cantSplit/>
        </w:trPr>
        <w:tc>
          <w:tcPr>
            <w:tcW w:w="9723" w:type="dxa"/>
            <w:gridSpan w:val="2"/>
            <w:tcBorders>
              <w:top w:val="single" w:sz="4" w:space="0" w:color="auto"/>
              <w:left w:val="nil"/>
              <w:bottom w:val="single" w:sz="4" w:space="0" w:color="auto"/>
              <w:right w:val="nil"/>
            </w:tcBorders>
          </w:tcPr>
          <w:p w14:paraId="1D9BEF21" w14:textId="77777777" w:rsidR="00DC05CC" w:rsidRPr="001377BD" w:rsidRDefault="00DC05CC" w:rsidP="00090946">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02317AF1" w14:textId="77777777" w:rsidR="00DC05CC" w:rsidRPr="001377BD" w:rsidRDefault="00DC05CC" w:rsidP="00090946">
            <w:pPr>
              <w:keepNext/>
              <w:rPr>
                <w:b/>
                <w:i/>
                <w:lang w:val="en-US"/>
              </w:rPr>
            </w:pPr>
            <w:r w:rsidRPr="001377BD">
              <w:rPr>
                <w:bCs/>
                <w:iCs/>
                <w:color w:val="000000"/>
                <w:szCs w:val="24"/>
              </w:rPr>
              <w:t>None currently identified</w:t>
            </w:r>
          </w:p>
        </w:tc>
      </w:tr>
      <w:tr w:rsidR="00DC05CC" w:rsidRPr="001377BD" w14:paraId="22BDC453" w14:textId="77777777" w:rsidTr="00090946">
        <w:trPr>
          <w:cantSplit/>
        </w:trPr>
        <w:tc>
          <w:tcPr>
            <w:tcW w:w="9723" w:type="dxa"/>
            <w:gridSpan w:val="2"/>
            <w:tcBorders>
              <w:top w:val="single" w:sz="4" w:space="0" w:color="auto"/>
              <w:left w:val="nil"/>
              <w:bottom w:val="single" w:sz="4" w:space="0" w:color="auto"/>
              <w:right w:val="nil"/>
            </w:tcBorders>
          </w:tcPr>
          <w:p w14:paraId="7F78A3B3" w14:textId="77777777" w:rsidR="00DC05CC" w:rsidRPr="001377BD" w:rsidRDefault="00DC05CC" w:rsidP="00090946">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522CFB9E" w14:textId="77777777" w:rsidR="00DC05CC" w:rsidRPr="001377BD" w:rsidRDefault="00DC05CC" w:rsidP="00090946">
            <w:pPr>
              <w:keepNext/>
              <w:rPr>
                <w:b/>
                <w:i/>
                <w:lang w:val="en-US"/>
              </w:rPr>
            </w:pPr>
          </w:p>
        </w:tc>
      </w:tr>
      <w:tr w:rsidR="00DC05CC" w:rsidRPr="001377BD" w14:paraId="5E6199E3" w14:textId="77777777" w:rsidTr="00090946">
        <w:trPr>
          <w:cantSplit/>
        </w:trPr>
        <w:tc>
          <w:tcPr>
            <w:tcW w:w="4897" w:type="dxa"/>
            <w:tcBorders>
              <w:top w:val="single" w:sz="4" w:space="0" w:color="auto"/>
              <w:left w:val="nil"/>
              <w:bottom w:val="single" w:sz="4" w:space="0" w:color="auto"/>
              <w:right w:val="single" w:sz="4" w:space="0" w:color="auto"/>
            </w:tcBorders>
          </w:tcPr>
          <w:p w14:paraId="65217B84" w14:textId="77777777" w:rsidR="00DC05CC" w:rsidRPr="001377BD" w:rsidRDefault="00DC05CC" w:rsidP="00090946">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508C6F36" w14:textId="77777777" w:rsidR="00DC05CC" w:rsidRPr="001377BD" w:rsidRDefault="00DC05CC" w:rsidP="00090946">
            <w:pPr>
              <w:keepNext/>
              <w:rPr>
                <w:b/>
                <w:i/>
                <w:color w:val="000000"/>
                <w:lang w:val="en-US"/>
              </w:rPr>
            </w:pPr>
            <w:r w:rsidRPr="001377BD">
              <w:rPr>
                <w:iCs/>
                <w:color w:val="000000"/>
                <w:lang w:val="en-US"/>
              </w:rPr>
              <w:t>WP 7D</w:t>
            </w:r>
          </w:p>
        </w:tc>
        <w:tc>
          <w:tcPr>
            <w:tcW w:w="4826" w:type="dxa"/>
            <w:tcBorders>
              <w:top w:val="single" w:sz="4" w:space="0" w:color="auto"/>
              <w:left w:val="single" w:sz="4" w:space="0" w:color="auto"/>
              <w:bottom w:val="single" w:sz="4" w:space="0" w:color="auto"/>
              <w:right w:val="nil"/>
            </w:tcBorders>
            <w:hideMark/>
          </w:tcPr>
          <w:p w14:paraId="369358EA" w14:textId="77777777" w:rsidR="00DC05CC" w:rsidRPr="001377BD" w:rsidRDefault="00DC05CC" w:rsidP="00090946">
            <w:pPr>
              <w:keepNext/>
              <w:rPr>
                <w:b/>
                <w:iCs/>
                <w:color w:val="000000"/>
                <w:lang w:val="en-US"/>
              </w:rPr>
            </w:pPr>
            <w:r w:rsidRPr="001377BD">
              <w:rPr>
                <w:b/>
                <w:i/>
                <w:color w:val="000000"/>
                <w:lang w:val="en-US"/>
              </w:rPr>
              <w:t>with the participation of</w:t>
            </w:r>
            <w:r w:rsidRPr="001377BD">
              <w:rPr>
                <w:b/>
                <w:iCs/>
                <w:color w:val="000000"/>
                <w:lang w:val="en-US"/>
              </w:rPr>
              <w:t>:</w:t>
            </w:r>
          </w:p>
          <w:p w14:paraId="4DC6CADF" w14:textId="77777777" w:rsidR="00DC05CC" w:rsidRPr="001377BD" w:rsidRDefault="00DC05CC" w:rsidP="00090946">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DC05CC" w:rsidRPr="001377BD" w14:paraId="7B8B9AC7" w14:textId="77777777" w:rsidTr="00090946">
        <w:trPr>
          <w:cantSplit/>
        </w:trPr>
        <w:tc>
          <w:tcPr>
            <w:tcW w:w="9723" w:type="dxa"/>
            <w:gridSpan w:val="2"/>
            <w:tcBorders>
              <w:top w:val="single" w:sz="4" w:space="0" w:color="auto"/>
              <w:left w:val="nil"/>
              <w:bottom w:val="single" w:sz="4" w:space="0" w:color="auto"/>
              <w:right w:val="nil"/>
            </w:tcBorders>
          </w:tcPr>
          <w:p w14:paraId="6159813D" w14:textId="77777777" w:rsidR="00DC05CC" w:rsidRPr="001377BD" w:rsidRDefault="00DC05CC" w:rsidP="00090946">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41BFF0F4" w14:textId="77777777" w:rsidR="00DC05CC" w:rsidRPr="001377BD" w:rsidRDefault="00DC05CC" w:rsidP="00090946">
            <w:pPr>
              <w:keepNext/>
              <w:rPr>
                <w:b/>
                <w:i/>
                <w:lang w:val="en-US"/>
              </w:rPr>
            </w:pPr>
            <w:r w:rsidRPr="001377BD">
              <w:rPr>
                <w:bCs/>
                <w:color w:val="000000"/>
                <w:szCs w:val="24"/>
              </w:rPr>
              <w:t>SG4, SG7</w:t>
            </w:r>
          </w:p>
        </w:tc>
      </w:tr>
      <w:tr w:rsidR="00DC05CC" w:rsidRPr="001377BD" w14:paraId="752F588D" w14:textId="77777777" w:rsidTr="00090946">
        <w:trPr>
          <w:cantSplit/>
        </w:trPr>
        <w:tc>
          <w:tcPr>
            <w:tcW w:w="9723" w:type="dxa"/>
            <w:gridSpan w:val="2"/>
            <w:tcBorders>
              <w:top w:val="single" w:sz="4" w:space="0" w:color="auto"/>
              <w:left w:val="nil"/>
              <w:bottom w:val="single" w:sz="4" w:space="0" w:color="auto"/>
              <w:right w:val="nil"/>
            </w:tcBorders>
          </w:tcPr>
          <w:p w14:paraId="35BDB1D7" w14:textId="77777777" w:rsidR="00DC05CC" w:rsidRPr="001377BD" w:rsidRDefault="00DC05CC" w:rsidP="00090946">
            <w:pPr>
              <w:keepNext/>
              <w:rPr>
                <w:b/>
                <w:i/>
                <w:lang w:val="en-US"/>
              </w:rPr>
            </w:pPr>
            <w:r w:rsidRPr="001377BD">
              <w:rPr>
                <w:b/>
                <w:i/>
                <w:lang w:val="en-US"/>
              </w:rPr>
              <w:t>ITU resource implications, including financial implications (refer to CV126)</w:t>
            </w:r>
            <w:r w:rsidRPr="001377BD">
              <w:rPr>
                <w:b/>
                <w:iCs/>
                <w:lang w:val="en-US"/>
              </w:rPr>
              <w:t>:</w:t>
            </w:r>
          </w:p>
          <w:p w14:paraId="495C4E29" w14:textId="77777777" w:rsidR="00DC05CC" w:rsidRPr="001377BD" w:rsidRDefault="00DC05CC" w:rsidP="00090946">
            <w:pPr>
              <w:keepNext/>
              <w:rPr>
                <w:b/>
                <w:i/>
                <w:lang w:val="en-US"/>
              </w:rPr>
            </w:pPr>
            <w:r w:rsidRPr="001377BD">
              <w:rPr>
                <w:bCs/>
                <w:iCs/>
                <w:szCs w:val="24"/>
                <w:lang w:eastAsia="ko-KR"/>
              </w:rPr>
              <w:t>This proposed agenda item will be studied within the normal ITU-R procedures and planned budget. No extra cost is foreseen.</w:t>
            </w:r>
          </w:p>
        </w:tc>
      </w:tr>
      <w:tr w:rsidR="00DC05CC" w:rsidRPr="001377BD" w14:paraId="5FDB1B7B" w14:textId="77777777" w:rsidTr="00090946">
        <w:trPr>
          <w:cantSplit/>
        </w:trPr>
        <w:tc>
          <w:tcPr>
            <w:tcW w:w="4897" w:type="dxa"/>
            <w:tcBorders>
              <w:top w:val="single" w:sz="4" w:space="0" w:color="auto"/>
              <w:left w:val="nil"/>
              <w:bottom w:val="single" w:sz="4" w:space="0" w:color="auto"/>
              <w:right w:val="nil"/>
            </w:tcBorders>
            <w:hideMark/>
          </w:tcPr>
          <w:p w14:paraId="34651B60" w14:textId="77777777" w:rsidR="00DC05CC" w:rsidRPr="001377BD" w:rsidRDefault="00DC05CC" w:rsidP="00090946">
            <w:pPr>
              <w:keepNext/>
              <w:rPr>
                <w:b/>
                <w:iCs/>
                <w:lang w:val="en-US"/>
              </w:rPr>
            </w:pPr>
            <w:r w:rsidRPr="001377BD">
              <w:rPr>
                <w:b/>
                <w:i/>
                <w:lang w:val="en-US"/>
              </w:rPr>
              <w:lastRenderedPageBreak/>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25D7F8FC" w14:textId="77777777" w:rsidR="00DC05CC" w:rsidRPr="001377BD" w:rsidRDefault="00DC05CC" w:rsidP="00090946">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69779D7B" w14:textId="77777777" w:rsidR="00DC05CC" w:rsidRPr="001377BD" w:rsidRDefault="00DC05CC" w:rsidP="00090946">
            <w:pPr>
              <w:keepNext/>
              <w:rPr>
                <w:b/>
                <w:i/>
                <w:lang w:val="en-US"/>
              </w:rPr>
            </w:pPr>
            <w:r w:rsidRPr="001377BD">
              <w:rPr>
                <w:b/>
                <w:i/>
                <w:lang w:val="en-US"/>
              </w:rPr>
              <w:t>Number of countries</w:t>
            </w:r>
            <w:r w:rsidRPr="001377BD">
              <w:rPr>
                <w:b/>
                <w:iCs/>
                <w:lang w:val="en-US"/>
              </w:rPr>
              <w:t>:</w:t>
            </w:r>
          </w:p>
          <w:p w14:paraId="2CE171E5" w14:textId="77777777" w:rsidR="00DC05CC" w:rsidRPr="001377BD" w:rsidRDefault="00DC05CC" w:rsidP="00090946">
            <w:pPr>
              <w:keepNext/>
              <w:rPr>
                <w:b/>
                <w:i/>
                <w:lang w:val="en-US"/>
              </w:rPr>
            </w:pPr>
          </w:p>
        </w:tc>
      </w:tr>
      <w:tr w:rsidR="00DC05CC" w:rsidRPr="001377BD" w14:paraId="1F403681" w14:textId="77777777" w:rsidTr="00090946">
        <w:trPr>
          <w:cantSplit/>
        </w:trPr>
        <w:tc>
          <w:tcPr>
            <w:tcW w:w="9723" w:type="dxa"/>
            <w:gridSpan w:val="2"/>
            <w:tcBorders>
              <w:top w:val="single" w:sz="4" w:space="0" w:color="auto"/>
              <w:left w:val="nil"/>
              <w:bottom w:val="nil"/>
              <w:right w:val="nil"/>
            </w:tcBorders>
          </w:tcPr>
          <w:p w14:paraId="73BA2DD9" w14:textId="77777777" w:rsidR="00DC05CC" w:rsidRPr="001377BD" w:rsidRDefault="00DC05CC" w:rsidP="00090946">
            <w:pPr>
              <w:rPr>
                <w:bCs/>
                <w:iCs/>
                <w:lang w:val="en-US"/>
              </w:rPr>
            </w:pPr>
            <w:r w:rsidRPr="001377BD">
              <w:rPr>
                <w:b/>
                <w:i/>
                <w:lang w:val="en-US"/>
              </w:rPr>
              <w:t xml:space="preserve">Remarks </w:t>
            </w:r>
            <w:r w:rsidRPr="001377BD">
              <w:rPr>
                <w:bCs/>
                <w:iCs/>
                <w:lang w:val="en-US"/>
              </w:rPr>
              <w:t xml:space="preserve"> None</w:t>
            </w:r>
          </w:p>
          <w:p w14:paraId="487DDAD0" w14:textId="77777777" w:rsidR="00DC05CC" w:rsidRPr="001377BD" w:rsidRDefault="00DC05CC" w:rsidP="00090946">
            <w:pPr>
              <w:rPr>
                <w:b/>
                <w:i/>
                <w:lang w:val="en-US"/>
              </w:rPr>
            </w:pPr>
          </w:p>
        </w:tc>
      </w:tr>
    </w:tbl>
    <w:p w14:paraId="74FD468D" w14:textId="77777777" w:rsidR="00280AEE" w:rsidRPr="001377BD" w:rsidRDefault="00280AEE" w:rsidP="00280AEE">
      <w:pPr>
        <w:pStyle w:val="Reasons"/>
      </w:pPr>
    </w:p>
    <w:p w14:paraId="3388738D" w14:textId="77777777" w:rsidR="00280AEE" w:rsidRPr="001377BD" w:rsidRDefault="00280AEE" w:rsidP="00280AEE">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7DE3D966" w14:textId="1AA51901" w:rsidR="00CA70E5" w:rsidRPr="001377BD" w:rsidRDefault="00CA70E5" w:rsidP="00CA70E5">
      <w:pPr>
        <w:pStyle w:val="Proposal"/>
      </w:pPr>
      <w:r w:rsidRPr="001377BD">
        <w:lastRenderedPageBreak/>
        <w:t>ADD</w:t>
      </w:r>
      <w:r w:rsidRPr="001377BD">
        <w:tab/>
        <w:t>EUR/XXXX</w:t>
      </w:r>
      <w:r w:rsidR="00BA5614" w:rsidRPr="001377BD">
        <w:t>A27A1/</w:t>
      </w:r>
      <w:r w:rsidRPr="001377BD">
        <w:t>1</w:t>
      </w:r>
      <w:r w:rsidR="008552F0" w:rsidRPr="001377BD">
        <w:t>3</w:t>
      </w:r>
    </w:p>
    <w:p w14:paraId="29181A4A" w14:textId="4585ADEC" w:rsidR="00CA70E5" w:rsidRPr="001377BD" w:rsidRDefault="00CA70E5" w:rsidP="00CA70E5">
      <w:pPr>
        <w:pStyle w:val="ResNo"/>
      </w:pPr>
      <w:r w:rsidRPr="001377BD">
        <w:t>Draft New Resolution [</w:t>
      </w:r>
      <w:r w:rsidR="00730551" w:rsidRPr="001377BD">
        <w:t>EUR-A10-1.</w:t>
      </w:r>
      <w:proofErr w:type="gramStart"/>
      <w:r w:rsidR="00730551" w:rsidRPr="001377BD">
        <w:t>11</w:t>
      </w:r>
      <w:r w:rsidRPr="001377BD">
        <w:t>](</w:t>
      </w:r>
      <w:proofErr w:type="gramEnd"/>
      <w:r w:rsidRPr="001377BD">
        <w:t>WRC-23)</w:t>
      </w:r>
    </w:p>
    <w:p w14:paraId="1CB542A8" w14:textId="78F82EA8" w:rsidR="00CA70E5" w:rsidRPr="001377BD" w:rsidRDefault="00150831" w:rsidP="00CA70E5">
      <w:pPr>
        <w:pStyle w:val="Restitle"/>
      </w:pPr>
      <w:bookmarkStart w:id="760" w:name="_Toc450048659"/>
      <w:r w:rsidRPr="001377BD">
        <w:rPr>
          <w:rFonts w:ascii="Times New Roman" w:hAnsi="Times New Roman"/>
        </w:rPr>
        <w:t>Studies relating to possible revision of the allocation to the fixed-satellite service (FSS) in the frequency band 51.4-52.4 GHz to enable use by non-geostationary satellite orbit (non-GSO) FSS systems</w:t>
      </w:r>
      <w:bookmarkEnd w:id="760"/>
      <w:r w:rsidRPr="001377BD">
        <w:rPr>
          <w:rFonts w:ascii="Times New Roman" w:hAnsi="Times New Roman"/>
        </w:rPr>
        <w:t xml:space="preserve"> and associated gateway earth stations on a primary basis</w:t>
      </w:r>
    </w:p>
    <w:p w14:paraId="70CADC3A" w14:textId="77777777" w:rsidR="00CA70E5" w:rsidRPr="001377BD" w:rsidRDefault="00CA70E5" w:rsidP="00CA70E5">
      <w:pPr>
        <w:spacing w:before="280"/>
      </w:pPr>
      <w:r w:rsidRPr="001377BD">
        <w:t>The World Radiocommunication Conference (Dubai, 2023),</w:t>
      </w:r>
    </w:p>
    <w:p w14:paraId="316F9BED" w14:textId="77777777" w:rsidR="00CA70E5" w:rsidRPr="001377BD" w:rsidRDefault="00CA70E5" w:rsidP="00CA70E5">
      <w:pPr>
        <w:pStyle w:val="Call"/>
      </w:pPr>
      <w:r w:rsidRPr="001377BD">
        <w:t>considering</w:t>
      </w:r>
    </w:p>
    <w:p w14:paraId="4A58D5D9" w14:textId="77777777" w:rsidR="00BA5680" w:rsidRPr="001377BD" w:rsidRDefault="00BA5680" w:rsidP="00BA5680">
      <w:pPr>
        <w:jc w:val="both"/>
      </w:pPr>
      <w:r w:rsidRPr="001377BD">
        <w:rPr>
          <w:i/>
          <w:iCs/>
        </w:rPr>
        <w:t>a)</w:t>
      </w:r>
      <w:r w:rsidRPr="001377BD">
        <w:tab/>
        <w:t>that satellite systems are increasingly being used to deliver broadband services and can help enable universal broadband access;</w:t>
      </w:r>
    </w:p>
    <w:p w14:paraId="4D10BC99" w14:textId="0EF098BB" w:rsidR="00BA5680" w:rsidRPr="001377BD" w:rsidRDefault="00BA5680" w:rsidP="00BA5680">
      <w:pPr>
        <w:jc w:val="both"/>
      </w:pPr>
      <w:r w:rsidRPr="001377BD">
        <w:rPr>
          <w:i/>
          <w:iCs/>
        </w:rPr>
        <w:t>b)</w:t>
      </w:r>
      <w:r w:rsidRPr="001377BD">
        <w:tab/>
        <w:t>that next-generation fixed-satellite service (FSS) technologies for broadband will increase speeds, with faster rates expected in the near future;</w:t>
      </w:r>
    </w:p>
    <w:p w14:paraId="16202076" w14:textId="2B0B5D30" w:rsidR="00BA5680" w:rsidRPr="001377BD" w:rsidRDefault="00BA5680" w:rsidP="00BA5680">
      <w:pPr>
        <w:jc w:val="both"/>
      </w:pPr>
      <w:r w:rsidRPr="001377BD">
        <w:rPr>
          <w:i/>
        </w:rPr>
        <w:t>c</w:t>
      </w:r>
      <w:r w:rsidRPr="001377BD">
        <w:rPr>
          <w:i/>
          <w:iCs/>
        </w:rPr>
        <w:t>)</w:t>
      </w:r>
      <w:r w:rsidRPr="001377BD">
        <w:tab/>
        <w:t xml:space="preserve">that technological developments such as advances in spot-beam technologies and frequency reuse are used by the </w:t>
      </w:r>
      <w:r w:rsidR="00BA6BA3" w:rsidRPr="001377BD">
        <w:t>FSS</w:t>
      </w:r>
      <w:r w:rsidRPr="001377BD">
        <w:t xml:space="preserve"> in </w:t>
      </w:r>
      <w:r w:rsidR="00BA6BA3" w:rsidRPr="001377BD">
        <w:t>frequency bands</w:t>
      </w:r>
      <w:r w:rsidRPr="001377BD">
        <w:t xml:space="preserve"> above 30 GHz to increase the efficient use of spectrum;</w:t>
      </w:r>
    </w:p>
    <w:p w14:paraId="698A1167" w14:textId="46CFE055" w:rsidR="00BA5680" w:rsidRPr="001377BD" w:rsidRDefault="00BA5680" w:rsidP="00BA5680">
      <w:pPr>
        <w:jc w:val="both"/>
      </w:pPr>
      <w:r w:rsidRPr="001377BD">
        <w:rPr>
          <w:i/>
          <w:iCs/>
        </w:rPr>
        <w:t>d)</w:t>
      </w:r>
      <w:r w:rsidRPr="001377BD">
        <w:tab/>
        <w:t xml:space="preserve">that fixed-satellite applications in </w:t>
      </w:r>
      <w:r w:rsidR="00BA6BA3" w:rsidRPr="001377BD">
        <w:t>frequency bands</w:t>
      </w:r>
      <w:r w:rsidRPr="001377BD">
        <w:t xml:space="preserve"> above 30 GHz, such as feeder links, should be easier to share with other radiocommunication services than high-density fixed-satellite service (HDFSS) applications</w:t>
      </w:r>
      <w:r w:rsidR="00BA6BA3" w:rsidRPr="001377BD">
        <w:t>;</w:t>
      </w:r>
    </w:p>
    <w:p w14:paraId="70CA81A5" w14:textId="77DD3C96" w:rsidR="00BA5680" w:rsidRPr="001377BD" w:rsidRDefault="00BA5680" w:rsidP="00BA5680">
      <w:pPr>
        <w:jc w:val="both"/>
      </w:pPr>
      <w:r w:rsidRPr="001377BD">
        <w:rPr>
          <w:i/>
          <w:iCs/>
        </w:rPr>
        <w:t>e</w:t>
      </w:r>
      <w:r w:rsidRPr="001377BD">
        <w:t>)</w:t>
      </w:r>
      <w:r w:rsidRPr="001377BD">
        <w:tab/>
        <w:t xml:space="preserve">that the current </w:t>
      </w:r>
      <w:r w:rsidR="00BA6BA3" w:rsidRPr="001377BD">
        <w:t>frequency</w:t>
      </w:r>
      <w:r w:rsidRPr="001377BD">
        <w:t xml:space="preserve"> allocations to FSS in the </w:t>
      </w:r>
      <w:r w:rsidR="00BA6BA3" w:rsidRPr="001377BD">
        <w:t xml:space="preserve">frequency </w:t>
      </w:r>
      <w:r w:rsidR="008828D6" w:rsidRPr="001377BD">
        <w:t>band</w:t>
      </w:r>
      <w:r w:rsidR="00BA6BA3" w:rsidRPr="001377BD">
        <w:t xml:space="preserve"> </w:t>
      </w:r>
      <w:r w:rsidRPr="001377BD">
        <w:t>51.4-52.4 GHz do not enable use by non-</w:t>
      </w:r>
      <w:r w:rsidR="00BA6BA3" w:rsidRPr="001377BD">
        <w:t>geostationary satellite orbit (non-G</w:t>
      </w:r>
      <w:r w:rsidRPr="001377BD">
        <w:t>SO</w:t>
      </w:r>
      <w:r w:rsidR="00BA6BA3" w:rsidRPr="001377BD">
        <w:t>)</w:t>
      </w:r>
      <w:r w:rsidRPr="001377BD">
        <w:t xml:space="preserve"> gateways operations, and as such do not meet the expected needs of such systems</w:t>
      </w:r>
      <w:r w:rsidR="00BA6BA3" w:rsidRPr="001377BD">
        <w:t>,</w:t>
      </w:r>
    </w:p>
    <w:p w14:paraId="51437C81" w14:textId="77777777" w:rsidR="00CA70E5" w:rsidRPr="001377BD" w:rsidRDefault="00CA70E5" w:rsidP="00CA70E5">
      <w:pPr>
        <w:pStyle w:val="Call"/>
        <w:rPr>
          <w:lang w:val="en-US"/>
        </w:rPr>
      </w:pPr>
      <w:r w:rsidRPr="001377BD">
        <w:rPr>
          <w:lang w:val="en-US"/>
        </w:rPr>
        <w:t>noting</w:t>
      </w:r>
    </w:p>
    <w:p w14:paraId="7E8D7B5E" w14:textId="77777777" w:rsidR="008828D6" w:rsidRPr="001377BD" w:rsidRDefault="008828D6" w:rsidP="008828D6">
      <w:pPr>
        <w:jc w:val="both"/>
      </w:pPr>
      <w:r w:rsidRPr="001377BD">
        <w:rPr>
          <w:i/>
        </w:rPr>
        <w:t>a</w:t>
      </w:r>
      <w:r w:rsidRPr="001377BD">
        <w:rPr>
          <w:i/>
          <w:iCs/>
        </w:rPr>
        <w:t>)</w:t>
      </w:r>
      <w:r w:rsidRPr="001377BD">
        <w:tab/>
        <w:t>that the frequency band 51.4-52.4 GHz is allocated to fixed and mobile services, and is available for high-density applications in the fixed service as indicated in No. </w:t>
      </w:r>
      <w:r w:rsidRPr="001377BD">
        <w:rPr>
          <w:b/>
        </w:rPr>
        <w:t>5.547</w:t>
      </w:r>
      <w:r w:rsidRPr="001377BD">
        <w:t>;</w:t>
      </w:r>
    </w:p>
    <w:p w14:paraId="14C2D3F7" w14:textId="77777777" w:rsidR="008828D6" w:rsidRPr="001377BD" w:rsidRDefault="008828D6" w:rsidP="008828D6">
      <w:pPr>
        <w:jc w:val="both"/>
      </w:pPr>
      <w:r w:rsidRPr="001377BD">
        <w:rPr>
          <w:i/>
          <w:iCs/>
        </w:rPr>
        <w:t>b)</w:t>
      </w:r>
      <w:r w:rsidRPr="001377BD">
        <w:tab/>
        <w:t>that the frequency band 52.6-54.25 GHz is allocated to passive services;</w:t>
      </w:r>
    </w:p>
    <w:p w14:paraId="114A664D" w14:textId="77777777" w:rsidR="008828D6" w:rsidRPr="001377BD" w:rsidRDefault="008828D6" w:rsidP="008828D6">
      <w:pPr>
        <w:jc w:val="both"/>
      </w:pPr>
      <w:r w:rsidRPr="001377BD">
        <w:rPr>
          <w:i/>
          <w:iCs/>
        </w:rPr>
        <w:t>c)</w:t>
      </w:r>
      <w:r w:rsidRPr="001377BD">
        <w:tab/>
        <w:t>that radio astronomy observations are carried out in the frequency band 51.4-54.25 GHz under national arrangements as indicated in No. </w:t>
      </w:r>
      <w:r w:rsidRPr="001377BD">
        <w:rPr>
          <w:b/>
          <w:bCs/>
        </w:rPr>
        <w:t>5.556</w:t>
      </w:r>
      <w:r w:rsidRPr="001377BD">
        <w:t>;</w:t>
      </w:r>
    </w:p>
    <w:p w14:paraId="6E435AF5" w14:textId="0B840EED" w:rsidR="008828D6" w:rsidRPr="001377BD" w:rsidRDefault="008828D6" w:rsidP="008828D6">
      <w:pPr>
        <w:jc w:val="both"/>
      </w:pPr>
      <w:r w:rsidRPr="001377BD">
        <w:rPr>
          <w:i/>
          <w:iCs/>
        </w:rPr>
        <w:t>d)</w:t>
      </w:r>
      <w:r w:rsidRPr="001377BD">
        <w:tab/>
        <w:t>that Report ITU-R S.2461</w:t>
      </w:r>
      <w:r w:rsidR="00A20250" w:rsidRPr="001377BD">
        <w:t xml:space="preserve"> on</w:t>
      </w:r>
      <w:r w:rsidRPr="001377BD">
        <w:t xml:space="preserve"> </w:t>
      </w:r>
      <w:r w:rsidR="00A20250" w:rsidRPr="001377BD">
        <w:t>s</w:t>
      </w:r>
      <w:r w:rsidRPr="001377BD">
        <w:t xml:space="preserve">pectrum needs for the fixed-satellite service in the </w:t>
      </w:r>
      <w:r w:rsidR="00A20250" w:rsidRPr="001377BD">
        <w:t xml:space="preserve">frequency band </w:t>
      </w:r>
      <w:r w:rsidRPr="001377BD">
        <w:t>51.4-52.4 GHz (2019), demonstrated the need for additional FSS spectrum in the Earth-to-space direction for both GSO FSS networks and non-GSO FSS systems;</w:t>
      </w:r>
    </w:p>
    <w:p w14:paraId="290551AE" w14:textId="5941E016" w:rsidR="008828D6" w:rsidRPr="001377BD" w:rsidRDefault="008828D6" w:rsidP="008828D6">
      <w:pPr>
        <w:jc w:val="both"/>
      </w:pPr>
      <w:r w:rsidRPr="001377BD">
        <w:rPr>
          <w:i/>
          <w:iCs/>
        </w:rPr>
        <w:t>e)</w:t>
      </w:r>
      <w:r w:rsidRPr="001377BD">
        <w:rPr>
          <w:i/>
          <w:iCs/>
        </w:rPr>
        <w:tab/>
      </w:r>
      <w:r w:rsidRPr="001377BD">
        <w:t xml:space="preserve">that Report ITU-R S.2462, </w:t>
      </w:r>
      <w:r w:rsidR="00DD55BE" w:rsidRPr="001377BD">
        <w:t>on s</w:t>
      </w:r>
      <w:r w:rsidRPr="001377BD">
        <w:t xml:space="preserve">haring between 50/40 GHz </w:t>
      </w:r>
      <w:r w:rsidR="00DD55BE" w:rsidRPr="001377BD">
        <w:t>GSO</w:t>
      </w:r>
      <w:r w:rsidRPr="001377BD">
        <w:t xml:space="preserve"> networks and non-</w:t>
      </w:r>
      <w:r w:rsidR="00DD55BE" w:rsidRPr="001377BD">
        <w:t>GSO</w:t>
      </w:r>
      <w:r w:rsidRPr="001377BD">
        <w:t xml:space="preserve"> systems (2019), presents sharing and compatibility studies between GSO FSS networks and non-GSO FSS systems;</w:t>
      </w:r>
    </w:p>
    <w:p w14:paraId="4C1B509C" w14:textId="575144E7" w:rsidR="008828D6" w:rsidRPr="001377BD" w:rsidRDefault="008828D6" w:rsidP="008828D6">
      <w:pPr>
        <w:jc w:val="both"/>
      </w:pPr>
      <w:r w:rsidRPr="001377BD">
        <w:rPr>
          <w:i/>
          <w:iCs/>
        </w:rPr>
        <w:t>f)</w:t>
      </w:r>
      <w:r w:rsidRPr="001377BD">
        <w:rPr>
          <w:i/>
          <w:iCs/>
        </w:rPr>
        <w:tab/>
      </w:r>
      <w:r w:rsidRPr="001377BD">
        <w:t xml:space="preserve">that WRC-19, pursuant to Resolution </w:t>
      </w:r>
      <w:r w:rsidRPr="001377BD">
        <w:rPr>
          <w:b/>
          <w:bCs/>
        </w:rPr>
        <w:t>162 (WRC-15)</w:t>
      </w:r>
      <w:r w:rsidR="005838D9" w:rsidRPr="001377BD">
        <w:rPr>
          <w:rStyle w:val="Appelnotedebasdep"/>
          <w:b/>
          <w:bCs/>
        </w:rPr>
        <w:footnoteReference w:customMarkFollows="1" w:id="4"/>
        <w:t>*</w:t>
      </w:r>
      <w:r w:rsidR="007A003A" w:rsidRPr="001377BD">
        <w:rPr>
          <w:b/>
          <w:bCs/>
        </w:rPr>
        <w:t>,</w:t>
      </w:r>
      <w:r w:rsidRPr="001377BD">
        <w:t xml:space="preserve"> allocated the </w:t>
      </w:r>
      <w:r w:rsidR="00DD55BE" w:rsidRPr="001377BD">
        <w:t xml:space="preserve">frequency band </w:t>
      </w:r>
      <w:r w:rsidRPr="001377BD">
        <w:t>51.4-52.4 GHz to the FSS (Earth-to-space) on a primary basis;</w:t>
      </w:r>
    </w:p>
    <w:p w14:paraId="4EF046B0" w14:textId="55D8DF52" w:rsidR="008828D6" w:rsidRPr="001377BD" w:rsidRDefault="008828D6" w:rsidP="008828D6">
      <w:pPr>
        <w:jc w:val="both"/>
      </w:pPr>
      <w:r w:rsidRPr="001377BD">
        <w:rPr>
          <w:i/>
          <w:iCs/>
        </w:rPr>
        <w:t>g)</w:t>
      </w:r>
      <w:r w:rsidRPr="001377BD">
        <w:rPr>
          <w:i/>
          <w:iCs/>
        </w:rPr>
        <w:tab/>
      </w:r>
      <w:r w:rsidRPr="001377BD">
        <w:t xml:space="preserve">that No. </w:t>
      </w:r>
      <w:r w:rsidRPr="001377BD">
        <w:rPr>
          <w:b/>
          <w:bCs/>
        </w:rPr>
        <w:t>5.555C</w:t>
      </w:r>
      <w:r w:rsidRPr="001377BD">
        <w:t xml:space="preserve"> limits the use of the FSS allocation to </w:t>
      </w:r>
      <w:r w:rsidR="00DD55BE" w:rsidRPr="001377BD">
        <w:t>GSO</w:t>
      </w:r>
      <w:r w:rsidRPr="001377BD">
        <w:t xml:space="preserve"> networks and associated gateway earth stations with a minimum antenna diameter of 2.4 meters</w:t>
      </w:r>
      <w:r w:rsidR="00515172" w:rsidRPr="001377BD">
        <w:t>,</w:t>
      </w:r>
    </w:p>
    <w:p w14:paraId="42415331" w14:textId="77777777" w:rsidR="00CA70E5" w:rsidRPr="001377BD" w:rsidRDefault="00CA70E5" w:rsidP="00CA70E5">
      <w:pPr>
        <w:pStyle w:val="Call"/>
        <w:rPr>
          <w:lang w:val="en-US"/>
        </w:rPr>
      </w:pPr>
      <w:r w:rsidRPr="001377BD">
        <w:rPr>
          <w:lang w:val="en-US"/>
        </w:rPr>
        <w:lastRenderedPageBreak/>
        <w:t>recognizing</w:t>
      </w:r>
    </w:p>
    <w:p w14:paraId="2919DEB2" w14:textId="77777777" w:rsidR="00605EC4" w:rsidRPr="001377BD" w:rsidRDefault="00605EC4" w:rsidP="00605EC4">
      <w:pPr>
        <w:jc w:val="both"/>
      </w:pPr>
      <w:r w:rsidRPr="001377BD">
        <w:rPr>
          <w:i/>
          <w:iCs/>
        </w:rPr>
        <w:t>a)</w:t>
      </w:r>
      <w:r w:rsidRPr="001377BD">
        <w:tab/>
        <w:t>the need to protect existing services when considering frequency bands for possible additional allocations to any service;</w:t>
      </w:r>
    </w:p>
    <w:p w14:paraId="608127C8" w14:textId="10CC9235" w:rsidR="00605EC4" w:rsidRPr="001377BD" w:rsidRDefault="00605EC4" w:rsidP="00605EC4">
      <w:pPr>
        <w:jc w:val="both"/>
      </w:pPr>
      <w:r w:rsidRPr="001377BD">
        <w:rPr>
          <w:i/>
          <w:iCs/>
        </w:rPr>
        <w:t>b)</w:t>
      </w:r>
      <w:r w:rsidRPr="001377BD">
        <w:tab/>
        <w:t xml:space="preserve">that the conditions in No. </w:t>
      </w:r>
      <w:r w:rsidRPr="001377BD">
        <w:rPr>
          <w:b/>
          <w:bCs/>
        </w:rPr>
        <w:t>5.555C</w:t>
      </w:r>
      <w:r w:rsidRPr="001377BD">
        <w:t xml:space="preserve"> with respect to </w:t>
      </w:r>
      <w:r w:rsidR="00515172" w:rsidRPr="001377BD">
        <w:t>GSO</w:t>
      </w:r>
      <w:r w:rsidRPr="001377BD">
        <w:t xml:space="preserve"> networks shall not be changed;</w:t>
      </w:r>
    </w:p>
    <w:p w14:paraId="55E00AAE" w14:textId="142CA6DA" w:rsidR="00605EC4" w:rsidRPr="001377BD" w:rsidRDefault="00605EC4" w:rsidP="00605EC4">
      <w:pPr>
        <w:jc w:val="both"/>
      </w:pPr>
      <w:r w:rsidRPr="001377BD">
        <w:rPr>
          <w:i/>
          <w:iCs/>
        </w:rPr>
        <w:t>c)</w:t>
      </w:r>
      <w:r w:rsidRPr="001377BD">
        <w:tab/>
        <w:t xml:space="preserve">that, although the studies prior to WRC-19 were conducted only for GSO FSS earth stations, as noted in Report ITU-R S.2463, spectrum needs for both GSO and non-GSO FSS in the </w:t>
      </w:r>
      <w:r w:rsidR="00B62BD2" w:rsidRPr="001377BD">
        <w:t xml:space="preserve">frequency band </w:t>
      </w:r>
      <w:r w:rsidRPr="001377BD">
        <w:t>51.4-52.4 GHz were ultimately identified</w:t>
      </w:r>
      <w:r w:rsidR="00E272FE" w:rsidRPr="001377BD">
        <w:t>,</w:t>
      </w:r>
      <w:r w:rsidRPr="001377BD">
        <w:t xml:space="preserve"> as </w:t>
      </w:r>
      <w:r w:rsidR="00E272FE" w:rsidRPr="001377BD">
        <w:rPr>
          <w:u w:val="words"/>
        </w:rPr>
        <w:t xml:space="preserve">indicated </w:t>
      </w:r>
      <w:r w:rsidRPr="001377BD">
        <w:t xml:space="preserve">in </w:t>
      </w:r>
      <w:r w:rsidRPr="001377BD">
        <w:rPr>
          <w:i/>
          <w:iCs/>
        </w:rPr>
        <w:t>noting</w:t>
      </w:r>
      <w:r w:rsidRPr="001377BD">
        <w:t xml:space="preserve"> </w:t>
      </w:r>
      <w:r w:rsidRPr="001377BD">
        <w:rPr>
          <w:i/>
          <w:iCs/>
        </w:rPr>
        <w:t>d)</w:t>
      </w:r>
      <w:r w:rsidR="00B62BD2" w:rsidRPr="001377BD">
        <w:t>,</w:t>
      </w:r>
    </w:p>
    <w:p w14:paraId="60BC7DA4" w14:textId="0B035FD5" w:rsidR="00CA70E5" w:rsidRPr="001377BD" w:rsidRDefault="00CA70E5" w:rsidP="00CA70E5">
      <w:pPr>
        <w:keepNext/>
        <w:keepLines/>
        <w:spacing w:before="160"/>
        <w:ind w:left="1134"/>
      </w:pPr>
      <w:r w:rsidRPr="001377BD">
        <w:rPr>
          <w:i/>
        </w:rPr>
        <w:t xml:space="preserve">resolves to invite </w:t>
      </w:r>
      <w:r w:rsidR="00B171BC" w:rsidRPr="001377BD">
        <w:rPr>
          <w:i/>
        </w:rPr>
        <w:t xml:space="preserve">ITU-R </w:t>
      </w:r>
      <w:r w:rsidRPr="001377BD">
        <w:rPr>
          <w:i/>
        </w:rPr>
        <w:t>to complete in time for WRC-27</w:t>
      </w:r>
    </w:p>
    <w:p w14:paraId="1DDB8355" w14:textId="77777777" w:rsidR="0040530D" w:rsidRPr="001377BD" w:rsidRDefault="0040530D" w:rsidP="0040530D">
      <w:pPr>
        <w:jc w:val="both"/>
      </w:pPr>
      <w:r w:rsidRPr="001377BD">
        <w:t>1</w:t>
      </w:r>
      <w:r w:rsidRPr="001377BD">
        <w:tab/>
        <w:t>sharing studies between non-GSO FSS gateways operation and the current and planned stations of the existing primary services operating in the frequency band 51.4-52.4 GHz, in order to determine the conditions to ensure the protection of these services;</w:t>
      </w:r>
    </w:p>
    <w:p w14:paraId="094A0D34" w14:textId="77777777" w:rsidR="0040530D" w:rsidRPr="001377BD" w:rsidRDefault="0040530D" w:rsidP="0040530D">
      <w:pPr>
        <w:jc w:val="both"/>
      </w:pPr>
      <w:r w:rsidRPr="001377BD">
        <w:t>2</w:t>
      </w:r>
      <w:r w:rsidRPr="001377BD">
        <w:tab/>
        <w:t xml:space="preserve">compatibility studies between non-GSO FSS gateways operation in the frequency band 51.4-52.4 GHz and the existing primary passive services operating in the frequency band 52.6-54.25 GHz in order to possibly revise Resolution </w:t>
      </w:r>
      <w:r w:rsidRPr="001377BD">
        <w:rPr>
          <w:b/>
          <w:bCs/>
        </w:rPr>
        <w:t>750 (Rev. WRC-19)</w:t>
      </w:r>
      <w:r w:rsidRPr="001377BD">
        <w:t>;</w:t>
      </w:r>
    </w:p>
    <w:p w14:paraId="78E935A4" w14:textId="222F3254" w:rsidR="0040530D" w:rsidRPr="001377BD" w:rsidRDefault="0040530D" w:rsidP="0040530D">
      <w:pPr>
        <w:jc w:val="both"/>
      </w:pPr>
      <w:r w:rsidRPr="001377BD">
        <w:t>3</w:t>
      </w:r>
      <w:r w:rsidRPr="001377BD">
        <w:tab/>
        <w:t xml:space="preserve">sharing and compatibility studies between non-GSO FSS gateways operation in the frequency band 51.4-52.4 GHz and the radio astronomy observations carried out in the frequency band 51.4-54.25 GHz in conformity with No. </w:t>
      </w:r>
      <w:r w:rsidRPr="001377BD">
        <w:rPr>
          <w:b/>
          <w:bCs/>
        </w:rPr>
        <w:t>5.556</w:t>
      </w:r>
      <w:r w:rsidRPr="001377BD">
        <w:t>, in order to determine the conditions to ensure the protection of these observations</w:t>
      </w:r>
      <w:r w:rsidR="005A4D8C" w:rsidRPr="001377BD">
        <w:t>,</w:t>
      </w:r>
    </w:p>
    <w:p w14:paraId="089E0276" w14:textId="77777777" w:rsidR="00CA70E5" w:rsidRPr="001377BD" w:rsidRDefault="00CA70E5" w:rsidP="00CA70E5">
      <w:pPr>
        <w:pStyle w:val="Call"/>
        <w:rPr>
          <w:lang w:val="en-US"/>
        </w:rPr>
      </w:pPr>
      <w:r w:rsidRPr="001377BD">
        <w:rPr>
          <w:lang w:val="en-US"/>
        </w:rPr>
        <w:t>invites administrations</w:t>
      </w:r>
    </w:p>
    <w:p w14:paraId="30D11500" w14:textId="5B02DB66" w:rsidR="00CA70E5" w:rsidRPr="001377BD" w:rsidRDefault="00CA70E5" w:rsidP="00CA70E5">
      <w:pPr>
        <w:jc w:val="both"/>
      </w:pPr>
      <w:r w:rsidRPr="001377BD">
        <w:t>to participate actively in the studies by submitting contributions to ITU-R,</w:t>
      </w:r>
    </w:p>
    <w:p w14:paraId="130DF79D" w14:textId="55BD500B" w:rsidR="005C3B59" w:rsidRPr="001377BD" w:rsidRDefault="005C3B59" w:rsidP="00015DB8">
      <w:pPr>
        <w:pStyle w:val="Call"/>
        <w:rPr>
          <w:lang w:val="en-US"/>
        </w:rPr>
      </w:pPr>
      <w:r w:rsidRPr="001377BD">
        <w:rPr>
          <w:lang w:val="en-US"/>
        </w:rPr>
        <w:t>resolves to invite the 2027 World Radiocommunication Conference</w:t>
      </w:r>
    </w:p>
    <w:p w14:paraId="658DFED5" w14:textId="49EE7ACA" w:rsidR="005C3B59" w:rsidRPr="001377BD" w:rsidRDefault="006A2F04" w:rsidP="00015DB8">
      <w:pPr>
        <w:jc w:val="both"/>
      </w:pPr>
      <w:r w:rsidRPr="001377BD">
        <w:t xml:space="preserve">to consider, based on the results of the ITU-R studies, the possible revision of the allocation to the fixed-satellite service (FSS) in the frequency band 51.4-52.4 GHz to enable use by non-geostationary satellite orbit (non-GSO) FSS systems and associated gateway earth stations on a primary basis; </w:t>
      </w:r>
    </w:p>
    <w:p w14:paraId="1DC63048" w14:textId="77777777" w:rsidR="000C0E24" w:rsidRPr="001377BD" w:rsidRDefault="000C0E24" w:rsidP="000C0E24">
      <w:pPr>
        <w:pStyle w:val="Call"/>
      </w:pPr>
      <w:bookmarkStart w:id="761" w:name="_Hlk145439655"/>
      <w:r w:rsidRPr="001377BD">
        <w:t>instructs the Director of the Radiocommunication Bureau</w:t>
      </w:r>
      <w:bookmarkEnd w:id="761"/>
    </w:p>
    <w:p w14:paraId="5737084E" w14:textId="123268FF" w:rsidR="000C0E24" w:rsidRPr="001377BD" w:rsidRDefault="000C0E24" w:rsidP="000C0E24">
      <w:bookmarkStart w:id="762" w:name="_Hlk145439672"/>
      <w:r w:rsidRPr="001377BD">
        <w:t>to report on the results of the ITU-R studies to WRC-27.</w:t>
      </w:r>
      <w:bookmarkEnd w:id="762"/>
    </w:p>
    <w:p w14:paraId="61B8D572" w14:textId="77777777" w:rsidR="00CA70E5" w:rsidRPr="001377BD" w:rsidRDefault="00CA70E5" w:rsidP="00CA70E5">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0AE16862" w14:textId="77777777" w:rsidR="00CA70E5" w:rsidRPr="001377BD" w:rsidRDefault="00CA70E5" w:rsidP="00CA70E5">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CA70E5" w:rsidRPr="001377BD" w14:paraId="130CBDB5" w14:textId="77777777" w:rsidTr="00C4529D">
        <w:trPr>
          <w:cantSplit/>
        </w:trPr>
        <w:tc>
          <w:tcPr>
            <w:tcW w:w="9723" w:type="dxa"/>
            <w:gridSpan w:val="2"/>
            <w:hideMark/>
          </w:tcPr>
          <w:p w14:paraId="046E35A5" w14:textId="6A1ABEA5" w:rsidR="00CA70E5" w:rsidRPr="001377BD" w:rsidRDefault="00CA70E5" w:rsidP="00C4529D">
            <w:pPr>
              <w:keepNext/>
              <w:spacing w:before="240"/>
              <w:rPr>
                <w:b/>
                <w:bCs/>
                <w:lang w:val="en-US"/>
              </w:rPr>
            </w:pPr>
            <w:r w:rsidRPr="001377BD">
              <w:rPr>
                <w:b/>
                <w:bCs/>
                <w:lang w:val="en-US"/>
              </w:rPr>
              <w:t xml:space="preserve">Subject: </w:t>
            </w:r>
            <w:r w:rsidR="001F7F5F" w:rsidRPr="001377BD">
              <w:rPr>
                <w:b/>
                <w:bCs/>
                <w:lang w:val="en-US"/>
              </w:rPr>
              <w:t>To</w:t>
            </w:r>
            <w:r w:rsidR="00C050AE" w:rsidRPr="001377BD">
              <w:rPr>
                <w:b/>
                <w:bCs/>
                <w:lang w:val="en-US"/>
              </w:rPr>
              <w:t xml:space="preserve"> study and develop technical, operational and regulatory measures, as appropriate, to support use of </w:t>
            </w:r>
            <w:r w:rsidR="009354EC" w:rsidRPr="001377BD">
              <w:rPr>
                <w:b/>
                <w:bCs/>
                <w:lang w:val="en-US"/>
              </w:rPr>
              <w:t xml:space="preserve">frequency band </w:t>
            </w:r>
            <w:r w:rsidR="00C050AE" w:rsidRPr="001377BD">
              <w:rPr>
                <w:b/>
                <w:bCs/>
                <w:lang w:val="en-US"/>
              </w:rPr>
              <w:t>51.4-52.4 GHz</w:t>
            </w:r>
            <w:r w:rsidR="009354EC" w:rsidRPr="001377BD">
              <w:rPr>
                <w:b/>
                <w:bCs/>
                <w:lang w:val="en-US"/>
              </w:rPr>
              <w:t xml:space="preserve">, allocated to the </w:t>
            </w:r>
            <w:r w:rsidR="00C050AE" w:rsidRPr="001377BD">
              <w:rPr>
                <w:b/>
                <w:bCs/>
                <w:lang w:val="en-US"/>
              </w:rPr>
              <w:t>fixed-satellite service (Earth-to-space)</w:t>
            </w:r>
            <w:r w:rsidR="009354EC" w:rsidRPr="001377BD">
              <w:rPr>
                <w:b/>
                <w:bCs/>
                <w:lang w:val="en-US"/>
              </w:rPr>
              <w:t>,</w:t>
            </w:r>
            <w:r w:rsidR="00C050AE" w:rsidRPr="001377BD">
              <w:rPr>
                <w:b/>
                <w:bCs/>
                <w:lang w:val="en-US"/>
              </w:rPr>
              <w:t xml:space="preserve"> for gateway earth stations operating with non</w:t>
            </w:r>
            <w:r w:rsidR="00374FC6" w:rsidRPr="001377BD">
              <w:rPr>
                <w:b/>
                <w:bCs/>
                <w:lang w:val="en-US"/>
              </w:rPr>
              <w:t>-</w:t>
            </w:r>
            <w:r w:rsidR="00C050AE" w:rsidRPr="001377BD">
              <w:rPr>
                <w:b/>
                <w:bCs/>
                <w:lang w:val="en-US"/>
              </w:rPr>
              <w:t>geostationary-satellite orbit FSS systems</w:t>
            </w:r>
          </w:p>
        </w:tc>
      </w:tr>
      <w:tr w:rsidR="00CA70E5" w:rsidRPr="001377BD" w14:paraId="407FDF95" w14:textId="77777777" w:rsidTr="00C4529D">
        <w:trPr>
          <w:cantSplit/>
        </w:trPr>
        <w:tc>
          <w:tcPr>
            <w:tcW w:w="9723" w:type="dxa"/>
            <w:gridSpan w:val="2"/>
            <w:tcBorders>
              <w:top w:val="nil"/>
              <w:left w:val="nil"/>
              <w:bottom w:val="single" w:sz="4" w:space="0" w:color="auto"/>
              <w:right w:val="nil"/>
            </w:tcBorders>
            <w:hideMark/>
          </w:tcPr>
          <w:p w14:paraId="6AD67628" w14:textId="77777777" w:rsidR="00CA70E5" w:rsidRPr="001377BD" w:rsidRDefault="00CA70E5"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CA70E5" w:rsidRPr="001377BD" w14:paraId="27ADBCDF" w14:textId="77777777" w:rsidTr="00C4529D">
        <w:trPr>
          <w:cantSplit/>
        </w:trPr>
        <w:tc>
          <w:tcPr>
            <w:tcW w:w="9723" w:type="dxa"/>
            <w:gridSpan w:val="2"/>
            <w:tcBorders>
              <w:top w:val="single" w:sz="4" w:space="0" w:color="auto"/>
              <w:left w:val="nil"/>
              <w:bottom w:val="single" w:sz="4" w:space="0" w:color="auto"/>
              <w:right w:val="nil"/>
            </w:tcBorders>
          </w:tcPr>
          <w:p w14:paraId="04B12522" w14:textId="77777777" w:rsidR="00CA70E5" w:rsidRPr="001377BD" w:rsidRDefault="00CA70E5" w:rsidP="00C4529D">
            <w:pPr>
              <w:keepNext/>
              <w:rPr>
                <w:b/>
                <w:iCs/>
                <w:color w:val="000000"/>
                <w:lang w:val="en-US"/>
              </w:rPr>
            </w:pPr>
            <w:r w:rsidRPr="001377BD">
              <w:rPr>
                <w:b/>
                <w:i/>
                <w:color w:val="000000"/>
                <w:lang w:val="en-US"/>
              </w:rPr>
              <w:t>Proposal</w:t>
            </w:r>
            <w:r w:rsidRPr="001377BD">
              <w:rPr>
                <w:b/>
                <w:iCs/>
                <w:color w:val="000000"/>
                <w:lang w:val="en-US"/>
              </w:rPr>
              <w:t>:</w:t>
            </w:r>
          </w:p>
          <w:p w14:paraId="1AEA4034" w14:textId="180E0CDA" w:rsidR="00CA70E5" w:rsidRPr="001377BD" w:rsidRDefault="0004433E" w:rsidP="00C4529D">
            <w:pPr>
              <w:keepNext/>
              <w:rPr>
                <w:b/>
                <w:i/>
                <w:lang w:val="en-US"/>
              </w:rPr>
            </w:pPr>
            <w:r w:rsidRPr="001377BD">
              <w:t xml:space="preserve">To enable the establishment of spectrum allocation and associated regulatory provisions to support in specific frequency bands, </w:t>
            </w:r>
            <w:r w:rsidRPr="001377BD">
              <w:rPr>
                <w:rFonts w:eastAsiaTheme="minorHAnsi"/>
              </w:rPr>
              <w:t>non-GSO gateway operations in the fixed-satellite service</w:t>
            </w:r>
          </w:p>
        </w:tc>
      </w:tr>
      <w:tr w:rsidR="00CA70E5" w:rsidRPr="001377BD" w14:paraId="18B64AA8" w14:textId="77777777" w:rsidTr="00C4529D">
        <w:trPr>
          <w:cantSplit/>
        </w:trPr>
        <w:tc>
          <w:tcPr>
            <w:tcW w:w="9723" w:type="dxa"/>
            <w:gridSpan w:val="2"/>
            <w:tcBorders>
              <w:top w:val="single" w:sz="4" w:space="0" w:color="auto"/>
              <w:left w:val="nil"/>
              <w:bottom w:val="single" w:sz="4" w:space="0" w:color="auto"/>
              <w:right w:val="nil"/>
            </w:tcBorders>
          </w:tcPr>
          <w:p w14:paraId="4F337068" w14:textId="77777777" w:rsidR="00CA70E5" w:rsidRPr="001377BD" w:rsidRDefault="00CA70E5" w:rsidP="00C4529D">
            <w:pPr>
              <w:keepNext/>
              <w:rPr>
                <w:b/>
                <w:i/>
                <w:color w:val="000000"/>
                <w:lang w:val="en-US"/>
              </w:rPr>
            </w:pPr>
            <w:r w:rsidRPr="001377BD">
              <w:rPr>
                <w:b/>
                <w:i/>
                <w:color w:val="000000"/>
                <w:lang w:val="en-US"/>
              </w:rPr>
              <w:t>Background/reason</w:t>
            </w:r>
            <w:r w:rsidRPr="001377BD">
              <w:rPr>
                <w:b/>
                <w:iCs/>
                <w:color w:val="000000"/>
                <w:lang w:val="en-US"/>
              </w:rPr>
              <w:t>:</w:t>
            </w:r>
          </w:p>
          <w:p w14:paraId="67ADFC56" w14:textId="58917EBA" w:rsidR="00CA70E5" w:rsidRPr="001377BD" w:rsidRDefault="00A334FB" w:rsidP="00A334FB">
            <w:pPr>
              <w:rPr>
                <w:b/>
              </w:rPr>
            </w:pPr>
            <w:r w:rsidRPr="001377BD">
              <w:rPr>
                <w:iCs/>
              </w:rPr>
              <w:t xml:space="preserve">To provide a means for recognizing in the Radio Regulations </w:t>
            </w:r>
            <w:r w:rsidRPr="001377BD">
              <w:rPr>
                <w:rFonts w:eastAsiaTheme="minorHAnsi"/>
              </w:rPr>
              <w:t>gateway stations communicating with non-geostationary space stations in the fixed-satellite service</w:t>
            </w:r>
            <w:r w:rsidRPr="001377BD">
              <w:rPr>
                <w:iCs/>
              </w:rPr>
              <w:t xml:space="preserve"> in specific frequency ranges in accordance with R</w:t>
            </w:r>
            <w:r w:rsidRPr="001377BD">
              <w:t>esolution </w:t>
            </w:r>
            <w:r w:rsidRPr="001377BD">
              <w:rPr>
                <w:b/>
              </w:rPr>
              <w:t>[</w:t>
            </w:r>
            <w:r w:rsidR="00730551" w:rsidRPr="001377BD">
              <w:rPr>
                <w:b/>
              </w:rPr>
              <w:t>EUR-A10-1.11</w:t>
            </w:r>
            <w:r w:rsidRPr="001377BD">
              <w:rPr>
                <w:b/>
              </w:rPr>
              <w:t>] (WRC</w:t>
            </w:r>
            <w:r w:rsidRPr="001377BD">
              <w:rPr>
                <w:b/>
              </w:rPr>
              <w:noBreakHyphen/>
              <w:t>23)</w:t>
            </w:r>
          </w:p>
        </w:tc>
      </w:tr>
      <w:tr w:rsidR="00CA70E5" w:rsidRPr="001377BD" w14:paraId="4C5A1F11" w14:textId="77777777" w:rsidTr="00C4529D">
        <w:trPr>
          <w:cantSplit/>
        </w:trPr>
        <w:tc>
          <w:tcPr>
            <w:tcW w:w="9723" w:type="dxa"/>
            <w:gridSpan w:val="2"/>
            <w:tcBorders>
              <w:top w:val="single" w:sz="4" w:space="0" w:color="auto"/>
              <w:left w:val="nil"/>
              <w:bottom w:val="single" w:sz="4" w:space="0" w:color="auto"/>
              <w:right w:val="nil"/>
            </w:tcBorders>
          </w:tcPr>
          <w:p w14:paraId="245AD996" w14:textId="4253D3B8" w:rsidR="00CA70E5" w:rsidRPr="001377BD" w:rsidRDefault="00CA70E5" w:rsidP="00C4529D">
            <w:pPr>
              <w:keepNext/>
              <w:rPr>
                <w:b/>
                <w:i/>
                <w:lang w:val="en-US"/>
              </w:rPr>
            </w:pPr>
            <w:r w:rsidRPr="001377BD">
              <w:rPr>
                <w:b/>
                <w:i/>
                <w:lang w:val="en-US"/>
              </w:rPr>
              <w:t>Radiocommunication services concerned</w:t>
            </w:r>
            <w:r w:rsidRPr="001377BD">
              <w:rPr>
                <w:b/>
                <w:iCs/>
                <w:lang w:val="en-US"/>
              </w:rPr>
              <w:t>:</w:t>
            </w:r>
            <w:r w:rsidR="00A24C3C" w:rsidRPr="001377BD">
              <w:t xml:space="preserve"> Fixed-satellite, Fixed, Mobile, Radio astronomy, Earth Exploration Satellite (passive)</w:t>
            </w:r>
          </w:p>
        </w:tc>
      </w:tr>
      <w:tr w:rsidR="00CA70E5" w:rsidRPr="001377BD" w14:paraId="0D72867C" w14:textId="77777777" w:rsidTr="00C4529D">
        <w:trPr>
          <w:cantSplit/>
        </w:trPr>
        <w:tc>
          <w:tcPr>
            <w:tcW w:w="9723" w:type="dxa"/>
            <w:gridSpan w:val="2"/>
            <w:tcBorders>
              <w:top w:val="single" w:sz="4" w:space="0" w:color="auto"/>
              <w:left w:val="nil"/>
              <w:bottom w:val="single" w:sz="4" w:space="0" w:color="auto"/>
              <w:right w:val="nil"/>
            </w:tcBorders>
          </w:tcPr>
          <w:p w14:paraId="3866A545" w14:textId="77777777" w:rsidR="00CA70E5" w:rsidRPr="001377BD" w:rsidRDefault="00CA70E5"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54DF1697" w14:textId="77777777" w:rsidR="00CA70E5" w:rsidRPr="001377BD" w:rsidRDefault="00CA70E5" w:rsidP="00C4529D">
            <w:pPr>
              <w:keepNext/>
              <w:rPr>
                <w:b/>
                <w:i/>
                <w:lang w:val="en-US"/>
              </w:rPr>
            </w:pPr>
            <w:r w:rsidRPr="001377BD">
              <w:rPr>
                <w:bCs/>
                <w:iCs/>
                <w:color w:val="000000"/>
                <w:szCs w:val="24"/>
              </w:rPr>
              <w:t>None currently identified</w:t>
            </w:r>
          </w:p>
        </w:tc>
      </w:tr>
      <w:tr w:rsidR="00CA70E5" w:rsidRPr="001377BD" w14:paraId="39444C76" w14:textId="77777777" w:rsidTr="00C4529D">
        <w:trPr>
          <w:cantSplit/>
        </w:trPr>
        <w:tc>
          <w:tcPr>
            <w:tcW w:w="9723" w:type="dxa"/>
            <w:gridSpan w:val="2"/>
            <w:tcBorders>
              <w:top w:val="single" w:sz="4" w:space="0" w:color="auto"/>
              <w:left w:val="nil"/>
              <w:bottom w:val="single" w:sz="4" w:space="0" w:color="auto"/>
              <w:right w:val="nil"/>
            </w:tcBorders>
          </w:tcPr>
          <w:p w14:paraId="7D9DFE89" w14:textId="77777777" w:rsidR="00CA70E5" w:rsidRPr="001377BD" w:rsidRDefault="00CA70E5"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313AD684" w14:textId="06E3BAA2" w:rsidR="00CA70E5" w:rsidRPr="001377BD" w:rsidRDefault="002970BC" w:rsidP="00C4529D">
            <w:pPr>
              <w:keepNext/>
              <w:rPr>
                <w:b/>
                <w:i/>
                <w:lang w:val="en-US"/>
              </w:rPr>
            </w:pPr>
            <w:r w:rsidRPr="001377BD">
              <w:t>V band studies for the operation of GSO gateways stations</w:t>
            </w:r>
          </w:p>
        </w:tc>
      </w:tr>
      <w:tr w:rsidR="00CA70E5" w:rsidRPr="001377BD" w14:paraId="47EC4A14" w14:textId="77777777" w:rsidTr="00C4529D">
        <w:trPr>
          <w:cantSplit/>
        </w:trPr>
        <w:tc>
          <w:tcPr>
            <w:tcW w:w="4897" w:type="dxa"/>
            <w:tcBorders>
              <w:top w:val="single" w:sz="4" w:space="0" w:color="auto"/>
              <w:left w:val="nil"/>
              <w:bottom w:val="single" w:sz="4" w:space="0" w:color="auto"/>
              <w:right w:val="single" w:sz="4" w:space="0" w:color="auto"/>
            </w:tcBorders>
          </w:tcPr>
          <w:p w14:paraId="0C3621CA" w14:textId="77777777" w:rsidR="00CA70E5" w:rsidRPr="001377BD" w:rsidRDefault="00CA70E5"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13BAEA79" w14:textId="26631C99" w:rsidR="00CA70E5" w:rsidRPr="001377BD" w:rsidRDefault="00CA70E5" w:rsidP="00C4529D">
            <w:pPr>
              <w:keepNext/>
              <w:rPr>
                <w:b/>
                <w:i/>
                <w:color w:val="000000"/>
                <w:lang w:val="en-US"/>
              </w:rPr>
            </w:pPr>
            <w:r w:rsidRPr="001377BD">
              <w:rPr>
                <w:iCs/>
                <w:color w:val="000000"/>
                <w:lang w:val="en-US"/>
              </w:rPr>
              <w:t xml:space="preserve">WP </w:t>
            </w:r>
            <w:r w:rsidR="002970BC" w:rsidRPr="001377BD">
              <w:rPr>
                <w:iCs/>
                <w:color w:val="000000"/>
                <w:lang w:val="en-US"/>
              </w:rPr>
              <w:t>4A</w:t>
            </w:r>
          </w:p>
        </w:tc>
        <w:tc>
          <w:tcPr>
            <w:tcW w:w="4826" w:type="dxa"/>
            <w:tcBorders>
              <w:top w:val="single" w:sz="4" w:space="0" w:color="auto"/>
              <w:left w:val="single" w:sz="4" w:space="0" w:color="auto"/>
              <w:bottom w:val="single" w:sz="4" w:space="0" w:color="auto"/>
              <w:right w:val="nil"/>
            </w:tcBorders>
            <w:hideMark/>
          </w:tcPr>
          <w:p w14:paraId="04C1DE41" w14:textId="77777777" w:rsidR="00CA70E5" w:rsidRPr="001377BD" w:rsidRDefault="00CA70E5"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1C78233B" w14:textId="77777777" w:rsidR="00CA70E5" w:rsidRPr="001377BD" w:rsidRDefault="00CA70E5"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CA70E5" w:rsidRPr="001377BD" w14:paraId="77D1B340" w14:textId="77777777" w:rsidTr="00C4529D">
        <w:trPr>
          <w:cantSplit/>
        </w:trPr>
        <w:tc>
          <w:tcPr>
            <w:tcW w:w="9723" w:type="dxa"/>
            <w:gridSpan w:val="2"/>
            <w:tcBorders>
              <w:top w:val="single" w:sz="4" w:space="0" w:color="auto"/>
              <w:left w:val="nil"/>
              <w:bottom w:val="single" w:sz="4" w:space="0" w:color="auto"/>
              <w:right w:val="nil"/>
            </w:tcBorders>
          </w:tcPr>
          <w:p w14:paraId="4EE2AB38" w14:textId="77777777" w:rsidR="00CA70E5" w:rsidRPr="001377BD" w:rsidRDefault="00CA70E5"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68CF67E5" w14:textId="77777777" w:rsidR="00CA70E5" w:rsidRPr="001377BD" w:rsidRDefault="00CA70E5" w:rsidP="00C4529D">
            <w:pPr>
              <w:keepNext/>
              <w:rPr>
                <w:b/>
                <w:i/>
                <w:lang w:val="en-US"/>
              </w:rPr>
            </w:pPr>
            <w:r w:rsidRPr="001377BD">
              <w:rPr>
                <w:bCs/>
                <w:color w:val="000000"/>
                <w:szCs w:val="24"/>
              </w:rPr>
              <w:t>SG4, SG5, SG7</w:t>
            </w:r>
          </w:p>
        </w:tc>
      </w:tr>
      <w:tr w:rsidR="00CA70E5" w:rsidRPr="001377BD" w14:paraId="795598D5" w14:textId="77777777" w:rsidTr="00C4529D">
        <w:trPr>
          <w:cantSplit/>
        </w:trPr>
        <w:tc>
          <w:tcPr>
            <w:tcW w:w="9723" w:type="dxa"/>
            <w:gridSpan w:val="2"/>
            <w:tcBorders>
              <w:top w:val="single" w:sz="4" w:space="0" w:color="auto"/>
              <w:left w:val="nil"/>
              <w:bottom w:val="single" w:sz="4" w:space="0" w:color="auto"/>
              <w:right w:val="nil"/>
            </w:tcBorders>
          </w:tcPr>
          <w:p w14:paraId="42D69024" w14:textId="77777777" w:rsidR="00CA70E5" w:rsidRPr="001377BD" w:rsidRDefault="00CA70E5" w:rsidP="00C4529D">
            <w:pPr>
              <w:keepNext/>
              <w:rPr>
                <w:b/>
                <w:i/>
                <w:lang w:val="en-US"/>
              </w:rPr>
            </w:pPr>
            <w:r w:rsidRPr="001377BD">
              <w:rPr>
                <w:b/>
                <w:i/>
                <w:lang w:val="en-US"/>
              </w:rPr>
              <w:t>ITU resource implications, including financial implications (refer to CV126)</w:t>
            </w:r>
            <w:r w:rsidRPr="001377BD">
              <w:rPr>
                <w:b/>
                <w:iCs/>
                <w:lang w:val="en-US"/>
              </w:rPr>
              <w:t>:</w:t>
            </w:r>
          </w:p>
          <w:p w14:paraId="3C649284" w14:textId="77777777" w:rsidR="00CA70E5" w:rsidRPr="001377BD" w:rsidRDefault="00CA70E5" w:rsidP="00C4529D">
            <w:pPr>
              <w:keepNext/>
              <w:rPr>
                <w:b/>
                <w:i/>
                <w:lang w:val="en-US"/>
              </w:rPr>
            </w:pPr>
            <w:r w:rsidRPr="001377BD">
              <w:rPr>
                <w:bCs/>
                <w:iCs/>
                <w:szCs w:val="24"/>
                <w:lang w:eastAsia="ko-KR"/>
              </w:rPr>
              <w:t>This proposed agenda item will be studied within the normal ITU-R procedures and planned budget. No extra cost is foreseen.</w:t>
            </w:r>
          </w:p>
        </w:tc>
      </w:tr>
      <w:tr w:rsidR="00CA70E5" w:rsidRPr="001377BD" w14:paraId="610B5BD0" w14:textId="77777777" w:rsidTr="00C4529D">
        <w:trPr>
          <w:cantSplit/>
        </w:trPr>
        <w:tc>
          <w:tcPr>
            <w:tcW w:w="4897" w:type="dxa"/>
            <w:tcBorders>
              <w:top w:val="single" w:sz="4" w:space="0" w:color="auto"/>
              <w:left w:val="nil"/>
              <w:bottom w:val="single" w:sz="4" w:space="0" w:color="auto"/>
              <w:right w:val="nil"/>
            </w:tcBorders>
            <w:hideMark/>
          </w:tcPr>
          <w:p w14:paraId="63D51D23" w14:textId="77777777" w:rsidR="00CA70E5" w:rsidRPr="001377BD" w:rsidRDefault="00CA70E5"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01CBA800" w14:textId="77777777" w:rsidR="00CA70E5" w:rsidRPr="001377BD" w:rsidRDefault="00CA70E5"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7CF8CB22" w14:textId="77777777" w:rsidR="00CA70E5" w:rsidRPr="001377BD" w:rsidRDefault="00CA70E5" w:rsidP="00C4529D">
            <w:pPr>
              <w:keepNext/>
              <w:rPr>
                <w:b/>
                <w:i/>
                <w:lang w:val="en-US"/>
              </w:rPr>
            </w:pPr>
            <w:r w:rsidRPr="001377BD">
              <w:rPr>
                <w:b/>
                <w:i/>
                <w:lang w:val="en-US"/>
              </w:rPr>
              <w:t>Number of countries</w:t>
            </w:r>
            <w:r w:rsidRPr="001377BD">
              <w:rPr>
                <w:b/>
                <w:iCs/>
                <w:lang w:val="en-US"/>
              </w:rPr>
              <w:t>:</w:t>
            </w:r>
          </w:p>
          <w:p w14:paraId="6F95CDF6" w14:textId="77777777" w:rsidR="00CA70E5" w:rsidRPr="001377BD" w:rsidRDefault="00CA70E5" w:rsidP="00C4529D">
            <w:pPr>
              <w:keepNext/>
              <w:rPr>
                <w:b/>
                <w:i/>
                <w:lang w:val="en-US"/>
              </w:rPr>
            </w:pPr>
          </w:p>
        </w:tc>
      </w:tr>
      <w:tr w:rsidR="00CA70E5" w:rsidRPr="001377BD" w14:paraId="1E82548A" w14:textId="77777777" w:rsidTr="00C4529D">
        <w:trPr>
          <w:cantSplit/>
        </w:trPr>
        <w:tc>
          <w:tcPr>
            <w:tcW w:w="9723" w:type="dxa"/>
            <w:gridSpan w:val="2"/>
            <w:tcBorders>
              <w:top w:val="single" w:sz="4" w:space="0" w:color="auto"/>
              <w:left w:val="nil"/>
              <w:bottom w:val="nil"/>
              <w:right w:val="nil"/>
            </w:tcBorders>
          </w:tcPr>
          <w:p w14:paraId="0BCE27BD" w14:textId="77777777" w:rsidR="00CA70E5" w:rsidRPr="001377BD" w:rsidRDefault="00CA70E5" w:rsidP="00C4529D">
            <w:pPr>
              <w:rPr>
                <w:bCs/>
                <w:iCs/>
                <w:lang w:val="en-US"/>
              </w:rPr>
            </w:pPr>
            <w:r w:rsidRPr="001377BD">
              <w:rPr>
                <w:b/>
                <w:i/>
                <w:lang w:val="en-US"/>
              </w:rPr>
              <w:t xml:space="preserve">Remarks </w:t>
            </w:r>
            <w:r w:rsidRPr="001377BD">
              <w:rPr>
                <w:bCs/>
                <w:iCs/>
                <w:lang w:val="en-US"/>
              </w:rPr>
              <w:t xml:space="preserve"> None</w:t>
            </w:r>
          </w:p>
          <w:p w14:paraId="7ED723B8" w14:textId="77777777" w:rsidR="00CA70E5" w:rsidRPr="001377BD" w:rsidRDefault="00CA70E5" w:rsidP="00C4529D">
            <w:pPr>
              <w:rPr>
                <w:b/>
                <w:i/>
                <w:lang w:val="en-US"/>
              </w:rPr>
            </w:pPr>
          </w:p>
        </w:tc>
      </w:tr>
    </w:tbl>
    <w:p w14:paraId="08F1EE01" w14:textId="77777777" w:rsidR="00CA70E5" w:rsidRPr="001377BD" w:rsidRDefault="00CA70E5" w:rsidP="00CA70E5">
      <w:pPr>
        <w:pStyle w:val="Reasons"/>
      </w:pPr>
    </w:p>
    <w:p w14:paraId="4FA6B7D6" w14:textId="77777777" w:rsidR="00DB5EB2" w:rsidRPr="001377BD" w:rsidRDefault="00DB5EB2">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4203E878" w14:textId="4F0F09A9" w:rsidR="00DB5EB2" w:rsidRPr="001377BD" w:rsidRDefault="00DB5EB2" w:rsidP="00DB5EB2">
      <w:pPr>
        <w:pStyle w:val="Proposal"/>
      </w:pPr>
      <w:r w:rsidRPr="001377BD">
        <w:lastRenderedPageBreak/>
        <w:t>ADD</w:t>
      </w:r>
      <w:r w:rsidRPr="001377BD">
        <w:tab/>
        <w:t>EUR/XXXX</w:t>
      </w:r>
      <w:r w:rsidR="00BA5614" w:rsidRPr="001377BD">
        <w:t>A27A1/</w:t>
      </w:r>
      <w:r w:rsidRPr="001377BD">
        <w:t>14</w:t>
      </w:r>
    </w:p>
    <w:p w14:paraId="2AFA1FC2" w14:textId="0AE97FBC" w:rsidR="00DB5EB2" w:rsidRPr="001377BD" w:rsidRDefault="00DB5EB2" w:rsidP="00DB5EB2">
      <w:pPr>
        <w:pStyle w:val="ResNo"/>
      </w:pPr>
      <w:r w:rsidRPr="001377BD">
        <w:t xml:space="preserve">Draft New Resolution </w:t>
      </w:r>
      <w:bookmarkStart w:id="763" w:name="_Hlk145440744"/>
      <w:r w:rsidRPr="001377BD">
        <w:t>[</w:t>
      </w:r>
      <w:r w:rsidR="00730551" w:rsidRPr="001377BD">
        <w:t>EUR-A10-1.</w:t>
      </w:r>
      <w:proofErr w:type="gramStart"/>
      <w:r w:rsidR="00730551" w:rsidRPr="001377BD">
        <w:t>12</w:t>
      </w:r>
      <w:r w:rsidRPr="001377BD">
        <w:t>]</w:t>
      </w:r>
      <w:bookmarkEnd w:id="763"/>
      <w:r w:rsidRPr="001377BD">
        <w:t>(</w:t>
      </w:r>
      <w:proofErr w:type="gramEnd"/>
      <w:r w:rsidRPr="001377BD">
        <w:t>WRC-23)</w:t>
      </w:r>
    </w:p>
    <w:p w14:paraId="789BA112" w14:textId="0E2320DC" w:rsidR="00202FAA" w:rsidRPr="001377BD" w:rsidRDefault="00202FAA" w:rsidP="00202FAA">
      <w:pPr>
        <w:pStyle w:val="Rectitle"/>
      </w:pPr>
      <w:r w:rsidRPr="001377BD">
        <w:t xml:space="preserve">Study of technical and operational issues and regulatory provisions to support space-to-space transmissions </w:t>
      </w:r>
      <w:bookmarkStart w:id="764" w:name="_Hlk130197838"/>
      <w:r w:rsidRPr="001377BD">
        <w:t>in the frequency bands</w:t>
      </w:r>
      <w:bookmarkStart w:id="765" w:name="_Hlk121485204"/>
      <w:r w:rsidRPr="001377BD">
        <w:t xml:space="preserve"> 3 700-4 200 MHz and 5</w:t>
      </w:r>
      <w:r w:rsidRPr="001377BD">
        <w:rPr>
          <w:rFonts w:hint="eastAsia"/>
        </w:rPr>
        <w:t> </w:t>
      </w:r>
      <w:r w:rsidRPr="001377BD">
        <w:t xml:space="preserve"> 925-6 425 MHz </w:t>
      </w:r>
      <w:bookmarkEnd w:id="765"/>
      <w:r w:rsidRPr="001377BD">
        <w:t>for non-GSO user space stations operating at lower orbital altitudes, in communication with GSO satellites</w:t>
      </w:r>
      <w:bookmarkEnd w:id="764"/>
    </w:p>
    <w:p w14:paraId="37486EA3" w14:textId="77777777" w:rsidR="00DB5EB2" w:rsidRPr="001377BD" w:rsidRDefault="00DB5EB2" w:rsidP="00DB5EB2">
      <w:pPr>
        <w:spacing w:before="280"/>
      </w:pPr>
      <w:r w:rsidRPr="001377BD">
        <w:t>The World Radiocommunication Conference (Dubai, 2023),</w:t>
      </w:r>
    </w:p>
    <w:p w14:paraId="70C93D0D" w14:textId="77777777" w:rsidR="00DB5EB2" w:rsidRPr="001377BD" w:rsidRDefault="00DB5EB2" w:rsidP="00DB5EB2">
      <w:pPr>
        <w:pStyle w:val="Call"/>
      </w:pPr>
      <w:r w:rsidRPr="001377BD">
        <w:t>considering</w:t>
      </w:r>
    </w:p>
    <w:p w14:paraId="0E6DC28E" w14:textId="314FF1B2" w:rsidR="00072345" w:rsidRPr="001377BD" w:rsidRDefault="00072345" w:rsidP="00072345">
      <w:pPr>
        <w:jc w:val="both"/>
        <w:rPr>
          <w:rFonts w:eastAsiaTheme="minorHAnsi"/>
        </w:rPr>
      </w:pPr>
      <w:r w:rsidRPr="001377BD">
        <w:rPr>
          <w:rFonts w:eastAsiaTheme="minorHAnsi"/>
          <w:i/>
          <w:iCs/>
        </w:rPr>
        <w:t>a)</w:t>
      </w:r>
      <w:r w:rsidRPr="001377BD">
        <w:rPr>
          <w:rFonts w:eastAsiaTheme="minorHAnsi"/>
          <w:i/>
          <w:iCs/>
        </w:rPr>
        <w:tab/>
      </w:r>
      <w:r w:rsidRPr="001377BD">
        <w:rPr>
          <w:rFonts w:eastAsiaTheme="minorHAnsi"/>
        </w:rPr>
        <w:t>that many non-geostationary-satellite orbit (non-GSO) satellites operate with limited and non-real-time connectivity to earth stations;</w:t>
      </w:r>
    </w:p>
    <w:p w14:paraId="23CD6E3F" w14:textId="2B3B9B85" w:rsidR="00072345" w:rsidRPr="001377BD" w:rsidRDefault="00072345" w:rsidP="00072345">
      <w:pPr>
        <w:jc w:val="both"/>
        <w:rPr>
          <w:rFonts w:eastAsiaTheme="minorHAnsi"/>
          <w:i/>
          <w:iCs/>
        </w:rPr>
      </w:pPr>
      <w:r w:rsidRPr="001377BD">
        <w:rPr>
          <w:rFonts w:eastAsiaTheme="minorHAnsi"/>
          <w:i/>
          <w:iCs/>
        </w:rPr>
        <w:t>b)</w:t>
      </w:r>
      <w:r w:rsidRPr="001377BD">
        <w:rPr>
          <w:rFonts w:eastAsiaTheme="minorHAnsi"/>
          <w:i/>
          <w:iCs/>
        </w:rPr>
        <w:tab/>
      </w:r>
      <w:r w:rsidRPr="001377BD">
        <w:rPr>
          <w:rFonts w:eastAsiaTheme="minorHAnsi"/>
        </w:rPr>
        <w:t xml:space="preserve">that space-to-space communication between such non-GSO satellites and geostationary satellite orbit </w:t>
      </w:r>
      <w:r w:rsidR="00834B89" w:rsidRPr="001377BD">
        <w:rPr>
          <w:rFonts w:eastAsiaTheme="minorHAnsi"/>
        </w:rPr>
        <w:t xml:space="preserve">(GSO) </w:t>
      </w:r>
      <w:r w:rsidRPr="001377BD">
        <w:rPr>
          <w:rFonts w:eastAsiaTheme="minorHAnsi"/>
        </w:rPr>
        <w:t xml:space="preserve">satellites would enhance the efficiency of operations and that the effective re-use of some frequency bands allocated to the </w:t>
      </w:r>
      <w:r w:rsidR="00834B89" w:rsidRPr="001377BD">
        <w:rPr>
          <w:rFonts w:eastAsiaTheme="minorHAnsi"/>
        </w:rPr>
        <w:t>fixed-satellite service (</w:t>
      </w:r>
      <w:r w:rsidRPr="001377BD">
        <w:rPr>
          <w:rFonts w:eastAsiaTheme="minorHAnsi"/>
        </w:rPr>
        <w:t>FSS</w:t>
      </w:r>
      <w:r w:rsidR="00834B89" w:rsidRPr="001377BD">
        <w:rPr>
          <w:rFonts w:eastAsiaTheme="minorHAnsi"/>
        </w:rPr>
        <w:t>)</w:t>
      </w:r>
      <w:r w:rsidRPr="001377BD">
        <w:rPr>
          <w:rFonts w:eastAsiaTheme="minorHAnsi"/>
        </w:rPr>
        <w:t xml:space="preserve"> for transmissions between space stations may increase the efficiency of use of those frequency bands;</w:t>
      </w:r>
    </w:p>
    <w:p w14:paraId="1B0B2441" w14:textId="6FBC47A1" w:rsidR="00072345" w:rsidRPr="001377BD" w:rsidRDefault="00072345" w:rsidP="00072345">
      <w:pPr>
        <w:jc w:val="both"/>
        <w:rPr>
          <w:rFonts w:eastAsiaTheme="minorHAnsi"/>
        </w:rPr>
      </w:pPr>
      <w:r w:rsidRPr="001377BD">
        <w:rPr>
          <w:rFonts w:eastAsiaTheme="minorHAnsi"/>
          <w:i/>
          <w:iCs/>
        </w:rPr>
        <w:t>c)</w:t>
      </w:r>
      <w:r w:rsidRPr="001377BD">
        <w:rPr>
          <w:rFonts w:eastAsiaTheme="minorHAnsi"/>
          <w:i/>
          <w:iCs/>
        </w:rPr>
        <w:tab/>
      </w:r>
      <w:r w:rsidRPr="001377BD">
        <w:rPr>
          <w:rFonts w:eastAsiaTheme="minorHAnsi"/>
        </w:rPr>
        <w:t>that there is growing interest for utilizing satellite-to-satellite links for a variety of applications,</w:t>
      </w:r>
    </w:p>
    <w:p w14:paraId="21E95D8F" w14:textId="77777777" w:rsidR="00DB5EB2" w:rsidRPr="001377BD" w:rsidRDefault="00DB5EB2" w:rsidP="00DB5EB2">
      <w:pPr>
        <w:pStyle w:val="Call"/>
        <w:rPr>
          <w:lang w:val="en-US"/>
        </w:rPr>
      </w:pPr>
      <w:r w:rsidRPr="001377BD">
        <w:rPr>
          <w:lang w:val="en-US"/>
        </w:rPr>
        <w:t>noting</w:t>
      </w:r>
    </w:p>
    <w:p w14:paraId="25E6A5AC" w14:textId="3C819D15" w:rsidR="00FE1552" w:rsidRPr="001377BD" w:rsidRDefault="00FE1552" w:rsidP="006B78B7">
      <w:pPr>
        <w:jc w:val="both"/>
        <w:rPr>
          <w:rFonts w:eastAsiaTheme="minorHAnsi"/>
        </w:rPr>
      </w:pPr>
      <w:r w:rsidRPr="001377BD">
        <w:rPr>
          <w:rFonts w:eastAsiaTheme="minorHAnsi"/>
          <w:i/>
          <w:iCs/>
        </w:rPr>
        <w:t>a)</w:t>
      </w:r>
      <w:r w:rsidRPr="001377BD">
        <w:rPr>
          <w:rFonts w:eastAsiaTheme="minorHAnsi"/>
          <w:i/>
          <w:iCs/>
        </w:rPr>
        <w:tab/>
      </w:r>
      <w:r w:rsidRPr="001377BD">
        <w:rPr>
          <w:rFonts w:eastAsiaTheme="minorHAnsi"/>
        </w:rPr>
        <w:t>that the frequency bands 3 700-4 200 MHz and 5 925-6 425 MHz are allocated to the FSS;</w:t>
      </w:r>
    </w:p>
    <w:p w14:paraId="1C6E6BF0" w14:textId="34D04891" w:rsidR="00FE1552" w:rsidRPr="001377BD" w:rsidRDefault="00FE1552" w:rsidP="006B78B7">
      <w:pPr>
        <w:jc w:val="both"/>
        <w:rPr>
          <w:rFonts w:eastAsiaTheme="minorHAnsi"/>
        </w:rPr>
      </w:pPr>
      <w:r w:rsidRPr="001377BD">
        <w:rPr>
          <w:rFonts w:eastAsiaTheme="minorHAnsi"/>
          <w:i/>
          <w:iCs/>
        </w:rPr>
        <w:t>b)</w:t>
      </w:r>
      <w:r w:rsidRPr="001377BD">
        <w:rPr>
          <w:rFonts w:eastAsiaTheme="minorHAnsi"/>
          <w:i/>
          <w:iCs/>
        </w:rPr>
        <w:tab/>
      </w:r>
      <w:r w:rsidRPr="001377BD">
        <w:rPr>
          <w:rFonts w:eastAsiaTheme="minorHAnsi"/>
        </w:rPr>
        <w:t xml:space="preserve">that the use of the frequency bands 3 700-4 200 MHz and 5 925-6 425 MHz by the non-GSO FSS is subject to the application of Nos. </w:t>
      </w:r>
      <w:r w:rsidRPr="001377BD">
        <w:rPr>
          <w:rFonts w:eastAsiaTheme="minorHAnsi"/>
          <w:b/>
          <w:bCs/>
        </w:rPr>
        <w:t>22.5C</w:t>
      </w:r>
      <w:r w:rsidRPr="001377BD">
        <w:rPr>
          <w:rFonts w:eastAsiaTheme="minorHAnsi"/>
        </w:rPr>
        <w:t xml:space="preserve"> and </w:t>
      </w:r>
      <w:r w:rsidRPr="001377BD">
        <w:rPr>
          <w:rFonts w:eastAsiaTheme="minorHAnsi"/>
          <w:b/>
          <w:bCs/>
        </w:rPr>
        <w:t>22.5D</w:t>
      </w:r>
      <w:r w:rsidRPr="001377BD">
        <w:rPr>
          <w:rFonts w:eastAsiaTheme="minorHAnsi"/>
        </w:rPr>
        <w:t>;</w:t>
      </w:r>
    </w:p>
    <w:p w14:paraId="532F8F5B" w14:textId="34B45816" w:rsidR="00FE1552" w:rsidRPr="001377BD" w:rsidRDefault="00FE1552" w:rsidP="006B78B7">
      <w:pPr>
        <w:jc w:val="both"/>
        <w:rPr>
          <w:rFonts w:eastAsiaTheme="minorHAnsi"/>
          <w:b/>
          <w:bCs/>
        </w:rPr>
      </w:pPr>
      <w:r w:rsidRPr="001377BD">
        <w:rPr>
          <w:rFonts w:eastAsiaTheme="minorHAnsi"/>
          <w:i/>
          <w:iCs/>
        </w:rPr>
        <w:t>c)</w:t>
      </w:r>
      <w:r w:rsidRPr="001377BD">
        <w:rPr>
          <w:rFonts w:eastAsiaTheme="minorHAnsi"/>
          <w:i/>
          <w:iCs/>
        </w:rPr>
        <w:tab/>
      </w:r>
      <w:r w:rsidRPr="001377BD">
        <w:rPr>
          <w:rFonts w:eastAsiaTheme="minorHAnsi"/>
        </w:rPr>
        <w:t>that the frequency bands 5 925-6 425 MHz may be used for the FSS (Earth-to-space) for the provision of earth stations located on board vessels subject to No</w:t>
      </w:r>
      <w:r w:rsidR="00FC0396" w:rsidRPr="001377BD">
        <w:rPr>
          <w:rFonts w:eastAsiaTheme="minorHAnsi"/>
        </w:rPr>
        <w:t>s</w:t>
      </w:r>
      <w:r w:rsidRPr="001377BD">
        <w:rPr>
          <w:rFonts w:eastAsiaTheme="minorHAnsi"/>
        </w:rPr>
        <w:t xml:space="preserve">. </w:t>
      </w:r>
      <w:r w:rsidRPr="001377BD">
        <w:rPr>
          <w:rFonts w:eastAsiaTheme="minorHAnsi"/>
          <w:b/>
          <w:bCs/>
        </w:rPr>
        <w:t xml:space="preserve">5.457A </w:t>
      </w:r>
      <w:r w:rsidRPr="001377BD">
        <w:rPr>
          <w:rFonts w:eastAsiaTheme="minorHAnsi"/>
        </w:rPr>
        <w:t xml:space="preserve">and </w:t>
      </w:r>
      <w:r w:rsidRPr="001377BD">
        <w:rPr>
          <w:rFonts w:eastAsiaTheme="minorHAnsi"/>
          <w:b/>
          <w:bCs/>
        </w:rPr>
        <w:t>5.457B;</w:t>
      </w:r>
    </w:p>
    <w:p w14:paraId="629B8699" w14:textId="77777777" w:rsidR="00FE1552" w:rsidRPr="001377BD" w:rsidRDefault="00FE1552" w:rsidP="006B78B7">
      <w:pPr>
        <w:jc w:val="both"/>
        <w:rPr>
          <w:rFonts w:eastAsiaTheme="minorHAnsi"/>
        </w:rPr>
      </w:pPr>
      <w:r w:rsidRPr="001377BD">
        <w:rPr>
          <w:rFonts w:eastAsiaTheme="minorHAnsi"/>
          <w:i/>
          <w:iCs/>
        </w:rPr>
        <w:t>d)</w:t>
      </w:r>
      <w:r w:rsidRPr="001377BD">
        <w:rPr>
          <w:rFonts w:eastAsiaTheme="minorHAnsi"/>
          <w:i/>
          <w:iCs/>
        </w:rPr>
        <w:tab/>
      </w:r>
      <w:r w:rsidRPr="001377BD">
        <w:rPr>
          <w:rFonts w:eastAsiaTheme="minorHAnsi"/>
        </w:rPr>
        <w:t xml:space="preserve">that the use of the frequency bands 5 925-6 425 MHz by aeronautical mobile telemetry is subject to the application of the provisions of No. </w:t>
      </w:r>
      <w:r w:rsidRPr="001377BD">
        <w:rPr>
          <w:rFonts w:eastAsiaTheme="minorHAnsi"/>
          <w:b/>
          <w:bCs/>
        </w:rPr>
        <w:t>5.457C</w:t>
      </w:r>
      <w:r w:rsidRPr="001377BD">
        <w:rPr>
          <w:rFonts w:eastAsiaTheme="minorHAnsi"/>
        </w:rPr>
        <w:t>,</w:t>
      </w:r>
    </w:p>
    <w:p w14:paraId="5E7246B9" w14:textId="77777777" w:rsidR="00DB5EB2" w:rsidRPr="001377BD" w:rsidRDefault="00DB5EB2" w:rsidP="00DB5EB2">
      <w:pPr>
        <w:pStyle w:val="Call"/>
        <w:rPr>
          <w:lang w:val="en-US"/>
        </w:rPr>
      </w:pPr>
      <w:r w:rsidRPr="001377BD">
        <w:rPr>
          <w:lang w:val="en-US"/>
        </w:rPr>
        <w:t>recognizing</w:t>
      </w:r>
    </w:p>
    <w:p w14:paraId="6871B20F" w14:textId="10D0F312" w:rsidR="00220600" w:rsidRPr="001377BD" w:rsidRDefault="00220600" w:rsidP="00F43486">
      <w:pPr>
        <w:jc w:val="both"/>
        <w:rPr>
          <w:rFonts w:eastAsiaTheme="minorHAnsi"/>
        </w:rPr>
      </w:pPr>
      <w:r w:rsidRPr="001377BD">
        <w:rPr>
          <w:rFonts w:eastAsiaTheme="minorHAnsi"/>
          <w:i/>
          <w:iCs/>
        </w:rPr>
        <w:t>a)</w:t>
      </w:r>
      <w:r w:rsidRPr="001377BD">
        <w:rPr>
          <w:rFonts w:eastAsiaTheme="minorHAnsi"/>
        </w:rPr>
        <w:tab/>
        <w:t>that the frequency bands 3 700-4 200 MHz and 5 925-6 425 MHz are also allocated to other radiocommunication services both on a primary and secondary basis, that those allocations are used by a variety of incumbent systems and that the protection of these services should be studied</w:t>
      </w:r>
      <w:r w:rsidR="004F1B39" w:rsidRPr="001377BD">
        <w:rPr>
          <w:rFonts w:eastAsiaTheme="minorHAnsi"/>
        </w:rPr>
        <w:t>;</w:t>
      </w:r>
    </w:p>
    <w:p w14:paraId="6CC8CCBA" w14:textId="77777777" w:rsidR="00220600" w:rsidRPr="001377BD" w:rsidRDefault="00220600" w:rsidP="00F43486">
      <w:pPr>
        <w:jc w:val="both"/>
        <w:rPr>
          <w:rFonts w:eastAsiaTheme="minorHAnsi"/>
        </w:rPr>
      </w:pPr>
      <w:r w:rsidRPr="001377BD">
        <w:rPr>
          <w:rFonts w:eastAsiaTheme="minorHAnsi"/>
          <w:i/>
          <w:iCs/>
        </w:rPr>
        <w:t>b)</w:t>
      </w:r>
      <w:r w:rsidRPr="001377BD">
        <w:rPr>
          <w:rFonts w:eastAsiaTheme="minorHAnsi"/>
          <w:i/>
          <w:iCs/>
        </w:rPr>
        <w:tab/>
      </w:r>
      <w:r w:rsidRPr="001377BD">
        <w:rPr>
          <w:rFonts w:eastAsiaTheme="minorHAnsi"/>
        </w:rPr>
        <w:t>that the use of frequency bands by the FSS in the frequency ranges 3 700-4 200 MHz and 5 925-6 425 MHz is subject to existing Resolutions, coordination requirements and country footnotes taking into account, in particular, the protection of incumbent services;</w:t>
      </w:r>
    </w:p>
    <w:p w14:paraId="6E62EF42" w14:textId="08507FAE" w:rsidR="00220600" w:rsidRPr="001377BD" w:rsidRDefault="00220600" w:rsidP="00F43486">
      <w:pPr>
        <w:jc w:val="both"/>
        <w:rPr>
          <w:rFonts w:eastAsiaTheme="minorHAnsi"/>
        </w:rPr>
      </w:pPr>
      <w:r w:rsidRPr="001377BD">
        <w:rPr>
          <w:rFonts w:eastAsiaTheme="minorHAnsi"/>
          <w:i/>
          <w:iCs/>
        </w:rPr>
        <w:t>c)</w:t>
      </w:r>
      <w:r w:rsidRPr="001377BD">
        <w:rPr>
          <w:rFonts w:eastAsiaTheme="minorHAnsi"/>
          <w:i/>
          <w:iCs/>
        </w:rPr>
        <w:tab/>
      </w:r>
      <w:r w:rsidRPr="001377BD">
        <w:rPr>
          <w:rFonts w:eastAsiaTheme="minorHAnsi"/>
        </w:rPr>
        <w:t>that there should be no additional regulatory or technical constraints imposed on services to which the frequency bands and adjacent frequency bands are currently allocated on a primary and secondary basis;</w:t>
      </w:r>
    </w:p>
    <w:p w14:paraId="6481A232" w14:textId="77777777" w:rsidR="00220600" w:rsidRPr="001377BD" w:rsidRDefault="00220600" w:rsidP="00F43486">
      <w:pPr>
        <w:jc w:val="both"/>
        <w:rPr>
          <w:rFonts w:eastAsiaTheme="minorHAnsi"/>
        </w:rPr>
      </w:pPr>
      <w:r w:rsidRPr="001377BD">
        <w:rPr>
          <w:rFonts w:eastAsiaTheme="minorHAnsi"/>
          <w:i/>
          <w:iCs/>
        </w:rPr>
        <w:t xml:space="preserve">d) </w:t>
      </w:r>
      <w:r w:rsidRPr="001377BD">
        <w:rPr>
          <w:rFonts w:eastAsiaTheme="minorHAnsi"/>
          <w:i/>
          <w:iCs/>
        </w:rPr>
        <w:tab/>
      </w:r>
      <w:r w:rsidRPr="001377BD">
        <w:rPr>
          <w:rFonts w:eastAsiaTheme="minorHAnsi"/>
        </w:rPr>
        <w:t>that it is necessary to study whether space-to-Earth direction transmissions from GSO space stations can be successfully received by lower orbital altitude non-GSO satellites, without imposing any additional constraints on all allocated services in these frequency bands;</w:t>
      </w:r>
    </w:p>
    <w:p w14:paraId="5C3855AB" w14:textId="77777777" w:rsidR="00220600" w:rsidRPr="001377BD" w:rsidRDefault="00220600" w:rsidP="00F43486">
      <w:pPr>
        <w:jc w:val="both"/>
        <w:rPr>
          <w:rFonts w:eastAsiaTheme="minorHAnsi"/>
        </w:rPr>
      </w:pPr>
      <w:r w:rsidRPr="001377BD">
        <w:rPr>
          <w:rFonts w:eastAsiaTheme="minorHAnsi"/>
          <w:i/>
          <w:iCs/>
        </w:rPr>
        <w:t xml:space="preserve">e) </w:t>
      </w:r>
      <w:r w:rsidRPr="001377BD">
        <w:rPr>
          <w:rFonts w:eastAsiaTheme="minorHAnsi"/>
          <w:i/>
          <w:iCs/>
        </w:rPr>
        <w:tab/>
      </w:r>
      <w:r w:rsidRPr="001377BD">
        <w:rPr>
          <w:rFonts w:eastAsiaTheme="minorHAnsi"/>
        </w:rPr>
        <w:t>that the sharing scenarios may vary because of the wide variety of orbital characteristics of the non-GSO systems;</w:t>
      </w:r>
    </w:p>
    <w:p w14:paraId="783B6479" w14:textId="219FA7AA" w:rsidR="00220600" w:rsidRPr="001377BD" w:rsidRDefault="00220600" w:rsidP="00F43486">
      <w:pPr>
        <w:jc w:val="both"/>
        <w:rPr>
          <w:rFonts w:eastAsiaTheme="minorHAnsi"/>
        </w:rPr>
      </w:pPr>
      <w:r w:rsidRPr="001377BD">
        <w:rPr>
          <w:rFonts w:eastAsiaTheme="minorHAnsi"/>
          <w:i/>
          <w:iCs/>
        </w:rPr>
        <w:lastRenderedPageBreak/>
        <w:t>f)</w:t>
      </w:r>
      <w:r w:rsidRPr="001377BD">
        <w:rPr>
          <w:rFonts w:eastAsiaTheme="minorHAnsi"/>
          <w:i/>
          <w:iCs/>
        </w:rPr>
        <w:tab/>
      </w:r>
      <w:r w:rsidRPr="001377BD">
        <w:rPr>
          <w:rFonts w:eastAsiaTheme="minorHAnsi"/>
        </w:rPr>
        <w:t>that out-of-band emissions, signals due to antenna pattern sidelobes, reflections from receiving space stations and in-band unintentional radiation due to Doppler shifts may impact services operating in the same and adjacent or nearby frequency bands;</w:t>
      </w:r>
    </w:p>
    <w:p w14:paraId="198A709E" w14:textId="26772F8B" w:rsidR="00220600" w:rsidRPr="001377BD" w:rsidRDefault="00220600" w:rsidP="00F43486">
      <w:pPr>
        <w:jc w:val="both"/>
        <w:rPr>
          <w:rFonts w:eastAsiaTheme="minorHAnsi"/>
        </w:rPr>
      </w:pPr>
      <w:r w:rsidRPr="001377BD">
        <w:rPr>
          <w:rFonts w:eastAsiaTheme="minorHAnsi"/>
          <w:i/>
          <w:iCs/>
        </w:rPr>
        <w:t>g</w:t>
      </w:r>
      <w:r w:rsidRPr="001377BD">
        <w:rPr>
          <w:rFonts w:eastAsiaTheme="minorHAnsi"/>
        </w:rPr>
        <w:t>)</w:t>
      </w:r>
      <w:r w:rsidRPr="001377BD">
        <w:rPr>
          <w:rFonts w:eastAsiaTheme="minorHAnsi"/>
        </w:rPr>
        <w:tab/>
        <w:t xml:space="preserve">that any future use of space-to-space links in the </w:t>
      </w:r>
      <w:r w:rsidR="00AB5954" w:rsidRPr="001377BD">
        <w:rPr>
          <w:rFonts w:eastAsiaTheme="minorHAnsi"/>
        </w:rPr>
        <w:t xml:space="preserve">frequency band </w:t>
      </w:r>
      <w:r w:rsidRPr="001377BD">
        <w:rPr>
          <w:rFonts w:eastAsiaTheme="minorHAnsi"/>
        </w:rPr>
        <w:t xml:space="preserve">3700 </w:t>
      </w:r>
      <w:r w:rsidR="00B42D3B" w:rsidRPr="001377BD">
        <w:rPr>
          <w:rFonts w:eastAsiaTheme="minorHAnsi"/>
        </w:rPr>
        <w:t>-</w:t>
      </w:r>
      <w:r w:rsidRPr="001377BD">
        <w:rPr>
          <w:rFonts w:eastAsiaTheme="minorHAnsi"/>
        </w:rPr>
        <w:t xml:space="preserve"> 4200 MHz shall not claim protection from terrestrial services</w:t>
      </w:r>
      <w:r w:rsidR="004F4A36" w:rsidRPr="001377BD">
        <w:rPr>
          <w:rFonts w:eastAsiaTheme="minorHAnsi"/>
        </w:rPr>
        <w:t xml:space="preserve"> </w:t>
      </w:r>
      <w:r w:rsidRPr="001377BD">
        <w:rPr>
          <w:rFonts w:eastAsiaTheme="minorHAnsi"/>
        </w:rPr>
        <w:t>or other FSS applications operating in accordance with the Radio Regulations</w:t>
      </w:r>
      <w:r w:rsidR="0097731C" w:rsidRPr="001377BD">
        <w:rPr>
          <w:rFonts w:eastAsiaTheme="minorHAnsi"/>
        </w:rPr>
        <w:t>,</w:t>
      </w:r>
    </w:p>
    <w:p w14:paraId="0A61B0F7" w14:textId="3567A1CA" w:rsidR="00DB5EB2" w:rsidRPr="001377BD" w:rsidRDefault="00DB5EB2" w:rsidP="00DB5EB2">
      <w:pPr>
        <w:keepNext/>
        <w:keepLines/>
        <w:spacing w:before="160"/>
        <w:ind w:left="1134"/>
      </w:pPr>
      <w:bookmarkStart w:id="766" w:name="_Hlk145441039"/>
      <w:r w:rsidRPr="001377BD">
        <w:rPr>
          <w:i/>
        </w:rPr>
        <w:t xml:space="preserve">resolves to invite </w:t>
      </w:r>
      <w:r w:rsidR="00B171BC" w:rsidRPr="001377BD">
        <w:rPr>
          <w:i/>
        </w:rPr>
        <w:t>ITU-R</w:t>
      </w:r>
      <w:r w:rsidRPr="001377BD">
        <w:rPr>
          <w:i/>
        </w:rPr>
        <w:t xml:space="preserve"> to complete in time for WRC-27</w:t>
      </w:r>
      <w:bookmarkEnd w:id="766"/>
    </w:p>
    <w:p w14:paraId="0F5398E7" w14:textId="6B92DED1" w:rsidR="00F43486" w:rsidRPr="001377BD" w:rsidRDefault="00F43486" w:rsidP="00F43486">
      <w:r w:rsidRPr="001377BD">
        <w:rPr>
          <w:rFonts w:eastAsiaTheme="minorHAnsi"/>
        </w:rPr>
        <w:t>1</w:t>
      </w:r>
      <w:r w:rsidRPr="001377BD">
        <w:rPr>
          <w:rFonts w:eastAsiaTheme="minorHAnsi"/>
        </w:rPr>
        <w:tab/>
      </w:r>
      <w:r w:rsidRPr="001377BD">
        <w:t>sharing studies between space-to-space links from a GSO space station towards a non-GSO space station and the current and future use of the primary and secondary services operating in the frequency band 3</w:t>
      </w:r>
      <w:r w:rsidR="00D5501F" w:rsidRPr="001377BD">
        <w:t> 700</w:t>
      </w:r>
      <w:r w:rsidRPr="001377BD">
        <w:t>-4</w:t>
      </w:r>
      <w:r w:rsidR="00D5501F" w:rsidRPr="001377BD">
        <w:t> </w:t>
      </w:r>
      <w:r w:rsidRPr="001377BD">
        <w:t>2</w:t>
      </w:r>
      <w:r w:rsidR="00D5501F" w:rsidRPr="001377BD">
        <w:t>00</w:t>
      </w:r>
      <w:r w:rsidRPr="001377BD">
        <w:t xml:space="preserve"> </w:t>
      </w:r>
      <w:r w:rsidR="00D5501F" w:rsidRPr="001377BD">
        <w:t>M</w:t>
      </w:r>
      <w:r w:rsidRPr="001377BD">
        <w:t>Hz;</w:t>
      </w:r>
    </w:p>
    <w:p w14:paraId="151D8EA4" w14:textId="46594D9B" w:rsidR="00F43486" w:rsidRPr="001377BD" w:rsidRDefault="00F43486" w:rsidP="00F43486">
      <w:r w:rsidRPr="001377BD">
        <w:rPr>
          <w:rFonts w:eastAsiaTheme="minorHAnsi"/>
        </w:rPr>
        <w:t>2</w:t>
      </w:r>
      <w:r w:rsidRPr="001377BD">
        <w:rPr>
          <w:rFonts w:eastAsiaTheme="minorHAnsi"/>
        </w:rPr>
        <w:tab/>
      </w:r>
      <w:r w:rsidRPr="001377BD">
        <w:t>sharing studies between space-to-space links from a non-GSO space station towards a GSO space station and the current and planned stations of the existing primary services operating in the frequency band 5</w:t>
      </w:r>
      <w:r w:rsidR="0005037E" w:rsidRPr="001377BD">
        <w:t> </w:t>
      </w:r>
      <w:r w:rsidRPr="001377BD">
        <w:t>925-6</w:t>
      </w:r>
      <w:r w:rsidR="0005037E" w:rsidRPr="001377BD">
        <w:t> </w:t>
      </w:r>
      <w:r w:rsidRPr="001377BD">
        <w:t xml:space="preserve">425 </w:t>
      </w:r>
      <w:r w:rsidR="0005037E" w:rsidRPr="001377BD">
        <w:t>M</w:t>
      </w:r>
      <w:r w:rsidRPr="001377BD">
        <w:t>Hz;</w:t>
      </w:r>
    </w:p>
    <w:p w14:paraId="29F5F050" w14:textId="66C395AC" w:rsidR="00F43486" w:rsidRPr="001377BD" w:rsidRDefault="00F43486" w:rsidP="00F43486">
      <w:pPr>
        <w:rPr>
          <w:rFonts w:eastAsiaTheme="minorHAnsi"/>
        </w:rPr>
      </w:pPr>
      <w:r w:rsidRPr="001377BD">
        <w:t>3</w:t>
      </w:r>
      <w:r w:rsidRPr="001377BD">
        <w:tab/>
        <w:t xml:space="preserve">studies to develop technical conditions and regulatory provisions for the operation of space-to-space links in these frequency bands including revised </w:t>
      </w:r>
      <w:r w:rsidR="0096091C" w:rsidRPr="001377BD">
        <w:t xml:space="preserve">frequency </w:t>
      </w:r>
      <w:r w:rsidRPr="001377BD">
        <w:t xml:space="preserve">allocations </w:t>
      </w:r>
      <w:r w:rsidR="0096091C" w:rsidRPr="001377BD">
        <w:t xml:space="preserve">to FSS </w:t>
      </w:r>
      <w:r w:rsidRPr="001377BD">
        <w:t xml:space="preserve">or the addition of </w:t>
      </w:r>
      <w:r w:rsidR="0096091C" w:rsidRPr="001377BD">
        <w:t xml:space="preserve">frequency allocations to the </w:t>
      </w:r>
      <w:r w:rsidR="00FB4398" w:rsidRPr="001377BD">
        <w:t>inter-satellite service (ISS)</w:t>
      </w:r>
      <w:r w:rsidRPr="001377BD">
        <w:t xml:space="preserve">, while ensuring the protection of, and without imposing additional constraints on, other FSS operations or services allocated in those and adjacent frequency bands, allocated on a primary and secondary basis, taking into account the results of the studies called for in </w:t>
      </w:r>
      <w:r w:rsidRPr="001377BD">
        <w:rPr>
          <w:i/>
          <w:iCs/>
        </w:rPr>
        <w:t xml:space="preserve">resolves to invite </w:t>
      </w:r>
      <w:r w:rsidR="00B171BC" w:rsidRPr="001377BD">
        <w:rPr>
          <w:i/>
        </w:rPr>
        <w:t>ITU-R</w:t>
      </w:r>
      <w:r w:rsidR="003D76AE" w:rsidRPr="001377BD">
        <w:rPr>
          <w:i/>
        </w:rPr>
        <w:t xml:space="preserve"> to complete in time for WRC-27 </w:t>
      </w:r>
      <w:r w:rsidRPr="001377BD">
        <w:t>1 and 2 above</w:t>
      </w:r>
      <w:r w:rsidR="003D76AE" w:rsidRPr="001377BD">
        <w:t>,</w:t>
      </w:r>
    </w:p>
    <w:p w14:paraId="2BBF594F" w14:textId="77777777" w:rsidR="00DB5EB2" w:rsidRPr="001377BD" w:rsidRDefault="00DB5EB2" w:rsidP="00DB5EB2">
      <w:pPr>
        <w:pStyle w:val="Call"/>
        <w:rPr>
          <w:lang w:val="en-US"/>
        </w:rPr>
      </w:pPr>
      <w:r w:rsidRPr="001377BD">
        <w:rPr>
          <w:lang w:val="en-US"/>
        </w:rPr>
        <w:t>invites administrations</w:t>
      </w:r>
    </w:p>
    <w:p w14:paraId="66D1E9D0" w14:textId="77777777" w:rsidR="00DB5EB2" w:rsidRPr="001377BD" w:rsidRDefault="00DB5EB2" w:rsidP="00DB5EB2">
      <w:pPr>
        <w:jc w:val="both"/>
      </w:pPr>
      <w:r w:rsidRPr="001377BD">
        <w:t>to participate actively in the studies by submitting contributions to ITU-R,</w:t>
      </w:r>
    </w:p>
    <w:p w14:paraId="14B85AB7" w14:textId="78A83DC6" w:rsidR="00265539" w:rsidRPr="001377BD" w:rsidRDefault="00265539" w:rsidP="00265539">
      <w:pPr>
        <w:keepNext/>
        <w:keepLines/>
        <w:spacing w:before="160"/>
        <w:ind w:left="1134"/>
      </w:pPr>
      <w:bookmarkStart w:id="767" w:name="_Hlk145441093"/>
      <w:r w:rsidRPr="001377BD">
        <w:rPr>
          <w:i/>
        </w:rPr>
        <w:t xml:space="preserve">resolves to invite the </w:t>
      </w:r>
      <w:r w:rsidR="001E047B" w:rsidRPr="001377BD">
        <w:rPr>
          <w:i/>
        </w:rPr>
        <w:t>2027</w:t>
      </w:r>
      <w:r w:rsidR="00AB5954" w:rsidRPr="001377BD">
        <w:rPr>
          <w:i/>
        </w:rPr>
        <w:t xml:space="preserve"> </w:t>
      </w:r>
      <w:r w:rsidRPr="001377BD">
        <w:rPr>
          <w:i/>
        </w:rPr>
        <w:t xml:space="preserve">World Radiocommunication Conference </w:t>
      </w:r>
      <w:bookmarkEnd w:id="767"/>
    </w:p>
    <w:p w14:paraId="4A3E4A6A" w14:textId="1A575D84" w:rsidR="00265539" w:rsidRPr="001377BD" w:rsidRDefault="00265539" w:rsidP="00265539">
      <w:pPr>
        <w:jc w:val="both"/>
      </w:pPr>
      <w:r w:rsidRPr="001377BD">
        <w:t>to consider, based on the results of ITU</w:t>
      </w:r>
      <w:r w:rsidRPr="001377BD">
        <w:noBreakHyphen/>
        <w:t>R studies</w:t>
      </w:r>
      <w:r w:rsidR="00FA717C" w:rsidRPr="001377BD">
        <w:t>,</w:t>
      </w:r>
      <w:r w:rsidRPr="001377BD">
        <w:t xml:space="preserve"> technical and operational issues and regulatory provisions</w:t>
      </w:r>
      <w:r w:rsidR="00D87D11" w:rsidRPr="001377BD">
        <w:t>, including revised frequency allocations to FSS or the addition of frequency allocations to ISS,</w:t>
      </w:r>
      <w:r w:rsidRPr="001377BD">
        <w:t xml:space="preserve"> to support space-to-space transmissions in the frequency bands 3 700-4 200 MHz and 5</w:t>
      </w:r>
      <w:r w:rsidR="001E047B" w:rsidRPr="001377BD">
        <w:t> </w:t>
      </w:r>
      <w:r w:rsidRPr="001377BD">
        <w:t xml:space="preserve">925-6 425 MHz for </w:t>
      </w:r>
      <w:bookmarkStart w:id="768" w:name="_Hlk145440941"/>
      <w:r w:rsidRPr="001377BD">
        <w:t xml:space="preserve">non-GSO </w:t>
      </w:r>
      <w:bookmarkEnd w:id="768"/>
      <w:r w:rsidRPr="001377BD">
        <w:t>space stations operating at lower orbital altitudes, in communication with GSO satellites.</w:t>
      </w:r>
    </w:p>
    <w:p w14:paraId="310D3C46" w14:textId="77777777" w:rsidR="00DB5EB2" w:rsidRPr="001377BD" w:rsidRDefault="00DB5EB2" w:rsidP="00DB5EB2">
      <w:pPr>
        <w:tabs>
          <w:tab w:val="clear" w:pos="1134"/>
          <w:tab w:val="clear" w:pos="1871"/>
          <w:tab w:val="clear" w:pos="2268"/>
        </w:tabs>
        <w:overflowPunct/>
        <w:autoSpaceDE/>
        <w:autoSpaceDN/>
        <w:adjustRightInd/>
        <w:spacing w:before="0"/>
        <w:textAlignment w:val="auto"/>
        <w:rPr>
          <w:rFonts w:hAnsi="Times New Roman Bold"/>
          <w:b/>
        </w:rPr>
      </w:pPr>
      <w:r w:rsidRPr="001377BD">
        <w:br w:type="page"/>
      </w:r>
    </w:p>
    <w:p w14:paraId="63CE13D5" w14:textId="77777777" w:rsidR="00DB5EB2" w:rsidRPr="001377BD" w:rsidRDefault="00DB5EB2" w:rsidP="00DB5EB2">
      <w:pPr>
        <w:pStyle w:val="Annextitle"/>
      </w:pPr>
      <w:r w:rsidRPr="001377BD">
        <w:lastRenderedPageBreak/>
        <w:t>Proposals on an agenda item for WRC-27</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DB5EB2" w:rsidRPr="001377BD" w14:paraId="4F89F993" w14:textId="77777777" w:rsidTr="00C4529D">
        <w:trPr>
          <w:cantSplit/>
        </w:trPr>
        <w:tc>
          <w:tcPr>
            <w:tcW w:w="9723" w:type="dxa"/>
            <w:gridSpan w:val="2"/>
            <w:hideMark/>
          </w:tcPr>
          <w:p w14:paraId="73DBBA60" w14:textId="6BF6EDC6" w:rsidR="00DB5EB2" w:rsidRPr="001377BD" w:rsidRDefault="00DB5EB2" w:rsidP="00C4529D">
            <w:pPr>
              <w:keepNext/>
              <w:spacing w:before="240"/>
              <w:rPr>
                <w:b/>
                <w:bCs/>
                <w:lang w:val="en-US"/>
              </w:rPr>
            </w:pPr>
            <w:r w:rsidRPr="001377BD">
              <w:rPr>
                <w:b/>
                <w:bCs/>
                <w:lang w:val="en-US"/>
              </w:rPr>
              <w:t xml:space="preserve">Subject: </w:t>
            </w:r>
            <w:r w:rsidR="00B64000" w:rsidRPr="001377BD">
              <w:t xml:space="preserve"> </w:t>
            </w:r>
            <w:r w:rsidR="00B64000" w:rsidRPr="001377BD">
              <w:rPr>
                <w:b/>
                <w:bCs/>
                <w:lang w:val="en-US"/>
              </w:rPr>
              <w:t xml:space="preserve">To consider, based on the results of ITU-R studies, an ISS spectrum allocation and associated regulatory provisions in the frequency bands 3 700 - 4 200 </w:t>
            </w:r>
            <w:proofErr w:type="gramStart"/>
            <w:r w:rsidR="00B64000" w:rsidRPr="001377BD">
              <w:rPr>
                <w:b/>
                <w:bCs/>
                <w:lang w:val="en-US"/>
              </w:rPr>
              <w:t>MHz  and</w:t>
            </w:r>
            <w:proofErr w:type="gramEnd"/>
            <w:r w:rsidR="00B64000" w:rsidRPr="001377BD">
              <w:rPr>
                <w:b/>
                <w:bCs/>
                <w:lang w:val="en-US"/>
              </w:rPr>
              <w:t xml:space="preserve"> 5 925-6 425 MHz for non-GSO space stations in communication with GSO satellites</w:t>
            </w:r>
          </w:p>
        </w:tc>
      </w:tr>
      <w:tr w:rsidR="00DB5EB2" w:rsidRPr="001377BD" w14:paraId="39856EE3" w14:textId="77777777" w:rsidTr="00C4529D">
        <w:trPr>
          <w:cantSplit/>
        </w:trPr>
        <w:tc>
          <w:tcPr>
            <w:tcW w:w="9723" w:type="dxa"/>
            <w:gridSpan w:val="2"/>
            <w:tcBorders>
              <w:top w:val="nil"/>
              <w:left w:val="nil"/>
              <w:bottom w:val="single" w:sz="4" w:space="0" w:color="auto"/>
              <w:right w:val="nil"/>
            </w:tcBorders>
            <w:hideMark/>
          </w:tcPr>
          <w:p w14:paraId="7B384A40" w14:textId="77777777" w:rsidR="00DB5EB2" w:rsidRPr="001377BD" w:rsidRDefault="00DB5EB2" w:rsidP="00C4529D">
            <w:pPr>
              <w:keepNext/>
              <w:spacing w:before="240" w:after="120"/>
              <w:rPr>
                <w:b/>
                <w:i/>
                <w:color w:val="000000"/>
                <w:lang w:val="en-US"/>
              </w:rPr>
            </w:pPr>
            <w:r w:rsidRPr="001377BD">
              <w:rPr>
                <w:b/>
                <w:bCs/>
                <w:lang w:val="en-US"/>
              </w:rPr>
              <w:t xml:space="preserve">Origin: </w:t>
            </w:r>
            <w:r w:rsidRPr="001377BD">
              <w:rPr>
                <w:lang w:val="en-US"/>
              </w:rPr>
              <w:t>CEPT</w:t>
            </w:r>
          </w:p>
        </w:tc>
      </w:tr>
      <w:tr w:rsidR="00DB5EB2" w:rsidRPr="001377BD" w14:paraId="52CBE20E" w14:textId="77777777" w:rsidTr="00C4529D">
        <w:trPr>
          <w:cantSplit/>
        </w:trPr>
        <w:tc>
          <w:tcPr>
            <w:tcW w:w="9723" w:type="dxa"/>
            <w:gridSpan w:val="2"/>
            <w:tcBorders>
              <w:top w:val="single" w:sz="4" w:space="0" w:color="auto"/>
              <w:left w:val="nil"/>
              <w:bottom w:val="single" w:sz="4" w:space="0" w:color="auto"/>
              <w:right w:val="nil"/>
            </w:tcBorders>
          </w:tcPr>
          <w:p w14:paraId="4EFBDB32" w14:textId="77777777" w:rsidR="00DB5EB2" w:rsidRPr="001377BD" w:rsidRDefault="00DB5EB2" w:rsidP="00C4529D">
            <w:pPr>
              <w:keepNext/>
              <w:rPr>
                <w:b/>
                <w:iCs/>
                <w:color w:val="000000"/>
                <w:lang w:val="en-US"/>
              </w:rPr>
            </w:pPr>
            <w:r w:rsidRPr="001377BD">
              <w:rPr>
                <w:b/>
                <w:i/>
                <w:color w:val="000000"/>
                <w:lang w:val="en-US"/>
              </w:rPr>
              <w:t>Proposal</w:t>
            </w:r>
            <w:r w:rsidRPr="001377BD">
              <w:rPr>
                <w:b/>
                <w:iCs/>
                <w:color w:val="000000"/>
                <w:lang w:val="en-US"/>
              </w:rPr>
              <w:t>:</w:t>
            </w:r>
          </w:p>
          <w:p w14:paraId="2F14FA1C" w14:textId="39AE3F8C" w:rsidR="00DB5EB2" w:rsidRPr="001377BD" w:rsidRDefault="00CF3CDA" w:rsidP="00C4529D">
            <w:pPr>
              <w:keepNext/>
              <w:rPr>
                <w:b/>
                <w:i/>
                <w:lang w:val="en-US"/>
              </w:rPr>
            </w:pPr>
            <w:r w:rsidRPr="001377BD">
              <w:t>To consider, based on the results of ITU</w:t>
            </w:r>
            <w:r w:rsidRPr="001377BD">
              <w:noBreakHyphen/>
              <w:t>R studies, to support space</w:t>
            </w:r>
            <w:r w:rsidR="00AB5954" w:rsidRPr="001377BD">
              <w:t>-</w:t>
            </w:r>
            <w:r w:rsidRPr="001377BD">
              <w:t>to</w:t>
            </w:r>
            <w:r w:rsidR="00AB5954" w:rsidRPr="001377BD">
              <w:t>-</w:t>
            </w:r>
            <w:r w:rsidRPr="001377BD">
              <w:t>space connectivity in the frequency bands 3 700-4 200 MHz and 5 925-6 425 MHz, and associated regulatory provisions, to enable links between non-geostationary satellites and geostationary satellites in accordance with Resolution </w:t>
            </w:r>
            <w:r w:rsidRPr="001377BD">
              <w:rPr>
                <w:b/>
                <w:bCs/>
              </w:rPr>
              <w:t>[</w:t>
            </w:r>
            <w:r w:rsidR="00730551" w:rsidRPr="001377BD">
              <w:rPr>
                <w:b/>
                <w:bCs/>
              </w:rPr>
              <w:t>EUR-A10-1.12</w:t>
            </w:r>
            <w:r w:rsidRPr="001377BD">
              <w:rPr>
                <w:b/>
                <w:bCs/>
              </w:rPr>
              <w:t>] (WRC</w:t>
            </w:r>
            <w:r w:rsidRPr="001377BD">
              <w:rPr>
                <w:b/>
                <w:bCs/>
              </w:rPr>
              <w:noBreakHyphen/>
              <w:t>23);</w:t>
            </w:r>
          </w:p>
        </w:tc>
      </w:tr>
      <w:tr w:rsidR="00DB5EB2" w:rsidRPr="001377BD" w14:paraId="0C2CD4B0" w14:textId="77777777" w:rsidTr="00C4529D">
        <w:trPr>
          <w:cantSplit/>
        </w:trPr>
        <w:tc>
          <w:tcPr>
            <w:tcW w:w="9723" w:type="dxa"/>
            <w:gridSpan w:val="2"/>
            <w:tcBorders>
              <w:top w:val="single" w:sz="4" w:space="0" w:color="auto"/>
              <w:left w:val="nil"/>
              <w:bottom w:val="single" w:sz="4" w:space="0" w:color="auto"/>
              <w:right w:val="nil"/>
            </w:tcBorders>
          </w:tcPr>
          <w:p w14:paraId="72AC23C6" w14:textId="77777777" w:rsidR="00DB5EB2" w:rsidRPr="001377BD" w:rsidRDefault="00DB5EB2" w:rsidP="00C4529D">
            <w:pPr>
              <w:keepNext/>
              <w:rPr>
                <w:b/>
                <w:i/>
                <w:color w:val="000000"/>
                <w:lang w:val="en-US"/>
              </w:rPr>
            </w:pPr>
            <w:r w:rsidRPr="001377BD">
              <w:rPr>
                <w:b/>
                <w:i/>
                <w:color w:val="000000"/>
                <w:lang w:val="en-US"/>
              </w:rPr>
              <w:t>Background/reason</w:t>
            </w:r>
            <w:r w:rsidRPr="001377BD">
              <w:rPr>
                <w:b/>
                <w:iCs/>
                <w:color w:val="000000"/>
                <w:lang w:val="en-US"/>
              </w:rPr>
              <w:t>:</w:t>
            </w:r>
          </w:p>
          <w:p w14:paraId="50E56A53" w14:textId="5BB56FDB" w:rsidR="00DB5EB2" w:rsidRPr="001377BD" w:rsidRDefault="00D2691F" w:rsidP="00C4529D">
            <w:pPr>
              <w:rPr>
                <w:b/>
              </w:rPr>
            </w:pPr>
            <w:r w:rsidRPr="001377BD">
              <w:rPr>
                <w:iCs/>
              </w:rPr>
              <w:t xml:space="preserve">Satellite data relay services continue to be a growing market for satellite operators and C-band can offer near real time, urgent request tasking as part of the larger system of satellite data relays in higher frequency bands. To provide a means for recognizing in the Radio Regulations transmissions for an </w:t>
            </w:r>
            <w:r w:rsidRPr="001377BD">
              <w:t xml:space="preserve">allocation to the inter-satellite service in the frequency bands 3 700 - 4 200 MHz  and 5 925-6 425 MHz  </w:t>
            </w:r>
            <w:r w:rsidRPr="001377BD">
              <w:rPr>
                <w:iCs/>
              </w:rPr>
              <w:t>in accordance with R</w:t>
            </w:r>
            <w:r w:rsidRPr="001377BD">
              <w:t>esolution </w:t>
            </w:r>
            <w:r w:rsidRPr="001377BD">
              <w:rPr>
                <w:b/>
                <w:bCs/>
              </w:rPr>
              <w:t>[</w:t>
            </w:r>
            <w:r w:rsidR="00730551" w:rsidRPr="001377BD">
              <w:rPr>
                <w:b/>
                <w:bCs/>
              </w:rPr>
              <w:t>EUR-A10-1.12</w:t>
            </w:r>
            <w:r w:rsidRPr="001377BD">
              <w:rPr>
                <w:b/>
                <w:bCs/>
              </w:rPr>
              <w:t>]</w:t>
            </w:r>
            <w:r w:rsidRPr="001377BD">
              <w:rPr>
                <w:b/>
              </w:rPr>
              <w:t xml:space="preserve"> (WRC</w:t>
            </w:r>
            <w:r w:rsidRPr="001377BD">
              <w:rPr>
                <w:b/>
              </w:rPr>
              <w:noBreakHyphen/>
              <w:t>23)</w:t>
            </w:r>
            <w:r w:rsidRPr="001377BD">
              <w:t>;</w:t>
            </w:r>
          </w:p>
        </w:tc>
      </w:tr>
      <w:tr w:rsidR="00DB5EB2" w:rsidRPr="001377BD" w14:paraId="180538A0" w14:textId="77777777" w:rsidTr="00C4529D">
        <w:trPr>
          <w:cantSplit/>
        </w:trPr>
        <w:tc>
          <w:tcPr>
            <w:tcW w:w="9723" w:type="dxa"/>
            <w:gridSpan w:val="2"/>
            <w:tcBorders>
              <w:top w:val="single" w:sz="4" w:space="0" w:color="auto"/>
              <w:left w:val="nil"/>
              <w:bottom w:val="single" w:sz="4" w:space="0" w:color="auto"/>
              <w:right w:val="nil"/>
            </w:tcBorders>
          </w:tcPr>
          <w:p w14:paraId="2EE811F2" w14:textId="1A2EA5B0" w:rsidR="00DB5EB2" w:rsidRPr="001377BD" w:rsidRDefault="00DB5EB2" w:rsidP="00C4529D">
            <w:pPr>
              <w:keepNext/>
              <w:rPr>
                <w:b/>
                <w:i/>
                <w:lang w:val="en-US"/>
              </w:rPr>
            </w:pPr>
            <w:r w:rsidRPr="001377BD">
              <w:rPr>
                <w:b/>
                <w:i/>
                <w:lang w:val="en-US"/>
              </w:rPr>
              <w:t>Radiocommunication services concerned</w:t>
            </w:r>
            <w:r w:rsidRPr="001377BD">
              <w:rPr>
                <w:b/>
                <w:iCs/>
                <w:lang w:val="en-US"/>
              </w:rPr>
              <w:t>:</w:t>
            </w:r>
            <w:r w:rsidRPr="001377BD">
              <w:t xml:space="preserve"> </w:t>
            </w:r>
            <w:r w:rsidR="00186476" w:rsidRPr="001377BD">
              <w:t xml:space="preserve">Inter-satellite, </w:t>
            </w:r>
            <w:r w:rsidRPr="001377BD">
              <w:t>Fixed-satellite, Fixed, Mobile</w:t>
            </w:r>
          </w:p>
        </w:tc>
      </w:tr>
      <w:tr w:rsidR="00DB5EB2" w:rsidRPr="001377BD" w14:paraId="7B9DA84C" w14:textId="77777777" w:rsidTr="00C4529D">
        <w:trPr>
          <w:cantSplit/>
        </w:trPr>
        <w:tc>
          <w:tcPr>
            <w:tcW w:w="9723" w:type="dxa"/>
            <w:gridSpan w:val="2"/>
            <w:tcBorders>
              <w:top w:val="single" w:sz="4" w:space="0" w:color="auto"/>
              <w:left w:val="nil"/>
              <w:bottom w:val="single" w:sz="4" w:space="0" w:color="auto"/>
              <w:right w:val="nil"/>
            </w:tcBorders>
          </w:tcPr>
          <w:p w14:paraId="1B59FF16" w14:textId="77777777" w:rsidR="00DB5EB2" w:rsidRPr="001377BD" w:rsidRDefault="00DB5EB2" w:rsidP="00C4529D">
            <w:pPr>
              <w:keepNext/>
              <w:rPr>
                <w:b/>
                <w:i/>
                <w:lang w:val="en-US"/>
              </w:rPr>
            </w:pPr>
            <w:r w:rsidRPr="001377BD">
              <w:rPr>
                <w:b/>
                <w:i/>
                <w:lang w:val="en-US"/>
              </w:rPr>
              <w:t>Indication of possible difficulties</w:t>
            </w:r>
            <w:r w:rsidRPr="001377BD">
              <w:rPr>
                <w:b/>
                <w:iCs/>
                <w:lang w:val="en-US"/>
              </w:rPr>
              <w:t xml:space="preserve">: </w:t>
            </w:r>
            <w:r w:rsidRPr="001377BD">
              <w:rPr>
                <w:bCs/>
                <w:iCs/>
                <w:color w:val="000000"/>
                <w:szCs w:val="24"/>
              </w:rPr>
              <w:t xml:space="preserve"> </w:t>
            </w:r>
          </w:p>
          <w:p w14:paraId="669BA1DE" w14:textId="77777777" w:rsidR="00DB5EB2" w:rsidRPr="001377BD" w:rsidRDefault="00DB5EB2" w:rsidP="00C4529D">
            <w:pPr>
              <w:keepNext/>
              <w:rPr>
                <w:b/>
                <w:i/>
                <w:lang w:val="en-US"/>
              </w:rPr>
            </w:pPr>
            <w:r w:rsidRPr="001377BD">
              <w:rPr>
                <w:bCs/>
                <w:iCs/>
                <w:color w:val="000000"/>
                <w:szCs w:val="24"/>
              </w:rPr>
              <w:t>None currently identified</w:t>
            </w:r>
          </w:p>
        </w:tc>
      </w:tr>
      <w:tr w:rsidR="00DB5EB2" w:rsidRPr="001377BD" w14:paraId="19BE5F97" w14:textId="77777777" w:rsidTr="00C4529D">
        <w:trPr>
          <w:cantSplit/>
        </w:trPr>
        <w:tc>
          <w:tcPr>
            <w:tcW w:w="9723" w:type="dxa"/>
            <w:gridSpan w:val="2"/>
            <w:tcBorders>
              <w:top w:val="single" w:sz="4" w:space="0" w:color="auto"/>
              <w:left w:val="nil"/>
              <w:bottom w:val="single" w:sz="4" w:space="0" w:color="auto"/>
              <w:right w:val="nil"/>
            </w:tcBorders>
          </w:tcPr>
          <w:p w14:paraId="6A4E65F7" w14:textId="77777777" w:rsidR="00DB5EB2" w:rsidRPr="001377BD" w:rsidRDefault="00DB5EB2" w:rsidP="00C4529D">
            <w:pPr>
              <w:keepNext/>
              <w:rPr>
                <w:b/>
                <w:i/>
                <w:lang w:val="en-US"/>
              </w:rPr>
            </w:pPr>
            <w:r w:rsidRPr="001377BD">
              <w:rPr>
                <w:b/>
                <w:i/>
                <w:lang w:val="en-US"/>
              </w:rPr>
              <w:t>Previous/ongoing studies on the issue</w:t>
            </w:r>
            <w:r w:rsidRPr="001377BD">
              <w:rPr>
                <w:b/>
                <w:iCs/>
                <w:lang w:val="en-US"/>
              </w:rPr>
              <w:t xml:space="preserve">: </w:t>
            </w:r>
            <w:r w:rsidRPr="001377BD">
              <w:rPr>
                <w:bCs/>
                <w:iCs/>
                <w:color w:val="000000"/>
                <w:szCs w:val="24"/>
              </w:rPr>
              <w:t xml:space="preserve"> </w:t>
            </w:r>
          </w:p>
          <w:p w14:paraId="5CAAA665" w14:textId="13956362" w:rsidR="00DB5EB2" w:rsidRPr="001377BD" w:rsidRDefault="009777C5" w:rsidP="00C4529D">
            <w:pPr>
              <w:keepNext/>
              <w:rPr>
                <w:b/>
                <w:i/>
                <w:lang w:val="en-US"/>
              </w:rPr>
            </w:pPr>
            <w:r w:rsidRPr="001377BD">
              <w:t>Studies have been initiated in ITU-R Working Party 4A during the 2019-2023 ITU-R Study Cycle on space-to-space satellite links in Ku and Ka band.</w:t>
            </w:r>
          </w:p>
        </w:tc>
      </w:tr>
      <w:tr w:rsidR="00DB5EB2" w:rsidRPr="001377BD" w14:paraId="19F245A0" w14:textId="77777777" w:rsidTr="00C4529D">
        <w:trPr>
          <w:cantSplit/>
        </w:trPr>
        <w:tc>
          <w:tcPr>
            <w:tcW w:w="4897" w:type="dxa"/>
            <w:tcBorders>
              <w:top w:val="single" w:sz="4" w:space="0" w:color="auto"/>
              <w:left w:val="nil"/>
              <w:bottom w:val="single" w:sz="4" w:space="0" w:color="auto"/>
              <w:right w:val="single" w:sz="4" w:space="0" w:color="auto"/>
            </w:tcBorders>
          </w:tcPr>
          <w:p w14:paraId="3765D0BD" w14:textId="77777777" w:rsidR="00DB5EB2" w:rsidRPr="001377BD" w:rsidRDefault="00DB5EB2" w:rsidP="00C4529D">
            <w:pPr>
              <w:keepNext/>
              <w:rPr>
                <w:b/>
                <w:i/>
                <w:color w:val="000000"/>
                <w:lang w:val="en-US"/>
              </w:rPr>
            </w:pPr>
            <w:r w:rsidRPr="001377BD">
              <w:rPr>
                <w:b/>
                <w:i/>
                <w:color w:val="000000"/>
                <w:lang w:val="en-US"/>
              </w:rPr>
              <w:t>Studies to be carried out by</w:t>
            </w:r>
            <w:r w:rsidRPr="001377BD">
              <w:rPr>
                <w:b/>
                <w:iCs/>
                <w:color w:val="000000"/>
                <w:lang w:val="en-US"/>
              </w:rPr>
              <w:t xml:space="preserve">: </w:t>
            </w:r>
          </w:p>
          <w:p w14:paraId="5805B4EE" w14:textId="672D3169" w:rsidR="00DB5EB2" w:rsidRPr="001377BD" w:rsidRDefault="005C585C" w:rsidP="00C4529D">
            <w:pPr>
              <w:keepNext/>
              <w:rPr>
                <w:b/>
                <w:i/>
                <w:color w:val="000000"/>
                <w:lang w:val="en-US"/>
              </w:rPr>
            </w:pPr>
            <w:r w:rsidRPr="001377BD">
              <w:rPr>
                <w:iCs/>
                <w:color w:val="000000"/>
                <w:lang w:val="en-US"/>
              </w:rPr>
              <w:t>SG4</w:t>
            </w:r>
          </w:p>
        </w:tc>
        <w:tc>
          <w:tcPr>
            <w:tcW w:w="4826" w:type="dxa"/>
            <w:tcBorders>
              <w:top w:val="single" w:sz="4" w:space="0" w:color="auto"/>
              <w:left w:val="single" w:sz="4" w:space="0" w:color="auto"/>
              <w:bottom w:val="single" w:sz="4" w:space="0" w:color="auto"/>
              <w:right w:val="nil"/>
            </w:tcBorders>
            <w:hideMark/>
          </w:tcPr>
          <w:p w14:paraId="6DFAF93B" w14:textId="77777777" w:rsidR="00DB5EB2" w:rsidRPr="001377BD" w:rsidRDefault="00DB5EB2" w:rsidP="00C4529D">
            <w:pPr>
              <w:keepNext/>
              <w:rPr>
                <w:b/>
                <w:iCs/>
                <w:color w:val="000000"/>
                <w:lang w:val="en-US"/>
              </w:rPr>
            </w:pPr>
            <w:r w:rsidRPr="001377BD">
              <w:rPr>
                <w:b/>
                <w:i/>
                <w:color w:val="000000"/>
                <w:lang w:val="en-US"/>
              </w:rPr>
              <w:t>with the participation of</w:t>
            </w:r>
            <w:r w:rsidRPr="001377BD">
              <w:rPr>
                <w:b/>
                <w:iCs/>
                <w:color w:val="000000"/>
                <w:lang w:val="en-US"/>
              </w:rPr>
              <w:t>:</w:t>
            </w:r>
          </w:p>
          <w:p w14:paraId="5038466B" w14:textId="77777777" w:rsidR="00DB5EB2" w:rsidRPr="001377BD" w:rsidRDefault="00DB5EB2" w:rsidP="00C4529D">
            <w:pPr>
              <w:keepNext/>
              <w:rPr>
                <w:b/>
                <w:i/>
                <w:color w:val="000000"/>
                <w:lang w:val="en-US"/>
              </w:rPr>
            </w:pPr>
            <w:r w:rsidRPr="001377BD">
              <w:rPr>
                <w:rFonts w:eastAsia="MS Gothic"/>
                <w:szCs w:val="24"/>
                <w:lang w:eastAsia="ja-JP"/>
              </w:rPr>
              <w:t>Administrations</w:t>
            </w:r>
            <w:r w:rsidRPr="001377BD">
              <w:rPr>
                <w:szCs w:val="24"/>
                <w:lang w:eastAsia="ko-KR"/>
              </w:rPr>
              <w:t xml:space="preserve"> and Sector members of the ITU-R</w:t>
            </w:r>
          </w:p>
        </w:tc>
      </w:tr>
      <w:tr w:rsidR="00DB5EB2" w:rsidRPr="001377BD" w14:paraId="4CDAA138" w14:textId="77777777" w:rsidTr="00C4529D">
        <w:trPr>
          <w:cantSplit/>
        </w:trPr>
        <w:tc>
          <w:tcPr>
            <w:tcW w:w="9723" w:type="dxa"/>
            <w:gridSpan w:val="2"/>
            <w:tcBorders>
              <w:top w:val="single" w:sz="4" w:space="0" w:color="auto"/>
              <w:left w:val="nil"/>
              <w:bottom w:val="single" w:sz="4" w:space="0" w:color="auto"/>
              <w:right w:val="nil"/>
            </w:tcBorders>
          </w:tcPr>
          <w:p w14:paraId="7E65BAED" w14:textId="77777777" w:rsidR="00DB5EB2" w:rsidRPr="001377BD" w:rsidRDefault="00DB5EB2" w:rsidP="00C4529D">
            <w:pPr>
              <w:keepNext/>
              <w:rPr>
                <w:b/>
                <w:i/>
                <w:color w:val="000000"/>
                <w:lang w:val="en-US"/>
              </w:rPr>
            </w:pPr>
            <w:r w:rsidRPr="001377BD">
              <w:rPr>
                <w:b/>
                <w:i/>
                <w:color w:val="000000"/>
                <w:lang w:val="en-US"/>
              </w:rPr>
              <w:t>ITU</w:t>
            </w:r>
            <w:r w:rsidRPr="001377BD">
              <w:rPr>
                <w:b/>
                <w:i/>
                <w:color w:val="000000"/>
                <w:lang w:val="en-US"/>
              </w:rPr>
              <w:noBreakHyphen/>
              <w:t>R study groups concerned</w:t>
            </w:r>
            <w:r w:rsidRPr="001377BD">
              <w:rPr>
                <w:b/>
                <w:iCs/>
                <w:color w:val="000000"/>
                <w:lang w:val="en-US"/>
              </w:rPr>
              <w:t xml:space="preserve">: </w:t>
            </w:r>
          </w:p>
          <w:p w14:paraId="1FC111F5" w14:textId="77777777" w:rsidR="00DB5EB2" w:rsidRPr="001377BD" w:rsidRDefault="00DB5EB2" w:rsidP="00C4529D">
            <w:pPr>
              <w:keepNext/>
              <w:rPr>
                <w:b/>
                <w:i/>
                <w:lang w:val="en-US"/>
              </w:rPr>
            </w:pPr>
            <w:r w:rsidRPr="001377BD">
              <w:rPr>
                <w:bCs/>
                <w:color w:val="000000"/>
                <w:szCs w:val="24"/>
              </w:rPr>
              <w:t>SG4, SG5, SG7</w:t>
            </w:r>
          </w:p>
        </w:tc>
      </w:tr>
      <w:tr w:rsidR="00DB5EB2" w:rsidRPr="001377BD" w14:paraId="67EC036F" w14:textId="77777777" w:rsidTr="00C4529D">
        <w:trPr>
          <w:cantSplit/>
        </w:trPr>
        <w:tc>
          <w:tcPr>
            <w:tcW w:w="9723" w:type="dxa"/>
            <w:gridSpan w:val="2"/>
            <w:tcBorders>
              <w:top w:val="single" w:sz="4" w:space="0" w:color="auto"/>
              <w:left w:val="nil"/>
              <w:bottom w:val="single" w:sz="4" w:space="0" w:color="auto"/>
              <w:right w:val="nil"/>
            </w:tcBorders>
          </w:tcPr>
          <w:p w14:paraId="7A67CA8A" w14:textId="77777777" w:rsidR="00DB5EB2" w:rsidRPr="001377BD" w:rsidRDefault="00DB5EB2" w:rsidP="00C4529D">
            <w:pPr>
              <w:keepNext/>
              <w:rPr>
                <w:b/>
                <w:i/>
                <w:lang w:val="en-US"/>
              </w:rPr>
            </w:pPr>
            <w:r w:rsidRPr="001377BD">
              <w:rPr>
                <w:b/>
                <w:i/>
                <w:lang w:val="en-US"/>
              </w:rPr>
              <w:t>ITU resource implications, including financial implications (refer to CV126)</w:t>
            </w:r>
            <w:r w:rsidRPr="001377BD">
              <w:rPr>
                <w:b/>
                <w:iCs/>
                <w:lang w:val="en-US"/>
              </w:rPr>
              <w:t>:</w:t>
            </w:r>
          </w:p>
          <w:p w14:paraId="7AD2113B" w14:textId="77777777" w:rsidR="00DB5EB2" w:rsidRPr="001377BD" w:rsidRDefault="00DB5EB2" w:rsidP="00C4529D">
            <w:pPr>
              <w:keepNext/>
              <w:rPr>
                <w:b/>
                <w:i/>
                <w:lang w:val="en-US"/>
              </w:rPr>
            </w:pPr>
            <w:r w:rsidRPr="001377BD">
              <w:rPr>
                <w:bCs/>
                <w:iCs/>
                <w:szCs w:val="24"/>
                <w:lang w:eastAsia="ko-KR"/>
              </w:rPr>
              <w:t>This proposed agenda item will be studied within the normal ITU-R procedures and planned budget. No extra cost is foreseen.</w:t>
            </w:r>
          </w:p>
        </w:tc>
      </w:tr>
      <w:tr w:rsidR="00DB5EB2" w:rsidRPr="001377BD" w14:paraId="704D7CB7" w14:textId="77777777" w:rsidTr="00C4529D">
        <w:trPr>
          <w:cantSplit/>
        </w:trPr>
        <w:tc>
          <w:tcPr>
            <w:tcW w:w="4897" w:type="dxa"/>
            <w:tcBorders>
              <w:top w:val="single" w:sz="4" w:space="0" w:color="auto"/>
              <w:left w:val="nil"/>
              <w:bottom w:val="single" w:sz="4" w:space="0" w:color="auto"/>
              <w:right w:val="nil"/>
            </w:tcBorders>
            <w:hideMark/>
          </w:tcPr>
          <w:p w14:paraId="644CB507" w14:textId="77777777" w:rsidR="00DB5EB2" w:rsidRPr="001377BD" w:rsidRDefault="00DB5EB2" w:rsidP="00C4529D">
            <w:pPr>
              <w:keepNext/>
              <w:rPr>
                <w:b/>
                <w:iCs/>
                <w:lang w:val="en-US"/>
              </w:rPr>
            </w:pPr>
            <w:r w:rsidRPr="001377BD">
              <w:rPr>
                <w:b/>
                <w:i/>
                <w:lang w:val="en-US"/>
              </w:rPr>
              <w:t>Common regional proposal</w:t>
            </w:r>
            <w:r w:rsidRPr="001377BD">
              <w:rPr>
                <w:b/>
                <w:iCs/>
                <w:lang w:val="en-US"/>
              </w:rPr>
              <w:t xml:space="preserve">: </w:t>
            </w:r>
            <w:r w:rsidRPr="001377BD">
              <w:rPr>
                <w:bCs/>
                <w:iCs/>
                <w:lang w:val="en-US"/>
              </w:rPr>
              <w:t>Yes</w:t>
            </w:r>
          </w:p>
        </w:tc>
        <w:tc>
          <w:tcPr>
            <w:tcW w:w="4826" w:type="dxa"/>
            <w:tcBorders>
              <w:top w:val="single" w:sz="4" w:space="0" w:color="auto"/>
              <w:left w:val="nil"/>
              <w:bottom w:val="single" w:sz="4" w:space="0" w:color="auto"/>
              <w:right w:val="nil"/>
            </w:tcBorders>
          </w:tcPr>
          <w:p w14:paraId="6DC9C979" w14:textId="77777777" w:rsidR="00DB5EB2" w:rsidRPr="001377BD" w:rsidRDefault="00DB5EB2" w:rsidP="00C4529D">
            <w:pPr>
              <w:keepNext/>
              <w:rPr>
                <w:b/>
                <w:iCs/>
                <w:lang w:val="en-US"/>
              </w:rPr>
            </w:pPr>
            <w:r w:rsidRPr="001377BD">
              <w:rPr>
                <w:b/>
                <w:i/>
                <w:lang w:val="en-US"/>
              </w:rPr>
              <w:t>Multicountry proposal</w:t>
            </w:r>
            <w:r w:rsidRPr="001377BD">
              <w:rPr>
                <w:b/>
                <w:iCs/>
                <w:lang w:val="en-US"/>
              </w:rPr>
              <w:t xml:space="preserve">: </w:t>
            </w:r>
            <w:r w:rsidRPr="001377BD">
              <w:rPr>
                <w:bCs/>
                <w:iCs/>
                <w:lang w:val="en-US"/>
              </w:rPr>
              <w:t>No</w:t>
            </w:r>
          </w:p>
          <w:p w14:paraId="7143116D" w14:textId="77777777" w:rsidR="00DB5EB2" w:rsidRPr="001377BD" w:rsidRDefault="00DB5EB2" w:rsidP="00C4529D">
            <w:pPr>
              <w:keepNext/>
              <w:rPr>
                <w:b/>
                <w:i/>
                <w:lang w:val="en-US"/>
              </w:rPr>
            </w:pPr>
            <w:r w:rsidRPr="001377BD">
              <w:rPr>
                <w:b/>
                <w:i/>
                <w:lang w:val="en-US"/>
              </w:rPr>
              <w:t>Number of countries</w:t>
            </w:r>
            <w:r w:rsidRPr="001377BD">
              <w:rPr>
                <w:b/>
                <w:iCs/>
                <w:lang w:val="en-US"/>
              </w:rPr>
              <w:t>:</w:t>
            </w:r>
          </w:p>
          <w:p w14:paraId="35008726" w14:textId="77777777" w:rsidR="00DB5EB2" w:rsidRPr="001377BD" w:rsidRDefault="00DB5EB2" w:rsidP="00C4529D">
            <w:pPr>
              <w:keepNext/>
              <w:rPr>
                <w:b/>
                <w:i/>
                <w:lang w:val="en-US"/>
              </w:rPr>
            </w:pPr>
          </w:p>
        </w:tc>
      </w:tr>
      <w:tr w:rsidR="00DB5EB2" w:rsidRPr="001377BD" w14:paraId="163CAEAB" w14:textId="77777777" w:rsidTr="00C4529D">
        <w:trPr>
          <w:cantSplit/>
        </w:trPr>
        <w:tc>
          <w:tcPr>
            <w:tcW w:w="9723" w:type="dxa"/>
            <w:gridSpan w:val="2"/>
            <w:tcBorders>
              <w:top w:val="single" w:sz="4" w:space="0" w:color="auto"/>
              <w:left w:val="nil"/>
              <w:bottom w:val="nil"/>
              <w:right w:val="nil"/>
            </w:tcBorders>
          </w:tcPr>
          <w:p w14:paraId="67B6765C" w14:textId="77777777" w:rsidR="00DB5EB2" w:rsidRPr="001377BD" w:rsidRDefault="00DB5EB2" w:rsidP="00C4529D">
            <w:pPr>
              <w:rPr>
                <w:bCs/>
                <w:iCs/>
                <w:lang w:val="en-US"/>
              </w:rPr>
            </w:pPr>
            <w:r w:rsidRPr="001377BD">
              <w:rPr>
                <w:b/>
                <w:i/>
                <w:lang w:val="en-US"/>
              </w:rPr>
              <w:t xml:space="preserve">Remarks </w:t>
            </w:r>
            <w:r w:rsidRPr="001377BD">
              <w:rPr>
                <w:bCs/>
                <w:iCs/>
                <w:lang w:val="en-US"/>
              </w:rPr>
              <w:t xml:space="preserve"> None</w:t>
            </w:r>
          </w:p>
          <w:p w14:paraId="5DE78741" w14:textId="77777777" w:rsidR="00DB5EB2" w:rsidRPr="001377BD" w:rsidRDefault="00DB5EB2" w:rsidP="00C4529D">
            <w:pPr>
              <w:rPr>
                <w:b/>
                <w:i/>
                <w:lang w:val="en-US"/>
              </w:rPr>
            </w:pPr>
          </w:p>
        </w:tc>
      </w:tr>
    </w:tbl>
    <w:p w14:paraId="310598BC" w14:textId="77777777" w:rsidR="00DB5EB2" w:rsidRPr="001377BD" w:rsidRDefault="00DB5EB2" w:rsidP="00DB5EB2">
      <w:pPr>
        <w:pStyle w:val="Reasons"/>
      </w:pPr>
    </w:p>
    <w:p w14:paraId="6B8CF33D" w14:textId="09A4707A" w:rsidR="00626E81" w:rsidRPr="001377BD" w:rsidRDefault="00626E81" w:rsidP="00626E81">
      <w:pPr>
        <w:pStyle w:val="Proposal"/>
      </w:pPr>
      <w:r w:rsidRPr="001377BD">
        <w:lastRenderedPageBreak/>
        <w:t>SUP</w:t>
      </w:r>
      <w:r w:rsidRPr="001377BD">
        <w:tab/>
        <w:t>EUR/XXXX</w:t>
      </w:r>
      <w:r w:rsidR="00BA5614" w:rsidRPr="001377BD">
        <w:t>A27A1/</w:t>
      </w:r>
      <w:r w:rsidRPr="001377BD">
        <w:t>15</w:t>
      </w:r>
    </w:p>
    <w:p w14:paraId="195C6299" w14:textId="77777777" w:rsidR="00626E81" w:rsidRPr="001377BD" w:rsidRDefault="00626E81" w:rsidP="00626E81">
      <w:pPr>
        <w:pStyle w:val="ResNo"/>
      </w:pPr>
      <w:bookmarkStart w:id="769" w:name="_Toc39649419"/>
      <w:r w:rsidRPr="001377BD">
        <w:t xml:space="preserve">RESOLUTION </w:t>
      </w:r>
      <w:r w:rsidRPr="001377BD">
        <w:rPr>
          <w:rStyle w:val="href"/>
        </w:rPr>
        <w:t>177</w:t>
      </w:r>
      <w:r w:rsidRPr="001377BD">
        <w:t xml:space="preserve"> (WRC</w:t>
      </w:r>
      <w:r w:rsidRPr="001377BD">
        <w:noBreakHyphen/>
        <w:t>19)</w:t>
      </w:r>
      <w:bookmarkEnd w:id="769"/>
    </w:p>
    <w:p w14:paraId="083F4FBE" w14:textId="77777777" w:rsidR="00626E81" w:rsidRPr="001377BD" w:rsidRDefault="00626E81" w:rsidP="00626E81">
      <w:pPr>
        <w:pStyle w:val="Restitle"/>
      </w:pPr>
      <w:bookmarkStart w:id="770" w:name="_Toc35789303"/>
      <w:bookmarkStart w:id="771" w:name="_Toc35857000"/>
      <w:bookmarkStart w:id="772" w:name="_Toc35877635"/>
      <w:bookmarkStart w:id="773" w:name="_Toc35963578"/>
      <w:bookmarkStart w:id="774" w:name="_Toc39649420"/>
      <w:r w:rsidRPr="001377BD">
        <w:t>Studies relating to spectrum needs and possible allocation of the frequency band 43.5-45.5 GHz to the fixed-satellite service</w:t>
      </w:r>
      <w:bookmarkEnd w:id="770"/>
      <w:bookmarkEnd w:id="771"/>
      <w:bookmarkEnd w:id="772"/>
      <w:bookmarkEnd w:id="773"/>
      <w:bookmarkEnd w:id="774"/>
    </w:p>
    <w:p w14:paraId="3D2F287A" w14:textId="2C16B2DA" w:rsidR="00626E81" w:rsidRPr="001377BD" w:rsidRDefault="00626E81" w:rsidP="00626E81">
      <w:pPr>
        <w:pStyle w:val="Reasons"/>
      </w:pPr>
      <w:r w:rsidRPr="001377BD">
        <w:rPr>
          <w:b/>
        </w:rPr>
        <w:t>Reasons:</w:t>
      </w:r>
      <w:r w:rsidRPr="001377BD">
        <w:tab/>
      </w:r>
      <w:r w:rsidR="00EF42E6" w:rsidRPr="001377BD">
        <w:t xml:space="preserve">CEPT does not support the preliminary agenda item 2.3 as included in Resolution </w:t>
      </w:r>
      <w:r w:rsidR="00EF42E6" w:rsidRPr="001377BD">
        <w:rPr>
          <w:b/>
        </w:rPr>
        <w:t>812 (WRC-19)</w:t>
      </w:r>
      <w:r w:rsidR="00EF42E6" w:rsidRPr="001377BD">
        <w:t xml:space="preserve"> for the agenda of WRC-27 and Resolution </w:t>
      </w:r>
      <w:r w:rsidR="00EF42E6" w:rsidRPr="001377BD">
        <w:rPr>
          <w:b/>
          <w:bCs/>
        </w:rPr>
        <w:t>177</w:t>
      </w:r>
      <w:r w:rsidR="00EF42E6" w:rsidRPr="001377BD">
        <w:rPr>
          <w:b/>
        </w:rPr>
        <w:t xml:space="preserve"> (WRC-19)</w:t>
      </w:r>
      <w:r w:rsidR="00EF42E6" w:rsidRPr="001377BD">
        <w:t xml:space="preserve"> can be suppressed.</w:t>
      </w:r>
    </w:p>
    <w:p w14:paraId="553092EE" w14:textId="171BA70D" w:rsidR="00626E81" w:rsidRPr="001377BD" w:rsidRDefault="00626E81" w:rsidP="00626E81">
      <w:pPr>
        <w:pStyle w:val="Proposal"/>
      </w:pPr>
      <w:r w:rsidRPr="001377BD">
        <w:t>SUP</w:t>
      </w:r>
      <w:r w:rsidRPr="001377BD">
        <w:tab/>
        <w:t>EUR/</w:t>
      </w:r>
      <w:r w:rsidR="002D2DE2" w:rsidRPr="001377BD">
        <w:t>XXXX</w:t>
      </w:r>
      <w:r w:rsidR="00BA5614" w:rsidRPr="001377BD">
        <w:t>A27A1/</w:t>
      </w:r>
      <w:r w:rsidR="002D2DE2" w:rsidRPr="001377BD">
        <w:t>16</w:t>
      </w:r>
    </w:p>
    <w:p w14:paraId="4381A0A8" w14:textId="77777777" w:rsidR="00626E81" w:rsidRPr="001377BD" w:rsidRDefault="00626E81" w:rsidP="00626E81">
      <w:pPr>
        <w:pStyle w:val="ResNo"/>
      </w:pPr>
      <w:bookmarkStart w:id="775" w:name="_Toc39649421"/>
      <w:r w:rsidRPr="001377BD">
        <w:t xml:space="preserve">RESOLUTION </w:t>
      </w:r>
      <w:r w:rsidRPr="001377BD">
        <w:rPr>
          <w:rStyle w:val="href"/>
        </w:rPr>
        <w:t>178</w:t>
      </w:r>
      <w:r w:rsidRPr="001377BD">
        <w:t xml:space="preserve"> (WRC</w:t>
      </w:r>
      <w:r w:rsidRPr="001377BD">
        <w:noBreakHyphen/>
        <w:t>19)</w:t>
      </w:r>
      <w:bookmarkEnd w:id="775"/>
    </w:p>
    <w:p w14:paraId="5EFD31F5" w14:textId="77777777" w:rsidR="00626E81" w:rsidRPr="001377BD" w:rsidRDefault="00626E81" w:rsidP="00626E81">
      <w:pPr>
        <w:pStyle w:val="Restitle"/>
      </w:pPr>
      <w:bookmarkStart w:id="776" w:name="_Toc35789305"/>
      <w:bookmarkStart w:id="777" w:name="_Toc35857002"/>
      <w:bookmarkStart w:id="778" w:name="_Toc35877637"/>
      <w:bookmarkStart w:id="779" w:name="_Toc35963580"/>
      <w:bookmarkStart w:id="780" w:name="_Toc39649422"/>
      <w:r w:rsidRPr="001377BD">
        <w:t>Studies of technical and operational issues and regulatory provisions for non</w:t>
      </w:r>
      <w:r w:rsidRPr="001377BD">
        <w:noBreakHyphen/>
        <w:t xml:space="preserve">geostationary fixed-satellite service satellite system feeder links </w:t>
      </w:r>
      <w:r w:rsidRPr="001377BD">
        <w:br/>
        <w:t xml:space="preserve">in the frequency bands 71-76 GHz (space-to-Earth and proposed </w:t>
      </w:r>
      <w:r w:rsidRPr="001377BD">
        <w:br/>
        <w:t>new Earth-to-space) and 81-86 GHz (Earth-to-space)</w:t>
      </w:r>
      <w:bookmarkEnd w:id="776"/>
      <w:bookmarkEnd w:id="777"/>
      <w:bookmarkEnd w:id="778"/>
      <w:bookmarkEnd w:id="779"/>
      <w:bookmarkEnd w:id="780"/>
    </w:p>
    <w:p w14:paraId="6C60ECC8" w14:textId="4435F178" w:rsidR="00626E81" w:rsidRPr="001377BD" w:rsidRDefault="00626E81" w:rsidP="00626E81">
      <w:pPr>
        <w:pStyle w:val="Reasons"/>
      </w:pPr>
      <w:r w:rsidRPr="001377BD">
        <w:rPr>
          <w:b/>
        </w:rPr>
        <w:t>Reasons:</w:t>
      </w:r>
      <w:r w:rsidRPr="001377BD">
        <w:tab/>
      </w:r>
      <w:r w:rsidR="002D2DE2" w:rsidRPr="001377BD">
        <w:t xml:space="preserve">CEPT does not support the preliminary agenda item 2.7 as included in Resolution </w:t>
      </w:r>
      <w:r w:rsidR="002D2DE2" w:rsidRPr="001377BD">
        <w:rPr>
          <w:b/>
        </w:rPr>
        <w:t>812 (WRC-19)</w:t>
      </w:r>
      <w:r w:rsidR="002D2DE2" w:rsidRPr="001377BD">
        <w:t xml:space="preserve"> for the agenda of WRC-27 and Resolution </w:t>
      </w:r>
      <w:r w:rsidR="002D2DE2" w:rsidRPr="001377BD">
        <w:rPr>
          <w:b/>
        </w:rPr>
        <w:t>178 (WRC-19)</w:t>
      </w:r>
      <w:r w:rsidR="002D2DE2" w:rsidRPr="001377BD">
        <w:t xml:space="preserve"> can be suppressed.</w:t>
      </w:r>
    </w:p>
    <w:p w14:paraId="35062011" w14:textId="471C9FE5" w:rsidR="002D2DE2" w:rsidRPr="001377BD" w:rsidRDefault="002D2DE2" w:rsidP="002D2DE2">
      <w:pPr>
        <w:pStyle w:val="Proposal"/>
      </w:pPr>
      <w:r w:rsidRPr="001377BD">
        <w:t>SUP</w:t>
      </w:r>
      <w:r w:rsidRPr="001377BD">
        <w:tab/>
        <w:t>EUR/XXXX</w:t>
      </w:r>
      <w:r w:rsidR="00BA5614" w:rsidRPr="001377BD">
        <w:t>A27A1/</w:t>
      </w:r>
      <w:r w:rsidRPr="001377BD">
        <w:t>17</w:t>
      </w:r>
    </w:p>
    <w:p w14:paraId="4708EBA4" w14:textId="77777777" w:rsidR="002D2DE2" w:rsidRPr="001377BD" w:rsidRDefault="002D2DE2" w:rsidP="002D2DE2">
      <w:pPr>
        <w:pStyle w:val="ResNo"/>
      </w:pPr>
      <w:bookmarkStart w:id="781" w:name="_Toc39649467"/>
      <w:r w:rsidRPr="001377BD">
        <w:t xml:space="preserve">RESOLUTION </w:t>
      </w:r>
      <w:r w:rsidRPr="001377BD">
        <w:rPr>
          <w:rStyle w:val="href"/>
        </w:rPr>
        <w:t>250</w:t>
      </w:r>
      <w:r w:rsidRPr="001377BD">
        <w:t xml:space="preserve"> (WRC</w:t>
      </w:r>
      <w:r w:rsidRPr="001377BD">
        <w:noBreakHyphen/>
        <w:t>19)</w:t>
      </w:r>
      <w:bookmarkEnd w:id="781"/>
    </w:p>
    <w:p w14:paraId="3C44C6A6" w14:textId="77777777" w:rsidR="002D2DE2" w:rsidRPr="001377BD" w:rsidRDefault="002D2DE2" w:rsidP="002D2DE2">
      <w:pPr>
        <w:pStyle w:val="Restitle"/>
      </w:pPr>
      <w:bookmarkStart w:id="782" w:name="_Toc35789337"/>
      <w:bookmarkStart w:id="783" w:name="_Toc35857034"/>
      <w:bookmarkStart w:id="784" w:name="_Toc35877669"/>
      <w:bookmarkStart w:id="785" w:name="_Toc35963612"/>
      <w:bookmarkStart w:id="786" w:name="_Toc39649468"/>
      <w:r w:rsidRPr="001377BD">
        <w:t>Studies on possible allocations to the land mobile service (excluding International Mobile Telecommunications) in the frequency band 1 300-1 350 MHz for use by administrations for the future development of terrestrial mobile-service applications</w:t>
      </w:r>
      <w:bookmarkEnd w:id="782"/>
      <w:bookmarkEnd w:id="783"/>
      <w:bookmarkEnd w:id="784"/>
      <w:bookmarkEnd w:id="785"/>
      <w:bookmarkEnd w:id="786"/>
    </w:p>
    <w:p w14:paraId="626B324D" w14:textId="1DBE19DC" w:rsidR="002D2DE2" w:rsidRPr="001377BD" w:rsidRDefault="002D2DE2" w:rsidP="002D2DE2">
      <w:pPr>
        <w:pStyle w:val="Reasons"/>
      </w:pPr>
      <w:r w:rsidRPr="001377BD">
        <w:rPr>
          <w:b/>
        </w:rPr>
        <w:t>Reasons:</w:t>
      </w:r>
      <w:r w:rsidRPr="001377BD">
        <w:tab/>
      </w:r>
      <w:r w:rsidR="00AC4706" w:rsidRPr="001377BD">
        <w:t xml:space="preserve">CEPT does not support the preliminary agenda item 2.9 as included in Resolution </w:t>
      </w:r>
      <w:r w:rsidR="00AC4706" w:rsidRPr="001377BD">
        <w:rPr>
          <w:b/>
        </w:rPr>
        <w:t>812 (WRC-19)</w:t>
      </w:r>
      <w:r w:rsidR="00AC4706" w:rsidRPr="001377BD">
        <w:t xml:space="preserve"> for the agenda of WRC-27 and Resolution </w:t>
      </w:r>
      <w:r w:rsidR="00AC4706" w:rsidRPr="001377BD">
        <w:rPr>
          <w:b/>
        </w:rPr>
        <w:t>250 (WRC-19)</w:t>
      </w:r>
      <w:r w:rsidR="00AC4706" w:rsidRPr="001377BD">
        <w:t xml:space="preserve"> can be suppressed.</w:t>
      </w:r>
    </w:p>
    <w:p w14:paraId="50B9E632" w14:textId="117D30F4" w:rsidR="001A40F8" w:rsidRPr="001377BD" w:rsidRDefault="00BA5614">
      <w:pPr>
        <w:pStyle w:val="Proposal"/>
      </w:pPr>
      <w:r w:rsidRPr="001377BD">
        <w:t>SUP</w:t>
      </w:r>
      <w:r w:rsidRPr="001377BD">
        <w:tab/>
        <w:t>EUR/</w:t>
      </w:r>
      <w:r w:rsidR="002D2DE2" w:rsidRPr="001377BD">
        <w:t>XXXX</w:t>
      </w:r>
      <w:r w:rsidRPr="001377BD">
        <w:t>A27A1/1</w:t>
      </w:r>
      <w:r w:rsidR="00AC4706" w:rsidRPr="001377BD">
        <w:t>8</w:t>
      </w:r>
    </w:p>
    <w:p w14:paraId="06C0F1C5" w14:textId="77777777" w:rsidR="00EA5623" w:rsidRPr="001377BD" w:rsidRDefault="00BA5614" w:rsidP="009771DC">
      <w:pPr>
        <w:pStyle w:val="ResNo"/>
      </w:pPr>
      <w:bookmarkStart w:id="787" w:name="_Toc39649633"/>
      <w:r w:rsidRPr="001377BD">
        <w:t xml:space="preserve">RESOLUTION </w:t>
      </w:r>
      <w:r w:rsidRPr="001377BD">
        <w:rPr>
          <w:rStyle w:val="href"/>
        </w:rPr>
        <w:t>776</w:t>
      </w:r>
      <w:r w:rsidRPr="001377BD">
        <w:t xml:space="preserve"> (WRC</w:t>
      </w:r>
      <w:r w:rsidRPr="001377BD">
        <w:noBreakHyphen/>
        <w:t>19)</w:t>
      </w:r>
      <w:bookmarkEnd w:id="787"/>
    </w:p>
    <w:p w14:paraId="3307D1BB" w14:textId="77777777" w:rsidR="00EA5623" w:rsidRPr="001377BD" w:rsidRDefault="00BA5614" w:rsidP="009771DC">
      <w:pPr>
        <w:pStyle w:val="Restitle"/>
      </w:pPr>
      <w:bookmarkStart w:id="788" w:name="_Toc35789437"/>
      <w:bookmarkStart w:id="789" w:name="_Toc35857134"/>
      <w:bookmarkStart w:id="790" w:name="_Toc35877769"/>
      <w:bookmarkStart w:id="791" w:name="_Toc35963713"/>
      <w:bookmarkStart w:id="792" w:name="_Toc39649634"/>
      <w:r w:rsidRPr="001377BD">
        <w:t xml:space="preserve">Conditions for the use of the frequency bands 71-76 GHz and 81-86 GHz </w:t>
      </w:r>
      <w:r w:rsidRPr="001377BD">
        <w:br/>
        <w:t>by stations in the satellite services to ensure compatibility with passive services</w:t>
      </w:r>
      <w:bookmarkEnd w:id="788"/>
      <w:bookmarkEnd w:id="789"/>
      <w:bookmarkEnd w:id="790"/>
      <w:bookmarkEnd w:id="791"/>
      <w:bookmarkEnd w:id="792"/>
    </w:p>
    <w:p w14:paraId="5042B174" w14:textId="7EB68DEC" w:rsidR="001A40F8" w:rsidRDefault="00BA5614">
      <w:pPr>
        <w:pStyle w:val="Reasons"/>
      </w:pPr>
      <w:r w:rsidRPr="001377BD">
        <w:rPr>
          <w:b/>
        </w:rPr>
        <w:t>Reasons:</w:t>
      </w:r>
      <w:r w:rsidRPr="001377BD">
        <w:tab/>
      </w:r>
      <w:r w:rsidR="006C3F65" w:rsidRPr="001377BD">
        <w:t xml:space="preserve">CEPT does not support the preliminary agenda item 2.5 as included in Resolution </w:t>
      </w:r>
      <w:r w:rsidR="006C3F65" w:rsidRPr="001377BD">
        <w:rPr>
          <w:b/>
        </w:rPr>
        <w:t>812 (WRC-19)</w:t>
      </w:r>
      <w:r w:rsidR="006C3F65" w:rsidRPr="001377BD">
        <w:t xml:space="preserve"> for the agenda of WRC-27 and Resolution </w:t>
      </w:r>
      <w:r w:rsidR="006C3F65" w:rsidRPr="001377BD">
        <w:rPr>
          <w:b/>
        </w:rPr>
        <w:t>776 (WRC-19)</w:t>
      </w:r>
      <w:r w:rsidR="006C3F65" w:rsidRPr="001377BD">
        <w:t xml:space="preserve"> can be suppressed.</w:t>
      </w:r>
    </w:p>
    <w:sectPr w:rsidR="001A40F8">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5C627" w14:textId="77777777" w:rsidR="002E50E8" w:rsidRDefault="002E50E8">
      <w:r>
        <w:separator/>
      </w:r>
    </w:p>
  </w:endnote>
  <w:endnote w:type="continuationSeparator" w:id="0">
    <w:p w14:paraId="73EE8900" w14:textId="77777777" w:rsidR="002E50E8" w:rsidRDefault="002E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NewRoman">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0FBE" w14:textId="77777777" w:rsidR="00E45D05" w:rsidRDefault="00E45D05">
    <w:pPr>
      <w:framePr w:wrap="around" w:vAnchor="text" w:hAnchor="margin" w:xAlign="right" w:y="1"/>
    </w:pPr>
    <w:r>
      <w:fldChar w:fldCharType="begin"/>
    </w:r>
    <w:r>
      <w:instrText xml:space="preserve">PAGE  </w:instrText>
    </w:r>
    <w:r>
      <w:fldChar w:fldCharType="end"/>
    </w:r>
  </w:p>
  <w:p w14:paraId="2273CF01" w14:textId="5A7A9A8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B717D7">
      <w:rPr>
        <w:noProof/>
      </w:rPr>
      <w:t>25.09.23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870E"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3BC0A" w14:textId="77777777" w:rsidR="002E50E8" w:rsidRDefault="002E50E8">
      <w:r>
        <w:rPr>
          <w:b/>
        </w:rPr>
        <w:t>_______________</w:t>
      </w:r>
    </w:p>
  </w:footnote>
  <w:footnote w:type="continuationSeparator" w:id="0">
    <w:p w14:paraId="1E8ADD47" w14:textId="77777777" w:rsidR="002E50E8" w:rsidRDefault="002E50E8">
      <w:r>
        <w:continuationSeparator/>
      </w:r>
    </w:p>
  </w:footnote>
  <w:footnote w:id="1">
    <w:p w14:paraId="2945290A" w14:textId="77777777" w:rsidR="00437019" w:rsidRPr="00326597" w:rsidRDefault="00437019" w:rsidP="00437019">
      <w:pPr>
        <w:pStyle w:val="Notedebasdepage"/>
        <w:rPr>
          <w:lang w:val="en-US"/>
        </w:rPr>
      </w:pPr>
      <w:r w:rsidRPr="00D16CF8">
        <w:rPr>
          <w:rStyle w:val="Appelnotedebasdep"/>
        </w:rPr>
        <w:t>*</w:t>
      </w:r>
      <w:r w:rsidRPr="00D16CF8">
        <w:t xml:space="preserve"> </w:t>
      </w:r>
      <w:r w:rsidRPr="00D16CF8">
        <w:rPr>
          <w:lang w:val="en-US"/>
        </w:rPr>
        <w:tab/>
        <w:t>This agenda item is strictly limited to the Report of the Director on any difficulties or inconsistencies encountered in the application of the Radio Regulations and the comments from administrations.</w:t>
      </w:r>
    </w:p>
  </w:footnote>
  <w:footnote w:id="2">
    <w:p w14:paraId="61CA5143" w14:textId="77777777" w:rsidR="00EA5623" w:rsidRPr="008113FF" w:rsidRDefault="00BA5614" w:rsidP="00FE25A3">
      <w:pPr>
        <w:pStyle w:val="Notedebasdepage"/>
        <w:rPr>
          <w:rStyle w:val="Appelnotedebasdep"/>
        </w:rPr>
      </w:pPr>
      <w:r>
        <w:rPr>
          <w:rStyle w:val="Appelnotedebasdep"/>
        </w:rPr>
        <w:t>*</w:t>
      </w:r>
      <w:r w:rsidRPr="008113FF">
        <w:rPr>
          <w:rStyle w:val="Appelnotedebasdep"/>
        </w:rPr>
        <w:tab/>
        <w:t>For the frequency bands 47.2-50.2 GHz and 50.4-51.4 GHz, sharing and compatibility studies for aeronautical ESIM should take into account all necessary steps to protect the terrestrial services to which the frequency band is allocated to.</w:t>
      </w:r>
    </w:p>
  </w:footnote>
  <w:footnote w:id="3">
    <w:p w14:paraId="299C5D8B" w14:textId="77777777" w:rsidR="00EA5623" w:rsidDel="00C449E8" w:rsidRDefault="00BA5614" w:rsidP="006539CD">
      <w:pPr>
        <w:pStyle w:val="Notedebasdepage"/>
        <w:rPr>
          <w:del w:id="512" w:author="CEPT" w:date="2023-09-02T10:05:00Z"/>
        </w:rPr>
      </w:pPr>
      <w:del w:id="513" w:author="CEPT" w:date="2023-09-02T10:05:00Z">
        <w:r w:rsidDel="00C449E8">
          <w:rPr>
            <w:rStyle w:val="Appelnotedebasdep"/>
          </w:rPr>
          <w:delText>*</w:delText>
        </w:r>
        <w:r w:rsidDel="00C449E8">
          <w:tab/>
          <w:delText>The appearance of square brackets around certain frequency bands in this Resolution is understood to mean that WRC</w:delText>
        </w:r>
        <w:r w:rsidDel="00C449E8">
          <w:noBreakHyphen/>
          <w:delText>23 will consider and review the inclusion of these frequency bands with square brackets and decide, as appropriate.</w:delText>
        </w:r>
      </w:del>
    </w:p>
  </w:footnote>
  <w:footnote w:id="4">
    <w:p w14:paraId="68D2EDD8" w14:textId="5F4939AA" w:rsidR="005838D9" w:rsidRPr="005838D9" w:rsidRDefault="005838D9">
      <w:pPr>
        <w:pStyle w:val="Notedebasdepage"/>
        <w:rPr>
          <w:lang w:val="en-US"/>
        </w:rPr>
      </w:pPr>
      <w:r w:rsidRPr="00441EBA">
        <w:rPr>
          <w:rStyle w:val="Appelnotedebasdep"/>
        </w:rPr>
        <w:t>*</w:t>
      </w:r>
      <w:r w:rsidRPr="00441EBA">
        <w:t xml:space="preserve"> </w:t>
      </w:r>
      <w:r w:rsidRPr="00441EBA">
        <w:rPr>
          <w:i/>
          <w:iCs/>
        </w:rPr>
        <w:t xml:space="preserve">Note by the Secretariat: </w:t>
      </w:r>
      <w:r w:rsidRPr="00441EBA">
        <w:t>This Resolution was abrogated by 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42FC"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14893DD" w14:textId="77777777" w:rsidR="00A066F1" w:rsidRPr="00A066F1" w:rsidRDefault="00BC75DE" w:rsidP="00241FA2">
    <w:pPr>
      <w:pStyle w:val="En-tte"/>
    </w:pPr>
    <w:r>
      <w:t>WRC</w:t>
    </w:r>
    <w:r w:rsidR="006D70B0">
      <w:t>23</w:t>
    </w:r>
    <w:r w:rsidR="00A066F1">
      <w:t>/</w:t>
    </w:r>
    <w:bookmarkStart w:id="793" w:name="OLE_LINK1"/>
    <w:bookmarkStart w:id="794" w:name="OLE_LINK2"/>
    <w:bookmarkStart w:id="795" w:name="OLE_LINK3"/>
    <w:r w:rsidR="00EB55C6">
      <w:t>5637(Add.27)</w:t>
    </w:r>
    <w:bookmarkEnd w:id="793"/>
    <w:bookmarkEnd w:id="794"/>
    <w:bookmarkEnd w:id="79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EB4A7C"/>
    <w:multiLevelType w:val="hybridMultilevel"/>
    <w:tmpl w:val="9E7C6FF8"/>
    <w:lvl w:ilvl="0" w:tplc="E83CE0E0">
      <w:start w:val="1"/>
      <w:numFmt w:val="bullet"/>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802450"/>
    <w:multiLevelType w:val="hybridMultilevel"/>
    <w:tmpl w:val="2E7A7D6C"/>
    <w:lvl w:ilvl="0" w:tplc="23EA3ED0">
      <w:start w:val="1"/>
      <w:numFmt w:val="decimal"/>
      <w:lvlText w:val="%1"/>
      <w:lvlJc w:val="left"/>
      <w:pPr>
        <w:ind w:left="1130" w:hanging="113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510E"/>
    <w:rsid w:val="0001570F"/>
    <w:rsid w:val="00015DB8"/>
    <w:rsid w:val="00022A29"/>
    <w:rsid w:val="000236EB"/>
    <w:rsid w:val="00033BCC"/>
    <w:rsid w:val="000355FD"/>
    <w:rsid w:val="00042662"/>
    <w:rsid w:val="00043A3D"/>
    <w:rsid w:val="0004433E"/>
    <w:rsid w:val="0004665E"/>
    <w:rsid w:val="0005037E"/>
    <w:rsid w:val="00051E39"/>
    <w:rsid w:val="00052C18"/>
    <w:rsid w:val="00055578"/>
    <w:rsid w:val="000705F2"/>
    <w:rsid w:val="00072345"/>
    <w:rsid w:val="000736E1"/>
    <w:rsid w:val="00074170"/>
    <w:rsid w:val="000745C3"/>
    <w:rsid w:val="00077239"/>
    <w:rsid w:val="0007795D"/>
    <w:rsid w:val="0008318D"/>
    <w:rsid w:val="00086491"/>
    <w:rsid w:val="000867E3"/>
    <w:rsid w:val="00091346"/>
    <w:rsid w:val="00096740"/>
    <w:rsid w:val="0009706C"/>
    <w:rsid w:val="000A140C"/>
    <w:rsid w:val="000A1479"/>
    <w:rsid w:val="000A2CC8"/>
    <w:rsid w:val="000A6C3C"/>
    <w:rsid w:val="000B23BA"/>
    <w:rsid w:val="000C0E24"/>
    <w:rsid w:val="000C2966"/>
    <w:rsid w:val="000C4853"/>
    <w:rsid w:val="000D08A8"/>
    <w:rsid w:val="000D154B"/>
    <w:rsid w:val="000D2DAF"/>
    <w:rsid w:val="000D40EC"/>
    <w:rsid w:val="000E157E"/>
    <w:rsid w:val="000E463A"/>
    <w:rsid w:val="000E463E"/>
    <w:rsid w:val="000E4B6E"/>
    <w:rsid w:val="000E549F"/>
    <w:rsid w:val="000F73FF"/>
    <w:rsid w:val="00107134"/>
    <w:rsid w:val="00110F8D"/>
    <w:rsid w:val="001113B8"/>
    <w:rsid w:val="001127DC"/>
    <w:rsid w:val="00114CF7"/>
    <w:rsid w:val="00114EFE"/>
    <w:rsid w:val="0011577E"/>
    <w:rsid w:val="00115B81"/>
    <w:rsid w:val="00116461"/>
    <w:rsid w:val="00116C7A"/>
    <w:rsid w:val="00123B68"/>
    <w:rsid w:val="00126F2E"/>
    <w:rsid w:val="001328E0"/>
    <w:rsid w:val="001377BD"/>
    <w:rsid w:val="0014462C"/>
    <w:rsid w:val="00146E63"/>
    <w:rsid w:val="00146F6F"/>
    <w:rsid w:val="00150831"/>
    <w:rsid w:val="0015184A"/>
    <w:rsid w:val="001551A7"/>
    <w:rsid w:val="00156799"/>
    <w:rsid w:val="00161F26"/>
    <w:rsid w:val="00162F8B"/>
    <w:rsid w:val="00166803"/>
    <w:rsid w:val="00172B61"/>
    <w:rsid w:val="00177522"/>
    <w:rsid w:val="00182C50"/>
    <w:rsid w:val="00183C2C"/>
    <w:rsid w:val="00185A32"/>
    <w:rsid w:val="00186476"/>
    <w:rsid w:val="00186D47"/>
    <w:rsid w:val="00187BD9"/>
    <w:rsid w:val="00190B55"/>
    <w:rsid w:val="001935CA"/>
    <w:rsid w:val="001A333E"/>
    <w:rsid w:val="001A40F8"/>
    <w:rsid w:val="001B24EA"/>
    <w:rsid w:val="001B77DE"/>
    <w:rsid w:val="001C3B5F"/>
    <w:rsid w:val="001D058F"/>
    <w:rsid w:val="001D359C"/>
    <w:rsid w:val="001D4A5F"/>
    <w:rsid w:val="001D79E5"/>
    <w:rsid w:val="001E047B"/>
    <w:rsid w:val="001E23EB"/>
    <w:rsid w:val="001E6FA8"/>
    <w:rsid w:val="001F1ABE"/>
    <w:rsid w:val="001F2A4C"/>
    <w:rsid w:val="001F4072"/>
    <w:rsid w:val="001F7F5F"/>
    <w:rsid w:val="002009EA"/>
    <w:rsid w:val="00200C9A"/>
    <w:rsid w:val="002017D3"/>
    <w:rsid w:val="00202756"/>
    <w:rsid w:val="00202CA0"/>
    <w:rsid w:val="00202FAA"/>
    <w:rsid w:val="00211A9F"/>
    <w:rsid w:val="00215811"/>
    <w:rsid w:val="00216B6D"/>
    <w:rsid w:val="00220600"/>
    <w:rsid w:val="00224588"/>
    <w:rsid w:val="0022757F"/>
    <w:rsid w:val="002306E1"/>
    <w:rsid w:val="00234CC3"/>
    <w:rsid w:val="00241FA2"/>
    <w:rsid w:val="0025264C"/>
    <w:rsid w:val="00254388"/>
    <w:rsid w:val="00254B04"/>
    <w:rsid w:val="00264B7A"/>
    <w:rsid w:val="00265539"/>
    <w:rsid w:val="00266760"/>
    <w:rsid w:val="00271316"/>
    <w:rsid w:val="0027520F"/>
    <w:rsid w:val="0027579E"/>
    <w:rsid w:val="002808C4"/>
    <w:rsid w:val="00280AEE"/>
    <w:rsid w:val="00284F27"/>
    <w:rsid w:val="002872BD"/>
    <w:rsid w:val="00291597"/>
    <w:rsid w:val="00294FEB"/>
    <w:rsid w:val="002970BC"/>
    <w:rsid w:val="002A219B"/>
    <w:rsid w:val="002A37D4"/>
    <w:rsid w:val="002A72E4"/>
    <w:rsid w:val="002B349C"/>
    <w:rsid w:val="002B3FF1"/>
    <w:rsid w:val="002B6440"/>
    <w:rsid w:val="002C3F54"/>
    <w:rsid w:val="002D2DE2"/>
    <w:rsid w:val="002D52D3"/>
    <w:rsid w:val="002D58BE"/>
    <w:rsid w:val="002D595B"/>
    <w:rsid w:val="002E1969"/>
    <w:rsid w:val="002E50E8"/>
    <w:rsid w:val="002E53A8"/>
    <w:rsid w:val="002E644A"/>
    <w:rsid w:val="002E71D0"/>
    <w:rsid w:val="002F1D3D"/>
    <w:rsid w:val="002F413C"/>
    <w:rsid w:val="002F4747"/>
    <w:rsid w:val="002F577C"/>
    <w:rsid w:val="00302605"/>
    <w:rsid w:val="003079D9"/>
    <w:rsid w:val="00311F33"/>
    <w:rsid w:val="00322E34"/>
    <w:rsid w:val="00323C12"/>
    <w:rsid w:val="00324206"/>
    <w:rsid w:val="003330B1"/>
    <w:rsid w:val="003333B7"/>
    <w:rsid w:val="00335971"/>
    <w:rsid w:val="00343A66"/>
    <w:rsid w:val="00344FED"/>
    <w:rsid w:val="0035351D"/>
    <w:rsid w:val="00354456"/>
    <w:rsid w:val="0036194E"/>
    <w:rsid w:val="00361B37"/>
    <w:rsid w:val="0036283D"/>
    <w:rsid w:val="00374FC6"/>
    <w:rsid w:val="003772CD"/>
    <w:rsid w:val="00377BD3"/>
    <w:rsid w:val="00384088"/>
    <w:rsid w:val="003852CE"/>
    <w:rsid w:val="0038548C"/>
    <w:rsid w:val="00390874"/>
    <w:rsid w:val="0039169B"/>
    <w:rsid w:val="0039702C"/>
    <w:rsid w:val="003A00A9"/>
    <w:rsid w:val="003A4D57"/>
    <w:rsid w:val="003A7F64"/>
    <w:rsid w:val="003A7F8C"/>
    <w:rsid w:val="003B2284"/>
    <w:rsid w:val="003B2AD5"/>
    <w:rsid w:val="003B44D2"/>
    <w:rsid w:val="003B532E"/>
    <w:rsid w:val="003D0F8B"/>
    <w:rsid w:val="003D4556"/>
    <w:rsid w:val="003D6425"/>
    <w:rsid w:val="003D76AE"/>
    <w:rsid w:val="003E0DB6"/>
    <w:rsid w:val="003E5818"/>
    <w:rsid w:val="003E6978"/>
    <w:rsid w:val="003F0491"/>
    <w:rsid w:val="003F7769"/>
    <w:rsid w:val="003F7D3A"/>
    <w:rsid w:val="0040530D"/>
    <w:rsid w:val="00406F86"/>
    <w:rsid w:val="0041348E"/>
    <w:rsid w:val="00420873"/>
    <w:rsid w:val="00434BBD"/>
    <w:rsid w:val="00437019"/>
    <w:rsid w:val="00441EBA"/>
    <w:rsid w:val="00443D88"/>
    <w:rsid w:val="00454D42"/>
    <w:rsid w:val="00463101"/>
    <w:rsid w:val="00466D75"/>
    <w:rsid w:val="004671E7"/>
    <w:rsid w:val="00482C03"/>
    <w:rsid w:val="00492075"/>
    <w:rsid w:val="00493CFC"/>
    <w:rsid w:val="004969AD"/>
    <w:rsid w:val="004A0252"/>
    <w:rsid w:val="004A26C4"/>
    <w:rsid w:val="004B13CB"/>
    <w:rsid w:val="004B44AC"/>
    <w:rsid w:val="004D0B5D"/>
    <w:rsid w:val="004D26EA"/>
    <w:rsid w:val="004D2BFB"/>
    <w:rsid w:val="004D3A5E"/>
    <w:rsid w:val="004D50F5"/>
    <w:rsid w:val="004D5D5C"/>
    <w:rsid w:val="004E2EB4"/>
    <w:rsid w:val="004F1B39"/>
    <w:rsid w:val="004F3DC0"/>
    <w:rsid w:val="004F47BB"/>
    <w:rsid w:val="004F4A36"/>
    <w:rsid w:val="00500E1C"/>
    <w:rsid w:val="0050139F"/>
    <w:rsid w:val="00501A14"/>
    <w:rsid w:val="00501ACE"/>
    <w:rsid w:val="005044C5"/>
    <w:rsid w:val="00505BA0"/>
    <w:rsid w:val="0050665A"/>
    <w:rsid w:val="0050736E"/>
    <w:rsid w:val="00510696"/>
    <w:rsid w:val="00511786"/>
    <w:rsid w:val="0051219C"/>
    <w:rsid w:val="00515172"/>
    <w:rsid w:val="005153DB"/>
    <w:rsid w:val="00517298"/>
    <w:rsid w:val="00527C47"/>
    <w:rsid w:val="00527CB6"/>
    <w:rsid w:val="00543153"/>
    <w:rsid w:val="0055140B"/>
    <w:rsid w:val="005541EC"/>
    <w:rsid w:val="00554665"/>
    <w:rsid w:val="00555380"/>
    <w:rsid w:val="00563186"/>
    <w:rsid w:val="005632D0"/>
    <w:rsid w:val="005838D9"/>
    <w:rsid w:val="005861D7"/>
    <w:rsid w:val="005964AB"/>
    <w:rsid w:val="005A4D8C"/>
    <w:rsid w:val="005B0CAC"/>
    <w:rsid w:val="005B67EC"/>
    <w:rsid w:val="005C099A"/>
    <w:rsid w:val="005C31A5"/>
    <w:rsid w:val="005C3B59"/>
    <w:rsid w:val="005C585C"/>
    <w:rsid w:val="005D04DD"/>
    <w:rsid w:val="005D47A1"/>
    <w:rsid w:val="005E10C9"/>
    <w:rsid w:val="005E290B"/>
    <w:rsid w:val="005E2917"/>
    <w:rsid w:val="005E5DF9"/>
    <w:rsid w:val="005E61DD"/>
    <w:rsid w:val="005F0232"/>
    <w:rsid w:val="005F04D8"/>
    <w:rsid w:val="0060230E"/>
    <w:rsid w:val="006023DF"/>
    <w:rsid w:val="00605EC4"/>
    <w:rsid w:val="00612351"/>
    <w:rsid w:val="00614637"/>
    <w:rsid w:val="00615426"/>
    <w:rsid w:val="00616219"/>
    <w:rsid w:val="00616515"/>
    <w:rsid w:val="00626E81"/>
    <w:rsid w:val="0063074D"/>
    <w:rsid w:val="00636A0E"/>
    <w:rsid w:val="006435E2"/>
    <w:rsid w:val="00645B7D"/>
    <w:rsid w:val="00657DE0"/>
    <w:rsid w:val="0066081F"/>
    <w:rsid w:val="00662983"/>
    <w:rsid w:val="006630DA"/>
    <w:rsid w:val="006660F3"/>
    <w:rsid w:val="00682876"/>
    <w:rsid w:val="00684A41"/>
    <w:rsid w:val="00685313"/>
    <w:rsid w:val="006868BC"/>
    <w:rsid w:val="00692833"/>
    <w:rsid w:val="00692C54"/>
    <w:rsid w:val="006947A8"/>
    <w:rsid w:val="006968F8"/>
    <w:rsid w:val="00697BA3"/>
    <w:rsid w:val="006A2F04"/>
    <w:rsid w:val="006A4CEE"/>
    <w:rsid w:val="006A4E07"/>
    <w:rsid w:val="006A6E9B"/>
    <w:rsid w:val="006B58CB"/>
    <w:rsid w:val="006B78B7"/>
    <w:rsid w:val="006B7C2A"/>
    <w:rsid w:val="006C23DA"/>
    <w:rsid w:val="006C3F65"/>
    <w:rsid w:val="006C42DC"/>
    <w:rsid w:val="006D06D5"/>
    <w:rsid w:val="006D0759"/>
    <w:rsid w:val="006D5A9B"/>
    <w:rsid w:val="006D70B0"/>
    <w:rsid w:val="006E3D45"/>
    <w:rsid w:val="006F67B0"/>
    <w:rsid w:val="0070405B"/>
    <w:rsid w:val="0070607A"/>
    <w:rsid w:val="0070655F"/>
    <w:rsid w:val="00707D14"/>
    <w:rsid w:val="00713FF2"/>
    <w:rsid w:val="007149F9"/>
    <w:rsid w:val="007242A4"/>
    <w:rsid w:val="00730551"/>
    <w:rsid w:val="00733A30"/>
    <w:rsid w:val="0073638A"/>
    <w:rsid w:val="00742BBA"/>
    <w:rsid w:val="00743DDD"/>
    <w:rsid w:val="00745AEE"/>
    <w:rsid w:val="00750F10"/>
    <w:rsid w:val="00755ADA"/>
    <w:rsid w:val="00755C34"/>
    <w:rsid w:val="00756486"/>
    <w:rsid w:val="00767996"/>
    <w:rsid w:val="00771659"/>
    <w:rsid w:val="007742CA"/>
    <w:rsid w:val="00790D70"/>
    <w:rsid w:val="00793497"/>
    <w:rsid w:val="007A003A"/>
    <w:rsid w:val="007A0248"/>
    <w:rsid w:val="007A6F1F"/>
    <w:rsid w:val="007D5320"/>
    <w:rsid w:val="007D700C"/>
    <w:rsid w:val="007D73EB"/>
    <w:rsid w:val="007E1939"/>
    <w:rsid w:val="007E379C"/>
    <w:rsid w:val="007F271C"/>
    <w:rsid w:val="007F62DB"/>
    <w:rsid w:val="00800972"/>
    <w:rsid w:val="0080145A"/>
    <w:rsid w:val="00804475"/>
    <w:rsid w:val="00805337"/>
    <w:rsid w:val="008113FF"/>
    <w:rsid w:val="00811633"/>
    <w:rsid w:val="008121E5"/>
    <w:rsid w:val="00812809"/>
    <w:rsid w:val="0081395C"/>
    <w:rsid w:val="00814037"/>
    <w:rsid w:val="00814C2B"/>
    <w:rsid w:val="008226A7"/>
    <w:rsid w:val="00827FA0"/>
    <w:rsid w:val="0083477D"/>
    <w:rsid w:val="00834B89"/>
    <w:rsid w:val="00836D0B"/>
    <w:rsid w:val="00841216"/>
    <w:rsid w:val="00842AF0"/>
    <w:rsid w:val="00847D55"/>
    <w:rsid w:val="00851808"/>
    <w:rsid w:val="008552F0"/>
    <w:rsid w:val="0086171E"/>
    <w:rsid w:val="00861D4F"/>
    <w:rsid w:val="00864766"/>
    <w:rsid w:val="00866306"/>
    <w:rsid w:val="00871603"/>
    <w:rsid w:val="00872FC8"/>
    <w:rsid w:val="0087350D"/>
    <w:rsid w:val="00882168"/>
    <w:rsid w:val="008828D6"/>
    <w:rsid w:val="008845D0"/>
    <w:rsid w:val="00884D60"/>
    <w:rsid w:val="00893FD3"/>
    <w:rsid w:val="00895757"/>
    <w:rsid w:val="00896E56"/>
    <w:rsid w:val="008A5159"/>
    <w:rsid w:val="008B4114"/>
    <w:rsid w:val="008B43F2"/>
    <w:rsid w:val="008B6CFF"/>
    <w:rsid w:val="008D16C5"/>
    <w:rsid w:val="008D7BD4"/>
    <w:rsid w:val="008E41D0"/>
    <w:rsid w:val="008E6151"/>
    <w:rsid w:val="008E7950"/>
    <w:rsid w:val="008F1C91"/>
    <w:rsid w:val="008F1D8A"/>
    <w:rsid w:val="008F2FA4"/>
    <w:rsid w:val="008F2FA6"/>
    <w:rsid w:val="008F5FCA"/>
    <w:rsid w:val="00904683"/>
    <w:rsid w:val="0090495E"/>
    <w:rsid w:val="009101C2"/>
    <w:rsid w:val="00910C07"/>
    <w:rsid w:val="00914732"/>
    <w:rsid w:val="009167D3"/>
    <w:rsid w:val="009274B4"/>
    <w:rsid w:val="00934EA2"/>
    <w:rsid w:val="009354EC"/>
    <w:rsid w:val="00944A5C"/>
    <w:rsid w:val="00946CD8"/>
    <w:rsid w:val="00952A66"/>
    <w:rsid w:val="009552BE"/>
    <w:rsid w:val="0096091C"/>
    <w:rsid w:val="009617D5"/>
    <w:rsid w:val="009677CC"/>
    <w:rsid w:val="009719B3"/>
    <w:rsid w:val="0097420D"/>
    <w:rsid w:val="0097731C"/>
    <w:rsid w:val="009777C5"/>
    <w:rsid w:val="00987E4A"/>
    <w:rsid w:val="00987FFE"/>
    <w:rsid w:val="00990318"/>
    <w:rsid w:val="00997DE7"/>
    <w:rsid w:val="009A1BB8"/>
    <w:rsid w:val="009A317F"/>
    <w:rsid w:val="009A4E53"/>
    <w:rsid w:val="009B08CA"/>
    <w:rsid w:val="009B1EA1"/>
    <w:rsid w:val="009B7C9A"/>
    <w:rsid w:val="009C56E5"/>
    <w:rsid w:val="009C7716"/>
    <w:rsid w:val="009D337F"/>
    <w:rsid w:val="009D7A36"/>
    <w:rsid w:val="009E5FC8"/>
    <w:rsid w:val="009E687A"/>
    <w:rsid w:val="009F067F"/>
    <w:rsid w:val="009F1F17"/>
    <w:rsid w:val="009F236F"/>
    <w:rsid w:val="009F2B83"/>
    <w:rsid w:val="009F6EFC"/>
    <w:rsid w:val="00A022AF"/>
    <w:rsid w:val="00A028C0"/>
    <w:rsid w:val="00A066F1"/>
    <w:rsid w:val="00A07900"/>
    <w:rsid w:val="00A141AF"/>
    <w:rsid w:val="00A16C04"/>
    <w:rsid w:val="00A16D29"/>
    <w:rsid w:val="00A20250"/>
    <w:rsid w:val="00A24C3C"/>
    <w:rsid w:val="00A25067"/>
    <w:rsid w:val="00A30305"/>
    <w:rsid w:val="00A30F82"/>
    <w:rsid w:val="00A31D2D"/>
    <w:rsid w:val="00A32AA7"/>
    <w:rsid w:val="00A334FB"/>
    <w:rsid w:val="00A33B92"/>
    <w:rsid w:val="00A400DF"/>
    <w:rsid w:val="00A406E4"/>
    <w:rsid w:val="00A4600A"/>
    <w:rsid w:val="00A51B3C"/>
    <w:rsid w:val="00A524DB"/>
    <w:rsid w:val="00A52755"/>
    <w:rsid w:val="00A52773"/>
    <w:rsid w:val="00A538A6"/>
    <w:rsid w:val="00A544D6"/>
    <w:rsid w:val="00A54C25"/>
    <w:rsid w:val="00A5663A"/>
    <w:rsid w:val="00A64243"/>
    <w:rsid w:val="00A66A4F"/>
    <w:rsid w:val="00A70978"/>
    <w:rsid w:val="00A710E7"/>
    <w:rsid w:val="00A73507"/>
    <w:rsid w:val="00A7351F"/>
    <w:rsid w:val="00A7372E"/>
    <w:rsid w:val="00A74F26"/>
    <w:rsid w:val="00A81DB2"/>
    <w:rsid w:val="00A8284C"/>
    <w:rsid w:val="00A84B2C"/>
    <w:rsid w:val="00A93B85"/>
    <w:rsid w:val="00A951FD"/>
    <w:rsid w:val="00AA0B18"/>
    <w:rsid w:val="00AA3C65"/>
    <w:rsid w:val="00AA666F"/>
    <w:rsid w:val="00AB261D"/>
    <w:rsid w:val="00AB5954"/>
    <w:rsid w:val="00AC2A2E"/>
    <w:rsid w:val="00AC4706"/>
    <w:rsid w:val="00AD0147"/>
    <w:rsid w:val="00AD046E"/>
    <w:rsid w:val="00AD7914"/>
    <w:rsid w:val="00AE1F7C"/>
    <w:rsid w:val="00AE514B"/>
    <w:rsid w:val="00AE6EF3"/>
    <w:rsid w:val="00AF2D08"/>
    <w:rsid w:val="00AF3624"/>
    <w:rsid w:val="00AF794D"/>
    <w:rsid w:val="00B012BA"/>
    <w:rsid w:val="00B133E0"/>
    <w:rsid w:val="00B171BC"/>
    <w:rsid w:val="00B1761A"/>
    <w:rsid w:val="00B17FA7"/>
    <w:rsid w:val="00B21E16"/>
    <w:rsid w:val="00B3257D"/>
    <w:rsid w:val="00B37411"/>
    <w:rsid w:val="00B40888"/>
    <w:rsid w:val="00B412CF"/>
    <w:rsid w:val="00B4298F"/>
    <w:rsid w:val="00B42D3B"/>
    <w:rsid w:val="00B53983"/>
    <w:rsid w:val="00B57A1B"/>
    <w:rsid w:val="00B57F37"/>
    <w:rsid w:val="00B6107A"/>
    <w:rsid w:val="00B6298C"/>
    <w:rsid w:val="00B62BD2"/>
    <w:rsid w:val="00B639E9"/>
    <w:rsid w:val="00B63EB3"/>
    <w:rsid w:val="00B64000"/>
    <w:rsid w:val="00B70B09"/>
    <w:rsid w:val="00B717D7"/>
    <w:rsid w:val="00B817CD"/>
    <w:rsid w:val="00B81A7D"/>
    <w:rsid w:val="00B85D8E"/>
    <w:rsid w:val="00B86599"/>
    <w:rsid w:val="00B91EF7"/>
    <w:rsid w:val="00B94AD0"/>
    <w:rsid w:val="00BA5614"/>
    <w:rsid w:val="00BA5680"/>
    <w:rsid w:val="00BA6BA3"/>
    <w:rsid w:val="00BA7ADC"/>
    <w:rsid w:val="00BB135C"/>
    <w:rsid w:val="00BB3A95"/>
    <w:rsid w:val="00BB3C40"/>
    <w:rsid w:val="00BB6AA4"/>
    <w:rsid w:val="00BC2193"/>
    <w:rsid w:val="00BC249B"/>
    <w:rsid w:val="00BC4E26"/>
    <w:rsid w:val="00BC6EF3"/>
    <w:rsid w:val="00BC75DE"/>
    <w:rsid w:val="00BD0F5F"/>
    <w:rsid w:val="00BD48AF"/>
    <w:rsid w:val="00BD6CCE"/>
    <w:rsid w:val="00BD6DD2"/>
    <w:rsid w:val="00BD701A"/>
    <w:rsid w:val="00BE18FB"/>
    <w:rsid w:val="00BE769D"/>
    <w:rsid w:val="00BF5237"/>
    <w:rsid w:val="00BF66BF"/>
    <w:rsid w:val="00C0018F"/>
    <w:rsid w:val="00C050AE"/>
    <w:rsid w:val="00C0662A"/>
    <w:rsid w:val="00C07CE8"/>
    <w:rsid w:val="00C1012F"/>
    <w:rsid w:val="00C1076E"/>
    <w:rsid w:val="00C10E2A"/>
    <w:rsid w:val="00C1123A"/>
    <w:rsid w:val="00C13EE0"/>
    <w:rsid w:val="00C16A5A"/>
    <w:rsid w:val="00C20466"/>
    <w:rsid w:val="00C214ED"/>
    <w:rsid w:val="00C234E6"/>
    <w:rsid w:val="00C25804"/>
    <w:rsid w:val="00C324A8"/>
    <w:rsid w:val="00C3257C"/>
    <w:rsid w:val="00C3354E"/>
    <w:rsid w:val="00C449E8"/>
    <w:rsid w:val="00C5238B"/>
    <w:rsid w:val="00C54517"/>
    <w:rsid w:val="00C54D14"/>
    <w:rsid w:val="00C56F70"/>
    <w:rsid w:val="00C57B91"/>
    <w:rsid w:val="00C64CD8"/>
    <w:rsid w:val="00C66C12"/>
    <w:rsid w:val="00C82695"/>
    <w:rsid w:val="00C83E9E"/>
    <w:rsid w:val="00C949C1"/>
    <w:rsid w:val="00C96599"/>
    <w:rsid w:val="00C97C68"/>
    <w:rsid w:val="00CA1A47"/>
    <w:rsid w:val="00CA22CF"/>
    <w:rsid w:val="00CA3DFC"/>
    <w:rsid w:val="00CA3E39"/>
    <w:rsid w:val="00CA442E"/>
    <w:rsid w:val="00CA70E5"/>
    <w:rsid w:val="00CB44E5"/>
    <w:rsid w:val="00CC1315"/>
    <w:rsid w:val="00CC247A"/>
    <w:rsid w:val="00CD243B"/>
    <w:rsid w:val="00CD7375"/>
    <w:rsid w:val="00CD7B53"/>
    <w:rsid w:val="00CE321A"/>
    <w:rsid w:val="00CE388F"/>
    <w:rsid w:val="00CE58FD"/>
    <w:rsid w:val="00CE5E47"/>
    <w:rsid w:val="00CE63EB"/>
    <w:rsid w:val="00CF020F"/>
    <w:rsid w:val="00CF2B5B"/>
    <w:rsid w:val="00CF2E8A"/>
    <w:rsid w:val="00CF3CDA"/>
    <w:rsid w:val="00CF5627"/>
    <w:rsid w:val="00D001D0"/>
    <w:rsid w:val="00D14CE0"/>
    <w:rsid w:val="00D21A34"/>
    <w:rsid w:val="00D235E4"/>
    <w:rsid w:val="00D255D4"/>
    <w:rsid w:val="00D268B3"/>
    <w:rsid w:val="00D2691F"/>
    <w:rsid w:val="00D32E1A"/>
    <w:rsid w:val="00D400A1"/>
    <w:rsid w:val="00D52FD6"/>
    <w:rsid w:val="00D54009"/>
    <w:rsid w:val="00D54F36"/>
    <w:rsid w:val="00D5501F"/>
    <w:rsid w:val="00D5651D"/>
    <w:rsid w:val="00D57A34"/>
    <w:rsid w:val="00D66519"/>
    <w:rsid w:val="00D71E3B"/>
    <w:rsid w:val="00D74898"/>
    <w:rsid w:val="00D801ED"/>
    <w:rsid w:val="00D82B75"/>
    <w:rsid w:val="00D87D11"/>
    <w:rsid w:val="00D925DE"/>
    <w:rsid w:val="00D936BC"/>
    <w:rsid w:val="00D96530"/>
    <w:rsid w:val="00DA1CB1"/>
    <w:rsid w:val="00DA56A3"/>
    <w:rsid w:val="00DB5CE3"/>
    <w:rsid w:val="00DB5EB2"/>
    <w:rsid w:val="00DC022C"/>
    <w:rsid w:val="00DC05CC"/>
    <w:rsid w:val="00DC0E09"/>
    <w:rsid w:val="00DC6D46"/>
    <w:rsid w:val="00DD4185"/>
    <w:rsid w:val="00DD44AF"/>
    <w:rsid w:val="00DD51EE"/>
    <w:rsid w:val="00DD55BE"/>
    <w:rsid w:val="00DD5F14"/>
    <w:rsid w:val="00DE2AC3"/>
    <w:rsid w:val="00DE3402"/>
    <w:rsid w:val="00DE5692"/>
    <w:rsid w:val="00DE6300"/>
    <w:rsid w:val="00DF1380"/>
    <w:rsid w:val="00DF3236"/>
    <w:rsid w:val="00DF393F"/>
    <w:rsid w:val="00DF4BC6"/>
    <w:rsid w:val="00DF78E0"/>
    <w:rsid w:val="00E03C94"/>
    <w:rsid w:val="00E10752"/>
    <w:rsid w:val="00E1120F"/>
    <w:rsid w:val="00E205BC"/>
    <w:rsid w:val="00E2286B"/>
    <w:rsid w:val="00E26226"/>
    <w:rsid w:val="00E272FE"/>
    <w:rsid w:val="00E44A3E"/>
    <w:rsid w:val="00E45D05"/>
    <w:rsid w:val="00E5024E"/>
    <w:rsid w:val="00E50C2E"/>
    <w:rsid w:val="00E55816"/>
    <w:rsid w:val="00E55AEF"/>
    <w:rsid w:val="00E55F73"/>
    <w:rsid w:val="00E63D09"/>
    <w:rsid w:val="00E70B27"/>
    <w:rsid w:val="00E753DD"/>
    <w:rsid w:val="00E75C99"/>
    <w:rsid w:val="00E7784A"/>
    <w:rsid w:val="00E81523"/>
    <w:rsid w:val="00E95247"/>
    <w:rsid w:val="00E976C1"/>
    <w:rsid w:val="00E97EA4"/>
    <w:rsid w:val="00EA0674"/>
    <w:rsid w:val="00EA12E5"/>
    <w:rsid w:val="00EA5623"/>
    <w:rsid w:val="00EB0812"/>
    <w:rsid w:val="00EB0CF1"/>
    <w:rsid w:val="00EB1E1D"/>
    <w:rsid w:val="00EB205C"/>
    <w:rsid w:val="00EB281D"/>
    <w:rsid w:val="00EB2AAB"/>
    <w:rsid w:val="00EB4755"/>
    <w:rsid w:val="00EB4B73"/>
    <w:rsid w:val="00EB54B2"/>
    <w:rsid w:val="00EB55C6"/>
    <w:rsid w:val="00EC5314"/>
    <w:rsid w:val="00EC6D58"/>
    <w:rsid w:val="00ED0D20"/>
    <w:rsid w:val="00ED4416"/>
    <w:rsid w:val="00EE15F7"/>
    <w:rsid w:val="00EE466D"/>
    <w:rsid w:val="00EE5A29"/>
    <w:rsid w:val="00EE7398"/>
    <w:rsid w:val="00EE761F"/>
    <w:rsid w:val="00EF1932"/>
    <w:rsid w:val="00EF4203"/>
    <w:rsid w:val="00EF42E6"/>
    <w:rsid w:val="00EF681E"/>
    <w:rsid w:val="00EF71B6"/>
    <w:rsid w:val="00EF7C40"/>
    <w:rsid w:val="00F02766"/>
    <w:rsid w:val="00F05BD4"/>
    <w:rsid w:val="00F06473"/>
    <w:rsid w:val="00F1463B"/>
    <w:rsid w:val="00F27302"/>
    <w:rsid w:val="00F310B8"/>
    <w:rsid w:val="00F31B23"/>
    <w:rsid w:val="00F320AA"/>
    <w:rsid w:val="00F36CA6"/>
    <w:rsid w:val="00F43486"/>
    <w:rsid w:val="00F50C09"/>
    <w:rsid w:val="00F52816"/>
    <w:rsid w:val="00F6155B"/>
    <w:rsid w:val="00F616A6"/>
    <w:rsid w:val="00F64904"/>
    <w:rsid w:val="00F64A6A"/>
    <w:rsid w:val="00F65C19"/>
    <w:rsid w:val="00F822B0"/>
    <w:rsid w:val="00F85BF2"/>
    <w:rsid w:val="00F907A4"/>
    <w:rsid w:val="00F9278E"/>
    <w:rsid w:val="00F932D4"/>
    <w:rsid w:val="00F951FF"/>
    <w:rsid w:val="00F96E36"/>
    <w:rsid w:val="00FA08A2"/>
    <w:rsid w:val="00FA0B30"/>
    <w:rsid w:val="00FA6166"/>
    <w:rsid w:val="00FA717C"/>
    <w:rsid w:val="00FA7334"/>
    <w:rsid w:val="00FB1FC3"/>
    <w:rsid w:val="00FB4398"/>
    <w:rsid w:val="00FC0396"/>
    <w:rsid w:val="00FC086D"/>
    <w:rsid w:val="00FC4D4A"/>
    <w:rsid w:val="00FD08E2"/>
    <w:rsid w:val="00FD18DA"/>
    <w:rsid w:val="00FD2546"/>
    <w:rsid w:val="00FD41BB"/>
    <w:rsid w:val="00FD46F3"/>
    <w:rsid w:val="00FD772E"/>
    <w:rsid w:val="00FD7899"/>
    <w:rsid w:val="00FE03DB"/>
    <w:rsid w:val="00FE0734"/>
    <w:rsid w:val="00FE0ADC"/>
    <w:rsid w:val="00FE1552"/>
    <w:rsid w:val="00FE2B45"/>
    <w:rsid w:val="00FE5942"/>
    <w:rsid w:val="00FE6498"/>
    <w:rsid w:val="00FE6E4C"/>
    <w:rsid w:val="00FE78C7"/>
    <w:rsid w:val="00FF0251"/>
    <w:rsid w:val="00FF0F2E"/>
    <w:rsid w:val="00FF2002"/>
    <w:rsid w:val="00FF2C1B"/>
    <w:rsid w:val="00FF3D1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CA6F4"/>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ECC Footnote number"/>
    <w:basedOn w:val="Policepardfaut"/>
    <w:uiPriority w:val="99"/>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BRNormal">
    <w:name w:val="BR_Normal"/>
    <w:basedOn w:val="Policepardfaut"/>
    <w:uiPriority w:val="1"/>
    <w:qFormat/>
    <w:rsid w:val="00437019"/>
  </w:style>
  <w:style w:type="character" w:styleId="lev">
    <w:name w:val="Strong"/>
    <w:aliases w:val="ECC HL bold"/>
    <w:basedOn w:val="Policepardfaut"/>
    <w:uiPriority w:val="1"/>
    <w:qFormat/>
    <w:rsid w:val="00437019"/>
    <w:rPr>
      <w:b/>
      <w:bCs/>
    </w:rPr>
  </w:style>
  <w:style w:type="character" w:customStyle="1" w:styleId="CallChar">
    <w:name w:val="Call Char"/>
    <w:basedOn w:val="Policepardfaut"/>
    <w:link w:val="Call"/>
    <w:qFormat/>
    <w:locked/>
    <w:rsid w:val="00437019"/>
    <w:rPr>
      <w:rFonts w:ascii="Times New Roman" w:hAnsi="Times New Roman"/>
      <w:i/>
      <w:sz w:val="24"/>
      <w:lang w:val="en-GB" w:eastAsia="en-US"/>
    </w:rPr>
  </w:style>
  <w:style w:type="paragraph" w:styleId="Rvision">
    <w:name w:val="Revision"/>
    <w:hidden/>
    <w:uiPriority w:val="99"/>
    <w:semiHidden/>
    <w:rsid w:val="000E157E"/>
    <w:rPr>
      <w:rFonts w:ascii="Times New Roman" w:hAnsi="Times New Roman"/>
      <w:sz w:val="24"/>
      <w:lang w:val="en-GB" w:eastAsia="en-US"/>
    </w:rPr>
  </w:style>
  <w:style w:type="character" w:customStyle="1" w:styleId="enumlev1Char">
    <w:name w:val="enumlev1 Char"/>
    <w:basedOn w:val="Policepardfaut"/>
    <w:link w:val="enumlev1"/>
    <w:locked/>
    <w:rsid w:val="009677CC"/>
    <w:rPr>
      <w:rFonts w:ascii="Times New Roman" w:hAnsi="Times New Roman"/>
      <w:sz w:val="24"/>
      <w:lang w:val="en-GB" w:eastAsia="en-US"/>
    </w:rPr>
  </w:style>
  <w:style w:type="character" w:styleId="Accentuation">
    <w:name w:val="Emphasis"/>
    <w:aliases w:val="ECC HL italics"/>
    <w:uiPriority w:val="20"/>
    <w:qFormat/>
    <w:rsid w:val="00FB1FC3"/>
    <w:rPr>
      <w:i/>
    </w:rPr>
  </w:style>
  <w:style w:type="paragraph" w:customStyle="1" w:styleId="Normalaftertitle0">
    <w:name w:val="Normal after title0"/>
    <w:basedOn w:val="Normal"/>
    <w:next w:val="Normal"/>
    <w:qFormat/>
    <w:rsid w:val="00265539"/>
    <w:pPr>
      <w:spacing w:before="280"/>
    </w:pPr>
  </w:style>
  <w:style w:type="character" w:styleId="Marquedecommentaire">
    <w:name w:val="annotation reference"/>
    <w:basedOn w:val="Policepardfaut"/>
    <w:semiHidden/>
    <w:unhideWhenUsed/>
    <w:rsid w:val="00F907A4"/>
    <w:rPr>
      <w:sz w:val="16"/>
      <w:szCs w:val="16"/>
    </w:rPr>
  </w:style>
  <w:style w:type="character" w:styleId="Accentuationlgre">
    <w:name w:val="Subtle Emphasis"/>
    <w:basedOn w:val="Policepardfaut"/>
    <w:uiPriority w:val="19"/>
    <w:qFormat/>
    <w:rsid w:val="000D40EC"/>
    <w:rPr>
      <w:i/>
      <w:iCs/>
      <w:color w:val="404040" w:themeColor="text1" w:themeTint="BF"/>
    </w:rPr>
  </w:style>
  <w:style w:type="paragraph" w:styleId="Commentaire">
    <w:name w:val="annotation text"/>
    <w:basedOn w:val="Normal"/>
    <w:link w:val="CommentaireCar"/>
    <w:unhideWhenUsed/>
    <w:rsid w:val="00F907A4"/>
    <w:pPr>
      <w:jc w:val="both"/>
    </w:pPr>
    <w:rPr>
      <w:sz w:val="20"/>
    </w:rPr>
  </w:style>
  <w:style w:type="character" w:customStyle="1" w:styleId="CommentaireCar">
    <w:name w:val="Commentaire Car"/>
    <w:basedOn w:val="Policepardfaut"/>
    <w:link w:val="Commentaire"/>
    <w:rsid w:val="00F907A4"/>
    <w:rPr>
      <w:rFonts w:ascii="Times New Roman" w:hAnsi="Times New Roman"/>
      <w:lang w:val="en-GB" w:eastAsia="en-US"/>
    </w:rPr>
  </w:style>
  <w:style w:type="paragraph" w:styleId="Paragraphedeliste">
    <w:name w:val="List Paragraph"/>
    <w:basedOn w:val="Normal"/>
    <w:uiPriority w:val="34"/>
    <w:qFormat/>
    <w:rsid w:val="00A52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a27844-833f-4423-84e4-22994afd6f72" xsi:nil="true"/>
  </documentManagement>
</p:properties>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6" ma:contentTypeDescription="Opret et nyt dokument." ma:contentTypeScope="" ma:versionID="bcb50c4f08b80fd8dd19324c76237705">
  <xsd:schema xmlns:xsd="http://www.w3.org/2001/XMLSchema" xmlns:xs="http://www.w3.org/2001/XMLSchema" xmlns:p="http://schemas.microsoft.com/office/2006/metadata/properties" xmlns:ns3="684d70c0-33e3-486b-8421-e10352fabac3" xmlns:ns4="6ba27844-833f-4423-84e4-22994afd6f72" targetNamespace="http://schemas.microsoft.com/office/2006/metadata/properties" ma:root="true" ma:fieldsID="e3baddf978cd90d6518013b4892acef4" ns3:_="" ns4:_="">
    <xsd:import namespace="684d70c0-33e3-486b-8421-e10352fabac3"/>
    <xsd:import namespace="6ba27844-833f-4423-84e4-22994afd6f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D47E8-B732-45CE-97A4-2CBC81E20F19}">
  <ds:schemaRefs>
    <ds:schemaRef ds:uri="http://schemas.microsoft.com/office/2006/metadata/properties"/>
    <ds:schemaRef ds:uri="http://schemas.microsoft.com/office/infopath/2007/PartnerControls"/>
    <ds:schemaRef ds:uri="6ba27844-833f-4423-84e4-22994afd6f72"/>
  </ds:schemaRefs>
</ds:datastoreItem>
</file>

<file path=customXml/itemProps2.xml><?xml version="1.0" encoding="utf-8"?>
<ds:datastoreItem xmlns:ds="http://schemas.openxmlformats.org/officeDocument/2006/customXml" ds:itemID="{96B05FE5-E532-4418-BEF6-5EAB0FC2AA5A}">
  <ds:schemaRefs>
    <ds:schemaRef ds:uri="http://schemas.microsoft.com/sharepoint/events"/>
  </ds:schemaRefs>
</ds:datastoreItem>
</file>

<file path=customXml/itemProps3.xml><?xml version="1.0" encoding="utf-8"?>
<ds:datastoreItem xmlns:ds="http://schemas.openxmlformats.org/officeDocument/2006/customXml" ds:itemID="{2E760062-0FC8-4358-B6E1-1AB9FC90B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d70c0-33e3-486b-8421-e10352fabac3"/>
    <ds:schemaRef ds:uri="6ba27844-833f-4423-84e4-22994afd6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C7211F-3EED-4F20-92BB-DA914DED74B6}">
  <ds:schemaRefs>
    <ds:schemaRef ds:uri="http://schemas.microsoft.com/sharepoint/v3/contenttype/forms"/>
  </ds:schemaRefs>
</ds:datastoreItem>
</file>

<file path=customXml/itemProps5.xml><?xml version="1.0" encoding="utf-8"?>
<ds:datastoreItem xmlns:ds="http://schemas.openxmlformats.org/officeDocument/2006/customXml" ds:itemID="{596826F2-EEA0-41CE-96F3-E53B4985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17840</Words>
  <Characters>98120</Characters>
  <Application>Microsoft Office Word</Application>
  <DocSecurity>0</DocSecurity>
  <Lines>817</Lines>
  <Paragraphs>231</Paragraphs>
  <ScaleCrop>false</ScaleCrop>
  <HeadingPairs>
    <vt:vector size="2" baseType="variant">
      <vt:variant>
        <vt:lpstr>Title</vt:lpstr>
      </vt:variant>
      <vt:variant>
        <vt:i4>1</vt:i4>
      </vt:variant>
    </vt:vector>
  </HeadingPairs>
  <TitlesOfParts>
    <vt:vector size="1" baseType="lpstr">
      <vt:lpstr>R23-WRC23-C-5637!A27!MSW-E</vt:lpstr>
    </vt:vector>
  </TitlesOfParts>
  <Manager>General Secretariat - Pool</Manager>
  <Company>International Telecommunication Union (ITU)</Company>
  <LinksUpToDate>false</LinksUpToDate>
  <CharactersWithSpaces>115729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R23-WRC23-C-5637!A27!MSW-E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2023-09-26T07:34:00Z</dcterms:created>
  <dcterms:modified xsi:type="dcterms:W3CDTF">2023-09-26T07:34:00Z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0x01010044478C85EABFF844A0D06D88F3A1A6B4</vt:lpwstr>
  </property>
  <property fmtid="{D5CDD505-2E9C-101B-9397-08002B2CF9AE}" pid="10" name="_dlc_DocIdItemGuid">
    <vt:lpwstr>e3f51d54-8436-4404-bce8-bbffce89a1d7</vt:lpwstr>
  </property>
</Properties>
</file>